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6B4" w:rsidRPr="000937DC" w:rsidRDefault="005D16B4" w:rsidP="005D16B4">
      <w:pPr>
        <w:tabs>
          <w:tab w:val="center" w:pos="4536"/>
          <w:tab w:val="right" w:pos="9072"/>
        </w:tabs>
        <w:spacing w:after="0" w:line="240" w:lineRule="auto"/>
        <w:jc w:val="center"/>
        <w:rPr>
          <w:rFonts w:ascii="Times New Roman" w:eastAsia="Times New Roman" w:hAnsi="Times New Roman" w:cs="Times New Roman"/>
          <w:b/>
          <w:sz w:val="24"/>
          <w:szCs w:val="24"/>
        </w:rPr>
      </w:pPr>
      <w:bookmarkStart w:id="0" w:name="_GoBack"/>
      <w:bookmarkEnd w:id="0"/>
      <w:r w:rsidRPr="000937DC">
        <w:rPr>
          <w:rFonts w:ascii="Times New Roman" w:eastAsia="Times New Roman" w:hAnsi="Times New Roman" w:cs="Times New Roman"/>
          <w:b/>
          <w:sz w:val="24"/>
          <w:szCs w:val="24"/>
        </w:rPr>
        <w:t xml:space="preserve">Zestawienie uwag zgłoszonych w ramach konsultacji i opiniowania do projektu ustawy </w:t>
      </w:r>
      <w:r w:rsidRPr="000937DC">
        <w:rPr>
          <w:rFonts w:ascii="Times New Roman" w:eastAsia="Times New Roman" w:hAnsi="Times New Roman" w:cs="Times New Roman"/>
          <w:b/>
          <w:sz w:val="24"/>
          <w:szCs w:val="24"/>
        </w:rPr>
        <w:br/>
      </w:r>
      <w:r w:rsidRPr="000937DC">
        <w:rPr>
          <w:rFonts w:ascii="Times New Roman" w:eastAsia="Times New Roman" w:hAnsi="Times New Roman" w:cs="Times New Roman"/>
          <w:b/>
          <w:i/>
          <w:sz w:val="24"/>
          <w:szCs w:val="24"/>
        </w:rPr>
        <w:t xml:space="preserve">o zmianie ustawy – Kodeks spółek handlowych oraz ustawy o europejskim zgrupowaniu interesów gospodarczych i spółce europejskiej </w:t>
      </w:r>
      <w:r w:rsidRPr="000937DC">
        <w:rPr>
          <w:rFonts w:ascii="Times New Roman" w:eastAsia="Times New Roman" w:hAnsi="Times New Roman" w:cs="Times New Roman"/>
          <w:b/>
          <w:sz w:val="24"/>
          <w:szCs w:val="24"/>
        </w:rPr>
        <w:t>(UD117)</w:t>
      </w:r>
      <w:r w:rsidR="009519E6" w:rsidRPr="009519E6">
        <w:t xml:space="preserve"> </w:t>
      </w:r>
      <w:r w:rsidR="009519E6" w:rsidRPr="009519E6">
        <w:rPr>
          <w:rFonts w:ascii="Times New Roman" w:eastAsia="Times New Roman" w:hAnsi="Times New Roman" w:cs="Times New Roman"/>
          <w:b/>
          <w:sz w:val="24"/>
          <w:szCs w:val="24"/>
        </w:rPr>
        <w:t>wraz z ustaleniami dokonanymi w wyniku konferencji uzgodnieniowej w dniach 21-22 czerwca 2017 r.</w:t>
      </w:r>
    </w:p>
    <w:p w:rsidR="00150B9D" w:rsidRPr="000937DC" w:rsidRDefault="00150B9D" w:rsidP="005D16B4">
      <w:pPr>
        <w:tabs>
          <w:tab w:val="center" w:pos="4536"/>
          <w:tab w:val="right" w:pos="9072"/>
        </w:tabs>
        <w:spacing w:after="0" w:line="240" w:lineRule="auto"/>
        <w:jc w:val="center"/>
        <w:rPr>
          <w:rFonts w:ascii="Times New Roman" w:eastAsia="Times New Roman" w:hAnsi="Times New Roman" w:cs="Times New Roman"/>
          <w:b/>
          <w:sz w:val="24"/>
          <w:szCs w:val="24"/>
        </w:rPr>
      </w:pPr>
    </w:p>
    <w:p w:rsidR="00150B9D" w:rsidRPr="000937DC" w:rsidRDefault="00150B9D" w:rsidP="005D16B4">
      <w:pPr>
        <w:tabs>
          <w:tab w:val="center" w:pos="4536"/>
          <w:tab w:val="right" w:pos="9072"/>
        </w:tabs>
        <w:spacing w:after="0" w:line="240" w:lineRule="auto"/>
        <w:jc w:val="center"/>
        <w:rPr>
          <w:rFonts w:ascii="Times New Roman" w:eastAsia="Times New Roman" w:hAnsi="Times New Roman" w:cs="Times New Roman"/>
          <w:b/>
          <w:i/>
          <w:sz w:val="24"/>
          <w:szCs w:val="24"/>
        </w:rPr>
      </w:pPr>
    </w:p>
    <w:tbl>
      <w:tblPr>
        <w:tblStyle w:val="Tabela-Siatka"/>
        <w:tblpPr w:leftFromText="141" w:rightFromText="141" w:vertAnchor="text" w:tblpY="1"/>
        <w:tblOverlap w:val="never"/>
        <w:tblW w:w="0" w:type="auto"/>
        <w:tblLook w:val="04A0" w:firstRow="1" w:lastRow="0" w:firstColumn="1" w:lastColumn="0" w:noHBand="0" w:noVBand="1"/>
      </w:tblPr>
      <w:tblGrid>
        <w:gridCol w:w="572"/>
        <w:gridCol w:w="2205"/>
        <w:gridCol w:w="16"/>
        <w:gridCol w:w="2161"/>
        <w:gridCol w:w="5938"/>
        <w:gridCol w:w="4722"/>
      </w:tblGrid>
      <w:tr w:rsidR="000A50DC" w:rsidRPr="000937DC" w:rsidTr="000A50DC">
        <w:trPr>
          <w:trHeight w:val="394"/>
        </w:trPr>
        <w:tc>
          <w:tcPr>
            <w:tcW w:w="572" w:type="dxa"/>
          </w:tcPr>
          <w:p w:rsidR="008854F7" w:rsidRPr="000937DC" w:rsidRDefault="008854F7" w:rsidP="0039053F">
            <w:pPr>
              <w:pStyle w:val="Nagwek2"/>
              <w:rPr>
                <w:rFonts w:ascii="Times New Roman" w:hAnsi="Times New Roman" w:cs="Times New Roman"/>
                <w:sz w:val="24"/>
              </w:rPr>
            </w:pPr>
            <w:r w:rsidRPr="000937DC">
              <w:rPr>
                <w:rFonts w:ascii="Times New Roman" w:hAnsi="Times New Roman" w:cs="Times New Roman"/>
                <w:sz w:val="24"/>
              </w:rPr>
              <w:t>l.p.</w:t>
            </w:r>
          </w:p>
        </w:tc>
        <w:tc>
          <w:tcPr>
            <w:tcW w:w="2193" w:type="dxa"/>
            <w:gridSpan w:val="2"/>
          </w:tcPr>
          <w:p w:rsidR="008854F7" w:rsidRPr="000937DC" w:rsidRDefault="000367FE" w:rsidP="0039053F">
            <w:pPr>
              <w:pStyle w:val="Nagwek2"/>
              <w:jc w:val="center"/>
              <w:rPr>
                <w:rFonts w:ascii="Times New Roman" w:hAnsi="Times New Roman" w:cs="Times New Roman"/>
                <w:sz w:val="24"/>
              </w:rPr>
            </w:pPr>
            <w:r w:rsidRPr="000937DC">
              <w:rPr>
                <w:rFonts w:ascii="Times New Roman" w:hAnsi="Times New Roman" w:cs="Times New Roman"/>
                <w:sz w:val="24"/>
              </w:rPr>
              <w:t>Jednostka redakcyjna</w:t>
            </w:r>
          </w:p>
        </w:tc>
        <w:tc>
          <w:tcPr>
            <w:tcW w:w="2163" w:type="dxa"/>
          </w:tcPr>
          <w:p w:rsidR="008854F7" w:rsidRPr="000937DC" w:rsidRDefault="000367FE" w:rsidP="0039053F">
            <w:pPr>
              <w:pStyle w:val="Nagwek2"/>
              <w:jc w:val="center"/>
              <w:rPr>
                <w:rFonts w:ascii="Times New Roman" w:hAnsi="Times New Roman" w:cs="Times New Roman"/>
                <w:sz w:val="24"/>
              </w:rPr>
            </w:pPr>
            <w:r w:rsidRPr="000937DC">
              <w:rPr>
                <w:rFonts w:ascii="Times New Roman" w:hAnsi="Times New Roman" w:cs="Times New Roman"/>
                <w:sz w:val="24"/>
              </w:rPr>
              <w:t xml:space="preserve">Podmiot </w:t>
            </w:r>
          </w:p>
        </w:tc>
        <w:tc>
          <w:tcPr>
            <w:tcW w:w="5953" w:type="dxa"/>
          </w:tcPr>
          <w:p w:rsidR="008854F7" w:rsidRPr="000937DC" w:rsidRDefault="00D2181F" w:rsidP="0039053F">
            <w:pPr>
              <w:pStyle w:val="Nagwek2"/>
              <w:jc w:val="center"/>
              <w:rPr>
                <w:rFonts w:ascii="Times New Roman" w:hAnsi="Times New Roman" w:cs="Times New Roman"/>
                <w:sz w:val="24"/>
              </w:rPr>
            </w:pPr>
            <w:r w:rsidRPr="000937DC">
              <w:rPr>
                <w:rFonts w:ascii="Times New Roman" w:hAnsi="Times New Roman" w:cs="Times New Roman"/>
                <w:sz w:val="24"/>
              </w:rPr>
              <w:t>Treść uwagi</w:t>
            </w:r>
          </w:p>
        </w:tc>
        <w:tc>
          <w:tcPr>
            <w:tcW w:w="4733" w:type="dxa"/>
          </w:tcPr>
          <w:p w:rsidR="008854F7" w:rsidRPr="000937DC" w:rsidRDefault="009519E6" w:rsidP="0039053F">
            <w:pPr>
              <w:pStyle w:val="Nagwek2"/>
              <w:jc w:val="center"/>
              <w:rPr>
                <w:rFonts w:ascii="Times New Roman" w:hAnsi="Times New Roman" w:cs="Times New Roman"/>
                <w:sz w:val="24"/>
              </w:rPr>
            </w:pPr>
            <w:r>
              <w:rPr>
                <w:rFonts w:ascii="Times New Roman" w:hAnsi="Times New Roman" w:cs="Times New Roman"/>
                <w:sz w:val="24"/>
              </w:rPr>
              <w:t>Ustalenia</w:t>
            </w:r>
          </w:p>
        </w:tc>
      </w:tr>
      <w:tr w:rsidR="00111B53" w:rsidRPr="000937DC" w:rsidTr="0039053F">
        <w:trPr>
          <w:trHeight w:val="109"/>
        </w:trPr>
        <w:tc>
          <w:tcPr>
            <w:tcW w:w="15614" w:type="dxa"/>
            <w:gridSpan w:val="6"/>
          </w:tcPr>
          <w:p w:rsidR="00111B53" w:rsidRPr="000937DC" w:rsidRDefault="00111B53" w:rsidP="0039053F">
            <w:pPr>
              <w:pStyle w:val="Nagwek2"/>
              <w:jc w:val="center"/>
              <w:rPr>
                <w:rFonts w:ascii="Times New Roman" w:hAnsi="Times New Roman" w:cs="Times New Roman"/>
                <w:sz w:val="24"/>
              </w:rPr>
            </w:pPr>
            <w:r w:rsidRPr="000937DC">
              <w:rPr>
                <w:rFonts w:ascii="Times New Roman" w:hAnsi="Times New Roman" w:cs="Times New Roman"/>
                <w:sz w:val="24"/>
              </w:rPr>
              <w:t>I. UWAGI OGÓLNE</w:t>
            </w:r>
          </w:p>
        </w:tc>
      </w:tr>
      <w:tr w:rsidR="000A50DC" w:rsidRPr="000937DC" w:rsidTr="000A50DC">
        <w:tc>
          <w:tcPr>
            <w:tcW w:w="572" w:type="dxa"/>
          </w:tcPr>
          <w:p w:rsidR="00D2181F" w:rsidRPr="000937DC" w:rsidRDefault="0086089F" w:rsidP="0039053F">
            <w:pPr>
              <w:rPr>
                <w:rFonts w:ascii="Times New Roman" w:hAnsi="Times New Roman" w:cs="Times New Roman"/>
                <w:sz w:val="20"/>
              </w:rPr>
            </w:pPr>
            <w:r w:rsidRPr="000937DC">
              <w:rPr>
                <w:rFonts w:ascii="Times New Roman" w:hAnsi="Times New Roman" w:cs="Times New Roman"/>
                <w:sz w:val="20"/>
              </w:rPr>
              <w:t>1.</w:t>
            </w:r>
          </w:p>
        </w:tc>
        <w:tc>
          <w:tcPr>
            <w:tcW w:w="2193" w:type="dxa"/>
            <w:gridSpan w:val="2"/>
          </w:tcPr>
          <w:p w:rsidR="00D2181F" w:rsidRPr="000937DC" w:rsidRDefault="00D2181F" w:rsidP="0039053F">
            <w:pPr>
              <w:jc w:val="center"/>
              <w:rPr>
                <w:rFonts w:ascii="Times New Roman" w:hAnsi="Times New Roman" w:cs="Times New Roman"/>
                <w:b/>
                <w:sz w:val="20"/>
              </w:rPr>
            </w:pPr>
          </w:p>
        </w:tc>
        <w:tc>
          <w:tcPr>
            <w:tcW w:w="2163" w:type="dxa"/>
          </w:tcPr>
          <w:p w:rsidR="00D2181F" w:rsidRPr="000937DC" w:rsidRDefault="000367FE" w:rsidP="0039053F">
            <w:pPr>
              <w:jc w:val="center"/>
              <w:rPr>
                <w:rFonts w:ascii="Times New Roman" w:hAnsi="Times New Roman" w:cs="Times New Roman"/>
                <w:b/>
                <w:sz w:val="20"/>
              </w:rPr>
            </w:pPr>
            <w:r w:rsidRPr="000937DC">
              <w:rPr>
                <w:rFonts w:ascii="Times New Roman" w:hAnsi="Times New Roman" w:cs="Times New Roman"/>
                <w:b/>
                <w:sz w:val="20"/>
              </w:rPr>
              <w:t>Sąd Najwyższy</w:t>
            </w:r>
          </w:p>
        </w:tc>
        <w:tc>
          <w:tcPr>
            <w:tcW w:w="5953" w:type="dxa"/>
          </w:tcPr>
          <w:p w:rsidR="00546036" w:rsidRPr="000937DC" w:rsidRDefault="00546036"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Co do zasady projekt należy uznać za prawidłowy, konsekwentnie realizujący motywy stojące za proponowan</w:t>
            </w:r>
            <w:r w:rsidR="005A13E0">
              <w:rPr>
                <w:rFonts w:ascii="Times New Roman" w:hAnsi="Times New Roman" w:cs="Times New Roman"/>
                <w:sz w:val="20"/>
              </w:rPr>
              <w:t>ą</w:t>
            </w:r>
            <w:r w:rsidRPr="000937DC">
              <w:rPr>
                <w:rFonts w:ascii="Times New Roman" w:hAnsi="Times New Roman" w:cs="Times New Roman"/>
                <w:sz w:val="20"/>
              </w:rPr>
              <w:t xml:space="preserve"> regulacją.</w:t>
            </w:r>
          </w:p>
          <w:p w:rsidR="00546036" w:rsidRPr="000937DC" w:rsidRDefault="00546036"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Niezależenie od powyższego – w ramach uwag szczegółowych – należy zauważyć, że dematerializacja akcji nie prowadzi do zmiany jej charakteru prawnego, gdyż akcja także w formie „tradycyjnej” jest papierem wartościowym o charakterze deklaratoryjnym, stwierdzającym fakt zaistnienia określonego prawa. Przykładowo akcjonariusz dysponuje roszczeniem o wydanie dokumentu akcji dopiero po zarejestrowaniu spółki czy też po podwyższeniu kapitału zakładowego (art. 328 § 5, 431 § 7 k.s.h.). Dlatego znaczenie proponowanych zmian wyraża się przede wszystkim w usunięciu wielu przepisów regulujących techniczne i organizacyjne aspekty wykonywania praw udziałowych z akcji. (…) technicznym skutkiem dematerializacji akcji jest nieuchronna likwidacja instytucji akcji na okaziciela. Tym samym </w:t>
            </w:r>
            <w:r w:rsidRPr="000937DC">
              <w:rPr>
                <w:rFonts w:ascii="Times New Roman" w:hAnsi="Times New Roman" w:cs="Times New Roman"/>
                <w:sz w:val="20"/>
                <w:u w:val="single"/>
              </w:rPr>
              <w:t xml:space="preserve">projekt znacząco ogranicza prawa akcjonariuszy spółek akcyjnych  i komandytowo-akcyjnych w zakresie swobody gospodarczej oraz korzystania z prawa własności </w:t>
            </w:r>
            <w:r w:rsidRPr="000937DC">
              <w:rPr>
                <w:rFonts w:ascii="Times New Roman" w:hAnsi="Times New Roman" w:cs="Times New Roman"/>
                <w:sz w:val="20"/>
              </w:rPr>
              <w:t>w zakresie, w jakim  ich wykonywanie umotywowane było dyskrecją zapewnioną poprzez anonimowość nabywania i zbywania akcji. Jak wskazuje się w doktrynie, akcja na okaziciela stanowi regułę w praktyce obrotu gospodarczego, co wynika z łatwości jej zbycia poprzez zwykłe przeniesienia posiadania dokumentu akcji (…) Celowość rozróżnienia na akcje imienne i na okaziciela widać wyraźnie w regulacji art. 334 § 2 k.s.h., zgodnie z którym akcjonariusz ma prawo żądać od spółki zamiany akcji imiennych na akcje na okaziciela.</w:t>
            </w:r>
          </w:p>
          <w:p w:rsidR="0043415B" w:rsidRDefault="0043415B" w:rsidP="0039053F">
            <w:pPr>
              <w:spacing w:after="0" w:line="240" w:lineRule="auto"/>
              <w:jc w:val="both"/>
              <w:rPr>
                <w:rFonts w:ascii="Times New Roman" w:hAnsi="Times New Roman" w:cs="Times New Roman"/>
                <w:sz w:val="20"/>
              </w:rPr>
            </w:pPr>
          </w:p>
          <w:p w:rsidR="00546036" w:rsidRPr="000937DC" w:rsidRDefault="00546036"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Polski system prawny, wbrew twierdzeniu autorów projektu, nie przewiduje instrumentów o charakterze powierniczym, które umożliwiałyby nieskrępowane korzystanie z praw akcjonariusza przez osobę trzecią, swoistego rodzaju „własności podzielonej” (…). Brak anglosaskiej instytucji trustu w prawie polskim będzie skazywać </w:t>
            </w:r>
            <w:r w:rsidRPr="000937DC">
              <w:rPr>
                <w:rFonts w:ascii="Times New Roman" w:hAnsi="Times New Roman" w:cs="Times New Roman"/>
                <w:sz w:val="20"/>
              </w:rPr>
              <w:lastRenderedPageBreak/>
              <w:t>chcących zachować dyskrecję akcjonariuszy do przewłaszczenia akcji z obligacyjnym, nie zaś rzeczowym, zabezpieczeniem wykonywania przez fiducjariusza praw z akcji, w analogii do pozycji prawnej „cichego wspólnika”.</w:t>
            </w:r>
          </w:p>
          <w:p w:rsidR="0043415B" w:rsidRDefault="0043415B" w:rsidP="0039053F">
            <w:pPr>
              <w:spacing w:after="0" w:line="240" w:lineRule="auto"/>
              <w:jc w:val="both"/>
              <w:rPr>
                <w:rFonts w:ascii="Times New Roman" w:hAnsi="Times New Roman" w:cs="Times New Roman"/>
                <w:sz w:val="20"/>
              </w:rPr>
            </w:pPr>
          </w:p>
          <w:p w:rsidR="00546036" w:rsidRPr="000937DC" w:rsidRDefault="00546036"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Nie można także zgodzić się z twierdzeniem ujętym w OSR, iż komentowany projekt ustawy nie będzie miał żadnego wpływu na finanse publiczne oraz, że przyczyni się do zmniejszenia kosztów funkcjonowania spółek. Nowelizacja pociągnie za sobą dodatkowe wydatki spółek akcyjnych i komandytowo-akcyjnych, m.in. w związku z zawarciem umowy o prowadzenie rejestru akcjonariuszy czy w związku z powierzeniem podmiotowi prowadzącemu taki rejestr pośredniczenia w wykonywaniu zobowiązań pieniężnych spółki wobec akcjonariuszy z tytułu przysługujących im praw z akcji (projektowany  art. 328</w:t>
            </w:r>
            <w:r w:rsidRPr="000937DC">
              <w:rPr>
                <w:rFonts w:ascii="Times New Roman" w:hAnsi="Times New Roman" w:cs="Times New Roman"/>
                <w:sz w:val="20"/>
                <w:vertAlign w:val="superscript"/>
              </w:rPr>
              <w:t xml:space="preserve">2 </w:t>
            </w:r>
            <w:r w:rsidRPr="000937DC">
              <w:rPr>
                <w:rFonts w:ascii="Times New Roman" w:hAnsi="Times New Roman" w:cs="Times New Roman"/>
                <w:sz w:val="20"/>
              </w:rPr>
              <w:t>§ 2; 328</w:t>
            </w:r>
            <w:r w:rsidRPr="000937DC">
              <w:rPr>
                <w:rFonts w:ascii="Times New Roman" w:hAnsi="Times New Roman" w:cs="Times New Roman"/>
                <w:sz w:val="20"/>
                <w:vertAlign w:val="superscript"/>
              </w:rPr>
              <w:t>10</w:t>
            </w:r>
            <w:r w:rsidRPr="000937DC">
              <w:rPr>
                <w:rFonts w:ascii="Times New Roman" w:hAnsi="Times New Roman" w:cs="Times New Roman"/>
                <w:sz w:val="20"/>
              </w:rPr>
              <w:t xml:space="preserve"> k.s.h.), które nie mogą pozostać bez wpływu na wysokość wpływów podatkowych.</w:t>
            </w:r>
          </w:p>
          <w:p w:rsidR="00D2181F" w:rsidRPr="000937DC" w:rsidRDefault="00D2181F" w:rsidP="0039053F">
            <w:pPr>
              <w:spacing w:after="0" w:line="240" w:lineRule="auto"/>
              <w:jc w:val="both"/>
              <w:rPr>
                <w:rFonts w:ascii="Times New Roman" w:hAnsi="Times New Roman" w:cs="Times New Roman"/>
                <w:sz w:val="20"/>
              </w:rPr>
            </w:pPr>
          </w:p>
        </w:tc>
        <w:tc>
          <w:tcPr>
            <w:tcW w:w="4733" w:type="dxa"/>
          </w:tcPr>
          <w:p w:rsidR="00F52A81" w:rsidRDefault="0009419B" w:rsidP="001F34B8">
            <w:pPr>
              <w:spacing w:line="240" w:lineRule="auto"/>
              <w:jc w:val="both"/>
              <w:rPr>
                <w:rFonts w:ascii="Times New Roman" w:hAnsi="Times New Roman" w:cs="Times New Roman"/>
                <w:sz w:val="20"/>
              </w:rPr>
            </w:pPr>
            <w:r>
              <w:rPr>
                <w:rFonts w:ascii="Times New Roman" w:hAnsi="Times New Roman" w:cs="Times New Roman"/>
                <w:sz w:val="20"/>
              </w:rPr>
              <w:lastRenderedPageBreak/>
              <w:t>Wskazano, że p</w:t>
            </w:r>
            <w:r w:rsidR="00DB340F" w:rsidRPr="000937DC">
              <w:rPr>
                <w:rFonts w:ascii="Times New Roman" w:hAnsi="Times New Roman" w:cs="Times New Roman"/>
                <w:sz w:val="20"/>
              </w:rPr>
              <w:t>rojekt nie ogranicza praw akcjonariuszy spółek akcyjnych i komandytowo-akcyjnych, ale odpowiada na</w:t>
            </w:r>
            <w:r w:rsidR="00FF4859">
              <w:rPr>
                <w:rFonts w:ascii="Times New Roman" w:hAnsi="Times New Roman" w:cs="Times New Roman"/>
                <w:sz w:val="20"/>
              </w:rPr>
              <w:t xml:space="preserve"> potrzeby obrotu, który podlega procesowi digitalizacji. Z</w:t>
            </w:r>
            <w:r w:rsidR="00625A7E">
              <w:rPr>
                <w:rFonts w:ascii="Times New Roman" w:hAnsi="Times New Roman" w:cs="Times New Roman"/>
                <w:sz w:val="20"/>
              </w:rPr>
              <w:t>jawiska rynkowe muszą</w:t>
            </w:r>
            <w:r w:rsidR="00FF4859">
              <w:rPr>
                <w:rFonts w:ascii="Times New Roman" w:hAnsi="Times New Roman" w:cs="Times New Roman"/>
                <w:sz w:val="20"/>
              </w:rPr>
              <w:t xml:space="preserve"> znaleźć odzwierciedlenie również w normach prawa stanowionego.</w:t>
            </w:r>
            <w:r>
              <w:rPr>
                <w:rFonts w:ascii="Times New Roman" w:hAnsi="Times New Roman" w:cs="Times New Roman"/>
                <w:sz w:val="20"/>
              </w:rPr>
              <w:t xml:space="preserve"> </w:t>
            </w:r>
          </w:p>
          <w:p w:rsidR="00F52A81" w:rsidRDefault="006D73DE" w:rsidP="001F34B8">
            <w:pPr>
              <w:spacing w:line="240" w:lineRule="auto"/>
              <w:jc w:val="both"/>
              <w:rPr>
                <w:rFonts w:ascii="Times New Roman" w:hAnsi="Times New Roman" w:cs="Times New Roman"/>
                <w:sz w:val="20"/>
              </w:rPr>
            </w:pPr>
            <w:r>
              <w:rPr>
                <w:rFonts w:ascii="Times New Roman" w:hAnsi="Times New Roman" w:cs="Times New Roman"/>
                <w:sz w:val="20"/>
              </w:rPr>
              <w:t>A</w:t>
            </w:r>
            <w:r w:rsidR="00443844" w:rsidRPr="000937DC">
              <w:rPr>
                <w:rFonts w:ascii="Times New Roman" w:hAnsi="Times New Roman" w:cs="Times New Roman"/>
                <w:sz w:val="20"/>
              </w:rPr>
              <w:t xml:space="preserve">nonimowość nigdy nie była elementem prawa akcjonariusza, ale sposobem na ułatwienie obrotu akcjami. </w:t>
            </w:r>
            <w:r w:rsidR="00282DBC" w:rsidRPr="000937DC">
              <w:rPr>
                <w:rFonts w:ascii="Times New Roman" w:hAnsi="Times New Roman" w:cs="Times New Roman"/>
                <w:sz w:val="20"/>
              </w:rPr>
              <w:t xml:space="preserve"> Art. 334 § 2 k.s.h. służy wyłącznie ułatwieniu obrotu akcjami, a nie </w:t>
            </w:r>
            <w:r w:rsidR="00282DBC">
              <w:rPr>
                <w:rFonts w:ascii="Times New Roman" w:hAnsi="Times New Roman" w:cs="Times New Roman"/>
                <w:sz w:val="20"/>
              </w:rPr>
              <w:t>„</w:t>
            </w:r>
            <w:r w:rsidR="00282DBC" w:rsidRPr="000937DC">
              <w:rPr>
                <w:rFonts w:ascii="Times New Roman" w:hAnsi="Times New Roman" w:cs="Times New Roman"/>
                <w:sz w:val="20"/>
              </w:rPr>
              <w:t>ukryciu się</w:t>
            </w:r>
            <w:r w:rsidR="00282DBC">
              <w:rPr>
                <w:rFonts w:ascii="Times New Roman" w:hAnsi="Times New Roman" w:cs="Times New Roman"/>
                <w:sz w:val="20"/>
              </w:rPr>
              <w:t>”</w:t>
            </w:r>
            <w:r w:rsidR="00282DBC" w:rsidRPr="000937DC">
              <w:rPr>
                <w:rFonts w:ascii="Times New Roman" w:hAnsi="Times New Roman" w:cs="Times New Roman"/>
                <w:sz w:val="20"/>
              </w:rPr>
              <w:t xml:space="preserve"> akcjonariusza przed spółką.</w:t>
            </w:r>
            <w:r w:rsidR="00282DBC">
              <w:rPr>
                <w:rFonts w:ascii="Times New Roman" w:hAnsi="Times New Roman" w:cs="Times New Roman"/>
                <w:sz w:val="20"/>
              </w:rPr>
              <w:t xml:space="preserve"> </w:t>
            </w:r>
            <w:r w:rsidR="00282DBC" w:rsidRPr="000937DC">
              <w:rPr>
                <w:rFonts w:ascii="Times New Roman" w:hAnsi="Times New Roman" w:cs="Times New Roman"/>
                <w:sz w:val="20"/>
              </w:rPr>
              <w:t>Anonimowości nie ma w spółkach z o.o., a przecież nie mówi się tu o mniejszych prawach udziałowców spółek z o.o.</w:t>
            </w:r>
            <w:r w:rsidR="00F52A81">
              <w:rPr>
                <w:rFonts w:ascii="Times New Roman" w:hAnsi="Times New Roman" w:cs="Times New Roman"/>
                <w:sz w:val="20"/>
              </w:rPr>
              <w:t xml:space="preserve"> </w:t>
            </w:r>
          </w:p>
          <w:p w:rsidR="00A13819" w:rsidRDefault="00A13819" w:rsidP="001F34B8">
            <w:pPr>
              <w:spacing w:line="240" w:lineRule="auto"/>
              <w:jc w:val="both"/>
              <w:rPr>
                <w:rFonts w:ascii="Times New Roman" w:hAnsi="Times New Roman" w:cs="Times New Roman"/>
                <w:sz w:val="20"/>
              </w:rPr>
            </w:pPr>
          </w:p>
          <w:p w:rsidR="00CD1E69" w:rsidRDefault="00F52A81" w:rsidP="001F34B8">
            <w:pPr>
              <w:spacing w:line="240" w:lineRule="auto"/>
              <w:jc w:val="both"/>
              <w:rPr>
                <w:rFonts w:ascii="Times New Roman" w:hAnsi="Times New Roman" w:cs="Times New Roman"/>
                <w:sz w:val="20"/>
              </w:rPr>
            </w:pPr>
            <w:r>
              <w:rPr>
                <w:rFonts w:ascii="Times New Roman" w:hAnsi="Times New Roman" w:cs="Times New Roman"/>
                <w:sz w:val="20"/>
              </w:rPr>
              <w:t xml:space="preserve">Realizacja konkurencyjnej koncepcji przejścia </w:t>
            </w:r>
            <w:r w:rsidR="00CD1E69">
              <w:rPr>
                <w:rFonts w:ascii="Times New Roman" w:hAnsi="Times New Roman" w:cs="Times New Roman"/>
                <w:sz w:val="20"/>
              </w:rPr>
              <w:t>wyłącznie na akcje imienne także powodowałaby, iż akcjonariusz przestaje być anonimowy dla spółki.</w:t>
            </w:r>
          </w:p>
          <w:p w:rsidR="00DC0BE9" w:rsidRDefault="00DC0BE9" w:rsidP="0013533A">
            <w:pPr>
              <w:jc w:val="both"/>
              <w:rPr>
                <w:rFonts w:ascii="Times New Roman" w:hAnsi="Times New Roman" w:cs="Times New Roman"/>
                <w:sz w:val="20"/>
              </w:rPr>
            </w:pPr>
          </w:p>
          <w:p w:rsidR="00DC0BE9" w:rsidRDefault="00DC0BE9" w:rsidP="0013533A">
            <w:pPr>
              <w:jc w:val="both"/>
              <w:rPr>
                <w:rFonts w:ascii="Times New Roman" w:hAnsi="Times New Roman" w:cs="Times New Roman"/>
                <w:sz w:val="20"/>
              </w:rPr>
            </w:pPr>
          </w:p>
          <w:p w:rsidR="00DC0BE9" w:rsidRDefault="00DC0BE9" w:rsidP="0013533A">
            <w:pPr>
              <w:jc w:val="both"/>
              <w:rPr>
                <w:rFonts w:ascii="Times New Roman" w:hAnsi="Times New Roman" w:cs="Times New Roman"/>
                <w:sz w:val="20"/>
              </w:rPr>
            </w:pPr>
          </w:p>
          <w:p w:rsidR="00A67C84" w:rsidRDefault="00A67C84" w:rsidP="00A67C84">
            <w:pPr>
              <w:spacing w:line="240" w:lineRule="auto"/>
              <w:jc w:val="both"/>
              <w:rPr>
                <w:rFonts w:ascii="Times New Roman" w:hAnsi="Times New Roman" w:cs="Times New Roman"/>
                <w:sz w:val="20"/>
              </w:rPr>
            </w:pPr>
          </w:p>
          <w:p w:rsidR="000D7E86" w:rsidRPr="000937DC" w:rsidRDefault="00DC0BE9" w:rsidP="00A67C84">
            <w:pPr>
              <w:spacing w:line="240" w:lineRule="auto"/>
              <w:jc w:val="both"/>
              <w:rPr>
                <w:rFonts w:ascii="Times New Roman" w:hAnsi="Times New Roman" w:cs="Times New Roman"/>
                <w:sz w:val="20"/>
              </w:rPr>
            </w:pPr>
            <w:r>
              <w:rPr>
                <w:rFonts w:ascii="Times New Roman" w:hAnsi="Times New Roman" w:cs="Times New Roman"/>
                <w:sz w:val="20"/>
              </w:rPr>
              <w:t>Wskazano, że p</w:t>
            </w:r>
            <w:r w:rsidR="000D7E86" w:rsidRPr="000937DC">
              <w:rPr>
                <w:rFonts w:ascii="Times New Roman" w:hAnsi="Times New Roman" w:cs="Times New Roman"/>
                <w:sz w:val="20"/>
              </w:rPr>
              <w:t xml:space="preserve">owiernictwo jest możliwe w polskim prawie </w:t>
            </w:r>
            <w:r w:rsidR="0013533A">
              <w:rPr>
                <w:rFonts w:ascii="Times New Roman" w:hAnsi="Times New Roman" w:cs="Times New Roman"/>
                <w:sz w:val="20"/>
              </w:rPr>
              <w:t xml:space="preserve">w oparciu o zasadę swobody umów </w:t>
            </w:r>
            <w:r w:rsidR="000D7E86" w:rsidRPr="000937DC">
              <w:rPr>
                <w:rFonts w:ascii="Times New Roman" w:hAnsi="Times New Roman" w:cs="Times New Roman"/>
                <w:sz w:val="20"/>
              </w:rPr>
              <w:t xml:space="preserve"> i jest </w:t>
            </w:r>
            <w:r w:rsidR="000D7E86" w:rsidRPr="000937DC">
              <w:rPr>
                <w:rFonts w:ascii="Times New Roman" w:hAnsi="Times New Roman" w:cs="Times New Roman"/>
                <w:sz w:val="20"/>
              </w:rPr>
              <w:lastRenderedPageBreak/>
              <w:t>powszechnie stosowane</w:t>
            </w:r>
            <w:r w:rsidR="00131480" w:rsidRPr="000937DC">
              <w:rPr>
                <w:rFonts w:ascii="Times New Roman" w:hAnsi="Times New Roman" w:cs="Times New Roman"/>
                <w:sz w:val="20"/>
              </w:rPr>
              <w:t xml:space="preserve"> np. przy kwitach depozytowych.</w:t>
            </w:r>
          </w:p>
          <w:p w:rsidR="00E30A3E" w:rsidRDefault="00E30A3E" w:rsidP="00A67C84">
            <w:pPr>
              <w:spacing w:line="240" w:lineRule="auto"/>
              <w:jc w:val="both"/>
              <w:rPr>
                <w:rFonts w:ascii="Times New Roman" w:hAnsi="Times New Roman" w:cs="Times New Roman"/>
                <w:sz w:val="20"/>
              </w:rPr>
            </w:pPr>
          </w:p>
          <w:p w:rsidR="00131480" w:rsidRDefault="006D73DE" w:rsidP="00A67C84">
            <w:pPr>
              <w:spacing w:line="240" w:lineRule="auto"/>
              <w:jc w:val="both"/>
              <w:rPr>
                <w:rFonts w:ascii="Times New Roman" w:hAnsi="Times New Roman" w:cs="Times New Roman"/>
                <w:sz w:val="20"/>
              </w:rPr>
            </w:pPr>
            <w:r w:rsidRPr="006D73DE">
              <w:rPr>
                <w:rFonts w:ascii="Times New Roman" w:hAnsi="Times New Roman" w:cs="Times New Roman"/>
                <w:sz w:val="20"/>
              </w:rPr>
              <w:t xml:space="preserve">Zwrócono uwagę, że </w:t>
            </w:r>
            <w:r w:rsidR="000036C1">
              <w:rPr>
                <w:rFonts w:ascii="Times New Roman" w:hAnsi="Times New Roman" w:cs="Times New Roman"/>
                <w:sz w:val="20"/>
              </w:rPr>
              <w:t>p</w:t>
            </w:r>
            <w:r w:rsidR="00131480" w:rsidRPr="000937DC">
              <w:rPr>
                <w:rFonts w:ascii="Times New Roman" w:hAnsi="Times New Roman" w:cs="Times New Roman"/>
                <w:sz w:val="20"/>
              </w:rPr>
              <w:t xml:space="preserve">raktyka dowodzi, </w:t>
            </w:r>
            <w:r>
              <w:rPr>
                <w:rFonts w:ascii="Times New Roman" w:hAnsi="Times New Roman" w:cs="Times New Roman"/>
                <w:sz w:val="20"/>
              </w:rPr>
              <w:t>i</w:t>
            </w:r>
            <w:r w:rsidR="00131480" w:rsidRPr="000937DC">
              <w:rPr>
                <w:rFonts w:ascii="Times New Roman" w:hAnsi="Times New Roman" w:cs="Times New Roman"/>
                <w:sz w:val="20"/>
              </w:rPr>
              <w:t xml:space="preserve">ż dematerializacja </w:t>
            </w:r>
            <w:r w:rsidR="000036C1">
              <w:rPr>
                <w:rFonts w:ascii="Times New Roman" w:hAnsi="Times New Roman" w:cs="Times New Roman"/>
                <w:sz w:val="20"/>
              </w:rPr>
              <w:t xml:space="preserve">akcji </w:t>
            </w:r>
            <w:r w:rsidR="00131480" w:rsidRPr="000937DC">
              <w:rPr>
                <w:rFonts w:ascii="Times New Roman" w:hAnsi="Times New Roman" w:cs="Times New Roman"/>
                <w:sz w:val="20"/>
              </w:rPr>
              <w:t xml:space="preserve">jest </w:t>
            </w:r>
            <w:r w:rsidR="00731819">
              <w:rPr>
                <w:rFonts w:ascii="Times New Roman" w:hAnsi="Times New Roman" w:cs="Times New Roman"/>
                <w:sz w:val="20"/>
              </w:rPr>
              <w:t xml:space="preserve">w ogólnym rozrachunku </w:t>
            </w:r>
            <w:r w:rsidR="00131480" w:rsidRPr="000937DC">
              <w:rPr>
                <w:rFonts w:ascii="Times New Roman" w:hAnsi="Times New Roman" w:cs="Times New Roman"/>
                <w:sz w:val="20"/>
              </w:rPr>
              <w:t>tańsza</w:t>
            </w:r>
            <w:r w:rsidR="00731819">
              <w:rPr>
                <w:rFonts w:ascii="Times New Roman" w:hAnsi="Times New Roman" w:cs="Times New Roman"/>
                <w:sz w:val="20"/>
              </w:rPr>
              <w:t xml:space="preserve"> dla spół</w:t>
            </w:r>
            <w:r w:rsidR="00621A27" w:rsidRPr="000937DC">
              <w:rPr>
                <w:rFonts w:ascii="Times New Roman" w:hAnsi="Times New Roman" w:cs="Times New Roman"/>
                <w:sz w:val="20"/>
              </w:rPr>
              <w:t>k</w:t>
            </w:r>
            <w:r w:rsidR="00731819">
              <w:rPr>
                <w:rFonts w:ascii="Times New Roman" w:hAnsi="Times New Roman" w:cs="Times New Roman"/>
                <w:sz w:val="20"/>
              </w:rPr>
              <w:t>i</w:t>
            </w:r>
            <w:r w:rsidR="00A13819">
              <w:rPr>
                <w:rFonts w:ascii="Times New Roman" w:hAnsi="Times New Roman" w:cs="Times New Roman"/>
                <w:sz w:val="20"/>
              </w:rPr>
              <w:t>,</w:t>
            </w:r>
            <w:r w:rsidR="00731819">
              <w:rPr>
                <w:rFonts w:ascii="Times New Roman" w:hAnsi="Times New Roman" w:cs="Times New Roman"/>
                <w:sz w:val="20"/>
              </w:rPr>
              <w:t xml:space="preserve"> niż </w:t>
            </w:r>
            <w:r w:rsidR="00D274E4">
              <w:rPr>
                <w:rFonts w:ascii="Times New Roman" w:hAnsi="Times New Roman" w:cs="Times New Roman"/>
                <w:sz w:val="20"/>
              </w:rPr>
              <w:t xml:space="preserve"> reżim tradycyjny</w:t>
            </w:r>
            <w:r w:rsidR="0013533A">
              <w:rPr>
                <w:rFonts w:ascii="Times New Roman" w:hAnsi="Times New Roman" w:cs="Times New Roman"/>
                <w:sz w:val="20"/>
              </w:rPr>
              <w:t xml:space="preserve"> </w:t>
            </w:r>
            <w:r w:rsidR="00D274E4">
              <w:rPr>
                <w:rFonts w:ascii="Times New Roman" w:hAnsi="Times New Roman" w:cs="Times New Roman"/>
                <w:sz w:val="20"/>
              </w:rPr>
              <w:t xml:space="preserve">(akcje w postaci dokumentu i księga akcyjna). </w:t>
            </w:r>
            <w:r w:rsidR="0081794F">
              <w:rPr>
                <w:rFonts w:ascii="Times New Roman" w:hAnsi="Times New Roman" w:cs="Times New Roman"/>
                <w:sz w:val="20"/>
              </w:rPr>
              <w:t xml:space="preserve">Przynosi </w:t>
            </w:r>
            <w:r w:rsidR="0081794F" w:rsidRPr="000937DC">
              <w:rPr>
                <w:rFonts w:ascii="Times New Roman" w:hAnsi="Times New Roman" w:cs="Times New Roman"/>
                <w:sz w:val="20"/>
              </w:rPr>
              <w:t xml:space="preserve">także oszczędności </w:t>
            </w:r>
            <w:r w:rsidR="00DA7E9F">
              <w:rPr>
                <w:rFonts w:ascii="Times New Roman" w:hAnsi="Times New Roman" w:cs="Times New Roman"/>
                <w:sz w:val="20"/>
              </w:rPr>
              <w:t>będące konsekwencją</w:t>
            </w:r>
            <w:r w:rsidR="0077500A">
              <w:rPr>
                <w:rFonts w:ascii="Times New Roman" w:hAnsi="Times New Roman" w:cs="Times New Roman"/>
                <w:sz w:val="20"/>
              </w:rPr>
              <w:t xml:space="preserve"> zwiększenia </w:t>
            </w:r>
            <w:r w:rsidR="00621A27" w:rsidRPr="000937DC">
              <w:rPr>
                <w:rFonts w:ascii="Times New Roman" w:hAnsi="Times New Roman" w:cs="Times New Roman"/>
                <w:sz w:val="20"/>
              </w:rPr>
              <w:t>bezpieczeństwa obrotu</w:t>
            </w:r>
            <w:r w:rsidR="00DA7E9F">
              <w:rPr>
                <w:rFonts w:ascii="Times New Roman" w:hAnsi="Times New Roman" w:cs="Times New Roman"/>
                <w:sz w:val="20"/>
              </w:rPr>
              <w:t>:</w:t>
            </w:r>
            <w:r w:rsidR="00621A27" w:rsidRPr="000937DC">
              <w:rPr>
                <w:rFonts w:ascii="Times New Roman" w:hAnsi="Times New Roman" w:cs="Times New Roman"/>
                <w:sz w:val="20"/>
              </w:rPr>
              <w:t xml:space="preserve"> </w:t>
            </w:r>
            <w:r w:rsidR="0081794F">
              <w:rPr>
                <w:rFonts w:ascii="Times New Roman" w:hAnsi="Times New Roman" w:cs="Times New Roman"/>
                <w:sz w:val="20"/>
              </w:rPr>
              <w:t>pom</w:t>
            </w:r>
            <w:r w:rsidR="00621A27" w:rsidRPr="000937DC">
              <w:rPr>
                <w:rFonts w:ascii="Times New Roman" w:hAnsi="Times New Roman" w:cs="Times New Roman"/>
                <w:sz w:val="20"/>
              </w:rPr>
              <w:t xml:space="preserve">ijając problem prania brudnych pieniędzy, </w:t>
            </w:r>
            <w:r w:rsidR="00DA7E9F" w:rsidRPr="000937DC">
              <w:rPr>
                <w:rFonts w:ascii="Times New Roman" w:hAnsi="Times New Roman" w:cs="Times New Roman"/>
                <w:sz w:val="20"/>
              </w:rPr>
              <w:t xml:space="preserve">w warunkach dematerializacji </w:t>
            </w:r>
            <w:r w:rsidR="00DA7E9F">
              <w:rPr>
                <w:rFonts w:ascii="Times New Roman" w:hAnsi="Times New Roman" w:cs="Times New Roman"/>
                <w:sz w:val="20"/>
              </w:rPr>
              <w:t>udałoby się np.</w:t>
            </w:r>
            <w:r w:rsidR="00DA7E9F" w:rsidRPr="000937DC">
              <w:rPr>
                <w:rFonts w:ascii="Times New Roman" w:hAnsi="Times New Roman" w:cs="Times New Roman"/>
                <w:sz w:val="20"/>
              </w:rPr>
              <w:t xml:space="preserve"> </w:t>
            </w:r>
            <w:r w:rsidR="00026842">
              <w:rPr>
                <w:rFonts w:ascii="Times New Roman" w:hAnsi="Times New Roman" w:cs="Times New Roman"/>
                <w:sz w:val="20"/>
              </w:rPr>
              <w:t xml:space="preserve">uniknąć </w:t>
            </w:r>
            <w:r w:rsidR="00DA7E9F" w:rsidRPr="000937DC">
              <w:rPr>
                <w:rFonts w:ascii="Times New Roman" w:hAnsi="Times New Roman" w:cs="Times New Roman"/>
                <w:sz w:val="20"/>
              </w:rPr>
              <w:t>problemów z</w:t>
            </w:r>
            <w:r w:rsidR="00026842">
              <w:rPr>
                <w:rFonts w:ascii="Times New Roman" w:hAnsi="Times New Roman" w:cs="Times New Roman"/>
                <w:sz w:val="20"/>
              </w:rPr>
              <w:t>wiązanych z</w:t>
            </w:r>
            <w:r w:rsidR="00DA7E9F" w:rsidRPr="000937DC">
              <w:rPr>
                <w:rFonts w:ascii="Times New Roman" w:hAnsi="Times New Roman" w:cs="Times New Roman"/>
                <w:sz w:val="20"/>
              </w:rPr>
              <w:t xml:space="preserve"> obrotem akcjami przedwojennych </w:t>
            </w:r>
            <w:r w:rsidR="00DA7E9F">
              <w:rPr>
                <w:rFonts w:ascii="Times New Roman" w:hAnsi="Times New Roman" w:cs="Times New Roman"/>
                <w:sz w:val="20"/>
              </w:rPr>
              <w:t>spółek.</w:t>
            </w:r>
          </w:p>
          <w:p w:rsidR="00677283" w:rsidRPr="000937DC" w:rsidRDefault="00677283" w:rsidP="00E30AFC">
            <w:pPr>
              <w:spacing w:line="240" w:lineRule="auto"/>
              <w:jc w:val="both"/>
              <w:rPr>
                <w:rFonts w:ascii="Times New Roman" w:hAnsi="Times New Roman" w:cs="Times New Roman"/>
                <w:sz w:val="20"/>
              </w:rPr>
            </w:pPr>
            <w:r w:rsidRPr="00A13819">
              <w:rPr>
                <w:rFonts w:ascii="Times New Roman" w:hAnsi="Times New Roman" w:cs="Times New Roman"/>
                <w:sz w:val="20"/>
              </w:rPr>
              <w:t>Niezale</w:t>
            </w:r>
            <w:r w:rsidR="000E6C01" w:rsidRPr="00A13819">
              <w:rPr>
                <w:rFonts w:ascii="Times New Roman" w:hAnsi="Times New Roman" w:cs="Times New Roman"/>
                <w:sz w:val="20"/>
              </w:rPr>
              <w:t>ż</w:t>
            </w:r>
            <w:r w:rsidRPr="00A13819">
              <w:rPr>
                <w:rFonts w:ascii="Times New Roman" w:hAnsi="Times New Roman" w:cs="Times New Roman"/>
                <w:sz w:val="20"/>
              </w:rPr>
              <w:t>nie od powyższego, OSR do projektu, w zakresie skutków proponowanych rozwiązań, zostanie uzupełniony zgodnie z wytycznymi KPRM (vide</w:t>
            </w:r>
            <w:r w:rsidR="00A13819">
              <w:rPr>
                <w:rFonts w:ascii="Times New Roman" w:hAnsi="Times New Roman" w:cs="Times New Roman"/>
                <w:sz w:val="20"/>
              </w:rPr>
              <w:t>:</w:t>
            </w:r>
            <w:r w:rsidRPr="00A13819">
              <w:rPr>
                <w:rFonts w:ascii="Times New Roman" w:hAnsi="Times New Roman" w:cs="Times New Roman"/>
                <w:sz w:val="20"/>
              </w:rPr>
              <w:t xml:space="preserve"> uwaga z pkt 40 tabeli</w:t>
            </w:r>
            <w:r w:rsidR="007B4122" w:rsidRPr="00A13819">
              <w:rPr>
                <w:rFonts w:ascii="Times New Roman" w:hAnsi="Times New Roman" w:cs="Times New Roman"/>
                <w:sz w:val="20"/>
              </w:rPr>
              <w:t xml:space="preserve"> z uzgodnień międzyresortowych</w:t>
            </w:r>
            <w:r w:rsidRPr="00A13819">
              <w:rPr>
                <w:rFonts w:ascii="Times New Roman" w:hAnsi="Times New Roman" w:cs="Times New Roman"/>
                <w:sz w:val="20"/>
              </w:rPr>
              <w:t>).</w:t>
            </w:r>
          </w:p>
        </w:tc>
      </w:tr>
      <w:tr w:rsidR="000A50DC" w:rsidRPr="000937DC" w:rsidTr="0013533A">
        <w:tc>
          <w:tcPr>
            <w:tcW w:w="572" w:type="dxa"/>
          </w:tcPr>
          <w:p w:rsidR="0086089F" w:rsidRPr="000937DC" w:rsidRDefault="00E63FB4" w:rsidP="0039053F">
            <w:pPr>
              <w:rPr>
                <w:rFonts w:ascii="Times New Roman" w:hAnsi="Times New Roman" w:cs="Times New Roman"/>
                <w:sz w:val="20"/>
              </w:rPr>
            </w:pPr>
            <w:r w:rsidRPr="000937DC">
              <w:rPr>
                <w:rFonts w:ascii="Times New Roman" w:hAnsi="Times New Roman" w:cs="Times New Roman"/>
                <w:sz w:val="20"/>
              </w:rPr>
              <w:lastRenderedPageBreak/>
              <w:t>2.</w:t>
            </w:r>
          </w:p>
        </w:tc>
        <w:tc>
          <w:tcPr>
            <w:tcW w:w="2193" w:type="dxa"/>
            <w:gridSpan w:val="2"/>
          </w:tcPr>
          <w:p w:rsidR="0086089F" w:rsidRPr="000937DC" w:rsidRDefault="0086089F" w:rsidP="0039053F">
            <w:pPr>
              <w:jc w:val="center"/>
              <w:rPr>
                <w:rFonts w:ascii="Times New Roman" w:hAnsi="Times New Roman" w:cs="Times New Roman"/>
                <w:b/>
                <w:sz w:val="20"/>
              </w:rPr>
            </w:pPr>
          </w:p>
        </w:tc>
        <w:tc>
          <w:tcPr>
            <w:tcW w:w="2163" w:type="dxa"/>
          </w:tcPr>
          <w:p w:rsidR="0086089F" w:rsidRPr="000937DC" w:rsidRDefault="000367FE" w:rsidP="0039053F">
            <w:pPr>
              <w:jc w:val="center"/>
              <w:rPr>
                <w:rFonts w:ascii="Times New Roman" w:hAnsi="Times New Roman" w:cs="Times New Roman"/>
                <w:b/>
                <w:sz w:val="20"/>
              </w:rPr>
            </w:pPr>
            <w:r w:rsidRPr="000937DC">
              <w:rPr>
                <w:rFonts w:ascii="Times New Roman" w:hAnsi="Times New Roman" w:cs="Times New Roman"/>
                <w:b/>
                <w:sz w:val="20"/>
              </w:rPr>
              <w:t>Rada Banków Depozytariuszy</w:t>
            </w:r>
          </w:p>
        </w:tc>
        <w:tc>
          <w:tcPr>
            <w:tcW w:w="5953" w:type="dxa"/>
          </w:tcPr>
          <w:p w:rsidR="000E342C" w:rsidRDefault="0013296A" w:rsidP="0039053F">
            <w:pPr>
              <w:spacing w:after="0"/>
              <w:jc w:val="both"/>
              <w:rPr>
                <w:rFonts w:ascii="Times New Roman" w:hAnsi="Times New Roman" w:cs="Times New Roman"/>
                <w:sz w:val="20"/>
              </w:rPr>
            </w:pPr>
            <w:r>
              <w:rPr>
                <w:rFonts w:ascii="Times New Roman" w:hAnsi="Times New Roman" w:cs="Times New Roman"/>
                <w:sz w:val="20"/>
              </w:rPr>
              <w:t>J</w:t>
            </w:r>
            <w:r w:rsidR="000E342C" w:rsidRPr="000937DC">
              <w:rPr>
                <w:rFonts w:ascii="Times New Roman" w:hAnsi="Times New Roman" w:cs="Times New Roman"/>
                <w:sz w:val="20"/>
              </w:rPr>
              <w:t>ak obecne zezwolenie na prowadzenie rachunków papierów wartościowych i rachunków zbiorczych ma się do prowadzenia rejestru  akcjonariuszy  - czy będzie  potrzebne osobne zezwolenie? Jeśli ni</w:t>
            </w:r>
            <w:r w:rsidR="00AC6A60" w:rsidRPr="000937DC">
              <w:rPr>
                <w:rFonts w:ascii="Times New Roman" w:hAnsi="Times New Roman" w:cs="Times New Roman"/>
                <w:sz w:val="20"/>
              </w:rPr>
              <w:t>e,</w:t>
            </w:r>
            <w:r w:rsidR="000E342C" w:rsidRPr="000937DC">
              <w:rPr>
                <w:rFonts w:ascii="Times New Roman" w:hAnsi="Times New Roman" w:cs="Times New Roman"/>
                <w:sz w:val="20"/>
              </w:rPr>
              <w:t xml:space="preserve"> należałoby to wyraźnie wskazać albo w samej ustawie</w:t>
            </w:r>
            <w:r w:rsidR="00A13819">
              <w:rPr>
                <w:rFonts w:ascii="Times New Roman" w:hAnsi="Times New Roman" w:cs="Times New Roman"/>
                <w:sz w:val="20"/>
              </w:rPr>
              <w:t>,</w:t>
            </w:r>
            <w:r w:rsidR="000E342C" w:rsidRPr="000937DC">
              <w:rPr>
                <w:rFonts w:ascii="Times New Roman" w:hAnsi="Times New Roman" w:cs="Times New Roman"/>
                <w:sz w:val="20"/>
              </w:rPr>
              <w:t xml:space="preserve"> albo w jej uzasadnieniu.</w:t>
            </w:r>
          </w:p>
          <w:p w:rsidR="009C1E2A" w:rsidRDefault="009C1E2A" w:rsidP="0039053F">
            <w:pPr>
              <w:spacing w:after="0"/>
              <w:jc w:val="both"/>
              <w:rPr>
                <w:rFonts w:ascii="Times New Roman" w:hAnsi="Times New Roman" w:cs="Times New Roman"/>
                <w:sz w:val="20"/>
              </w:rPr>
            </w:pPr>
          </w:p>
          <w:p w:rsidR="009C1E2A" w:rsidRPr="000937DC" w:rsidRDefault="009C1E2A" w:rsidP="0039053F">
            <w:pPr>
              <w:spacing w:after="0"/>
              <w:jc w:val="both"/>
              <w:rPr>
                <w:rFonts w:ascii="Times New Roman" w:hAnsi="Times New Roman" w:cs="Times New Roman"/>
                <w:sz w:val="20"/>
              </w:rPr>
            </w:pPr>
          </w:p>
          <w:p w:rsidR="000E342C" w:rsidRPr="000937DC" w:rsidRDefault="0013296A" w:rsidP="0039053F">
            <w:pPr>
              <w:spacing w:after="0"/>
              <w:jc w:val="both"/>
              <w:rPr>
                <w:rFonts w:ascii="Times New Roman" w:hAnsi="Times New Roman" w:cs="Times New Roman"/>
                <w:sz w:val="20"/>
              </w:rPr>
            </w:pPr>
            <w:r>
              <w:rPr>
                <w:rFonts w:ascii="Times New Roman" w:hAnsi="Times New Roman" w:cs="Times New Roman"/>
                <w:sz w:val="20"/>
              </w:rPr>
              <w:t>C</w:t>
            </w:r>
            <w:r w:rsidR="000E342C" w:rsidRPr="000937DC">
              <w:rPr>
                <w:rFonts w:ascii="Times New Roman" w:hAnsi="Times New Roman" w:cs="Times New Roman"/>
                <w:sz w:val="20"/>
              </w:rPr>
              <w:t>zy możliwe będzie zapisanie na rachunku papierów wartościowych/zbiorczym akcji z rejestru – j</w:t>
            </w:r>
            <w:r w:rsidR="00AC6A60" w:rsidRPr="000937DC">
              <w:rPr>
                <w:rFonts w:ascii="Times New Roman" w:hAnsi="Times New Roman" w:cs="Times New Roman"/>
                <w:sz w:val="20"/>
              </w:rPr>
              <w:t>eśli</w:t>
            </w:r>
            <w:r w:rsidR="000E342C" w:rsidRPr="000937DC">
              <w:rPr>
                <w:rFonts w:ascii="Times New Roman" w:hAnsi="Times New Roman" w:cs="Times New Roman"/>
                <w:sz w:val="20"/>
              </w:rPr>
              <w:t xml:space="preserve"> tak</w:t>
            </w:r>
            <w:r w:rsidR="00AC6A60" w:rsidRPr="000937DC">
              <w:rPr>
                <w:rFonts w:ascii="Times New Roman" w:hAnsi="Times New Roman" w:cs="Times New Roman"/>
                <w:sz w:val="20"/>
              </w:rPr>
              <w:t>,</w:t>
            </w:r>
            <w:r w:rsidR="000E342C" w:rsidRPr="000937DC">
              <w:rPr>
                <w:rFonts w:ascii="Times New Roman" w:hAnsi="Times New Roman" w:cs="Times New Roman"/>
                <w:sz w:val="20"/>
              </w:rPr>
              <w:t xml:space="preserve"> to jaki status będzie miał taki zapis – czy te dwa systemy ewidencji będą mogły się przenikać?</w:t>
            </w:r>
          </w:p>
          <w:p w:rsidR="00760CC2" w:rsidRDefault="00760CC2" w:rsidP="0039053F">
            <w:pPr>
              <w:spacing w:after="0"/>
              <w:jc w:val="both"/>
              <w:rPr>
                <w:rFonts w:ascii="Times New Roman" w:hAnsi="Times New Roman" w:cs="Times New Roman"/>
                <w:sz w:val="20"/>
              </w:rPr>
            </w:pPr>
          </w:p>
          <w:p w:rsidR="00760CC2" w:rsidRDefault="00760CC2" w:rsidP="0039053F">
            <w:pPr>
              <w:spacing w:after="0"/>
              <w:jc w:val="both"/>
              <w:rPr>
                <w:rFonts w:ascii="Times New Roman" w:hAnsi="Times New Roman" w:cs="Times New Roman"/>
                <w:sz w:val="20"/>
              </w:rPr>
            </w:pPr>
          </w:p>
          <w:p w:rsidR="000E342C" w:rsidRPr="000937DC" w:rsidRDefault="00760CC2" w:rsidP="0039053F">
            <w:pPr>
              <w:spacing w:after="0"/>
              <w:jc w:val="both"/>
              <w:rPr>
                <w:rFonts w:ascii="Times New Roman" w:hAnsi="Times New Roman" w:cs="Times New Roman"/>
                <w:sz w:val="20"/>
              </w:rPr>
            </w:pPr>
            <w:r>
              <w:rPr>
                <w:rFonts w:ascii="Times New Roman" w:hAnsi="Times New Roman" w:cs="Times New Roman"/>
                <w:sz w:val="20"/>
              </w:rPr>
              <w:t>N</w:t>
            </w:r>
            <w:r w:rsidR="000E342C" w:rsidRPr="000937DC">
              <w:rPr>
                <w:rFonts w:ascii="Times New Roman" w:hAnsi="Times New Roman" w:cs="Times New Roman"/>
                <w:sz w:val="20"/>
              </w:rPr>
              <w:t>ie jest jasne co się dzieje w przypadku gdy akcje spółki niepublicznej są rejestrowane w depozycie papierów wartościowych (art. 328</w:t>
            </w:r>
            <w:r w:rsidR="00831C01">
              <w:rPr>
                <w:rFonts w:ascii="Times New Roman" w:hAnsi="Times New Roman" w:cs="Times New Roman"/>
                <w:sz w:val="20"/>
                <w:vertAlign w:val="superscript"/>
              </w:rPr>
              <w:t>11</w:t>
            </w:r>
            <w:r w:rsidR="000E342C" w:rsidRPr="000937DC">
              <w:rPr>
                <w:rFonts w:ascii="Times New Roman" w:hAnsi="Times New Roman" w:cs="Times New Roman"/>
                <w:sz w:val="20"/>
              </w:rPr>
              <w:t>)</w:t>
            </w:r>
            <w:r w:rsidR="00CD43B2" w:rsidRPr="000937DC">
              <w:rPr>
                <w:rFonts w:ascii="Times New Roman" w:hAnsi="Times New Roman" w:cs="Times New Roman"/>
                <w:sz w:val="20"/>
              </w:rPr>
              <w:t xml:space="preserve"> </w:t>
            </w:r>
            <w:r w:rsidR="000E342C" w:rsidRPr="000937DC">
              <w:rPr>
                <w:rFonts w:ascii="Times New Roman" w:hAnsi="Times New Roman" w:cs="Times New Roman"/>
                <w:sz w:val="20"/>
              </w:rPr>
              <w:t>- czy z tego wynika, że spółka podpisuje umowę o prowadzenie rejestru z KDPW S.A.? Co z tego wynika dla uczestników KDPW S.A. – czy oni prowadzą jakieś sub-rejestry – gdzie zgłaszają się akcjonariusze? Projekt tego nie wyjaśnia.</w:t>
            </w:r>
          </w:p>
          <w:p w:rsidR="0086089F" w:rsidRPr="000937DC" w:rsidRDefault="0086089F" w:rsidP="0039053F">
            <w:pPr>
              <w:spacing w:after="0" w:line="240" w:lineRule="auto"/>
              <w:jc w:val="both"/>
              <w:rPr>
                <w:rFonts w:ascii="Times New Roman" w:hAnsi="Times New Roman" w:cs="Times New Roman"/>
                <w:sz w:val="20"/>
              </w:rPr>
            </w:pPr>
          </w:p>
        </w:tc>
        <w:tc>
          <w:tcPr>
            <w:tcW w:w="4733" w:type="dxa"/>
          </w:tcPr>
          <w:p w:rsidR="0086089F" w:rsidRPr="0013533A" w:rsidRDefault="00AC41BF" w:rsidP="00831C01">
            <w:pPr>
              <w:spacing w:line="240" w:lineRule="auto"/>
              <w:jc w:val="both"/>
              <w:rPr>
                <w:rFonts w:ascii="Times New Roman" w:hAnsi="Times New Roman" w:cs="Times New Roman"/>
                <w:sz w:val="20"/>
              </w:rPr>
            </w:pPr>
            <w:r>
              <w:rPr>
                <w:rFonts w:ascii="Times New Roman" w:hAnsi="Times New Roman" w:cs="Times New Roman"/>
                <w:sz w:val="20"/>
              </w:rPr>
              <w:t>Wyjaśniono, że n</w:t>
            </w:r>
            <w:r w:rsidR="00A07E91" w:rsidRPr="0013533A">
              <w:rPr>
                <w:rFonts w:ascii="Times New Roman" w:hAnsi="Times New Roman" w:cs="Times New Roman"/>
                <w:sz w:val="20"/>
              </w:rPr>
              <w:t>ie będzie potrzebne</w:t>
            </w:r>
            <w:r w:rsidR="00831C01">
              <w:rPr>
                <w:rFonts w:ascii="Times New Roman" w:hAnsi="Times New Roman" w:cs="Times New Roman"/>
                <w:sz w:val="20"/>
              </w:rPr>
              <w:t xml:space="preserve"> osobne zezwolenie</w:t>
            </w:r>
            <w:r>
              <w:rPr>
                <w:rFonts w:ascii="Times New Roman" w:hAnsi="Times New Roman" w:cs="Times New Roman"/>
                <w:sz w:val="20"/>
              </w:rPr>
              <w:t xml:space="preserve"> na prowadzenie rejestru akcjonariuszy</w:t>
            </w:r>
            <w:r w:rsidR="00A07E91" w:rsidRPr="0013533A">
              <w:rPr>
                <w:rFonts w:ascii="Times New Roman" w:hAnsi="Times New Roman" w:cs="Times New Roman"/>
                <w:sz w:val="20"/>
              </w:rPr>
              <w:t xml:space="preserve">. Z </w:t>
            </w:r>
            <w:r>
              <w:rPr>
                <w:rFonts w:ascii="Times New Roman" w:hAnsi="Times New Roman" w:cs="Times New Roman"/>
                <w:sz w:val="20"/>
              </w:rPr>
              <w:t xml:space="preserve">samego </w:t>
            </w:r>
            <w:r w:rsidR="00A07E91" w:rsidRPr="0013533A">
              <w:rPr>
                <w:rFonts w:ascii="Times New Roman" w:hAnsi="Times New Roman" w:cs="Times New Roman"/>
                <w:sz w:val="20"/>
              </w:rPr>
              <w:t>projektu wynika</w:t>
            </w:r>
            <w:r>
              <w:rPr>
                <w:rFonts w:ascii="Times New Roman" w:hAnsi="Times New Roman" w:cs="Times New Roman"/>
                <w:sz w:val="20"/>
              </w:rPr>
              <w:t xml:space="preserve"> wprost (art. 328</w:t>
            </w:r>
            <w:r>
              <w:rPr>
                <w:rFonts w:ascii="Times New Roman" w:hAnsi="Times New Roman" w:cs="Times New Roman"/>
                <w:sz w:val="20"/>
                <w:vertAlign w:val="superscript"/>
              </w:rPr>
              <w:t xml:space="preserve">1 </w:t>
            </w:r>
            <w:r>
              <w:rPr>
                <w:rFonts w:ascii="Times New Roman" w:hAnsi="Times New Roman" w:cs="Times New Roman"/>
                <w:sz w:val="20"/>
              </w:rPr>
              <w:t>§</w:t>
            </w:r>
            <w:r w:rsidR="00A11FD2">
              <w:rPr>
                <w:rFonts w:ascii="Times New Roman" w:hAnsi="Times New Roman" w:cs="Times New Roman"/>
                <w:sz w:val="20"/>
              </w:rPr>
              <w:t xml:space="preserve"> </w:t>
            </w:r>
            <w:r>
              <w:rPr>
                <w:rFonts w:ascii="Times New Roman" w:hAnsi="Times New Roman" w:cs="Times New Roman"/>
                <w:sz w:val="20"/>
              </w:rPr>
              <w:t>2 k.s.h.)</w:t>
            </w:r>
            <w:r w:rsidR="00A07E91" w:rsidRPr="0013533A">
              <w:rPr>
                <w:rFonts w:ascii="Times New Roman" w:hAnsi="Times New Roman" w:cs="Times New Roman"/>
                <w:sz w:val="20"/>
              </w:rPr>
              <w:t xml:space="preserve">, </w:t>
            </w:r>
            <w:r w:rsidR="00A11FD2">
              <w:rPr>
                <w:rFonts w:ascii="Times New Roman" w:hAnsi="Times New Roman" w:cs="Times New Roman"/>
                <w:sz w:val="20"/>
              </w:rPr>
              <w:t>że rejestr  akcjonariuszy mogą prowadzić podmioty uprawnione do prowadzeni</w:t>
            </w:r>
            <w:r w:rsidR="007F7C97">
              <w:rPr>
                <w:rFonts w:ascii="Times New Roman" w:hAnsi="Times New Roman" w:cs="Times New Roman"/>
                <w:sz w:val="20"/>
              </w:rPr>
              <w:t>a</w:t>
            </w:r>
            <w:r w:rsidR="00A11FD2">
              <w:rPr>
                <w:rFonts w:ascii="Times New Roman" w:hAnsi="Times New Roman" w:cs="Times New Roman"/>
                <w:sz w:val="20"/>
              </w:rPr>
              <w:t xml:space="preserve"> rachunków papierów wartościowych</w:t>
            </w:r>
            <w:r w:rsidR="00AC1D8F">
              <w:rPr>
                <w:rFonts w:ascii="Times New Roman" w:hAnsi="Times New Roman" w:cs="Times New Roman"/>
                <w:sz w:val="20"/>
              </w:rPr>
              <w:t xml:space="preserve"> zgodnie z przepisami o obrocie instrumentami finansowymi</w:t>
            </w:r>
            <w:r w:rsidR="009C1E2A">
              <w:rPr>
                <w:rFonts w:ascii="Times New Roman" w:hAnsi="Times New Roman" w:cs="Times New Roman"/>
                <w:sz w:val="20"/>
              </w:rPr>
              <w:t>.</w:t>
            </w:r>
          </w:p>
          <w:p w:rsidR="00525EC0" w:rsidRPr="0013533A" w:rsidRDefault="00760CC2" w:rsidP="00831C01">
            <w:pPr>
              <w:spacing w:line="240" w:lineRule="auto"/>
              <w:jc w:val="both"/>
              <w:rPr>
                <w:rFonts w:ascii="Times New Roman" w:hAnsi="Times New Roman" w:cs="Times New Roman"/>
                <w:sz w:val="20"/>
              </w:rPr>
            </w:pPr>
            <w:r>
              <w:rPr>
                <w:rFonts w:ascii="Times New Roman" w:hAnsi="Times New Roman" w:cs="Times New Roman"/>
                <w:sz w:val="20"/>
              </w:rPr>
              <w:t>Wyjaśniono, że a</w:t>
            </w:r>
            <w:r w:rsidR="00525EC0" w:rsidRPr="0013533A">
              <w:rPr>
                <w:rFonts w:ascii="Times New Roman" w:hAnsi="Times New Roman" w:cs="Times New Roman"/>
                <w:sz w:val="20"/>
              </w:rPr>
              <w:t xml:space="preserve">kcje </w:t>
            </w:r>
            <w:r w:rsidR="009C1E2A">
              <w:rPr>
                <w:rFonts w:ascii="Times New Roman" w:hAnsi="Times New Roman" w:cs="Times New Roman"/>
                <w:sz w:val="20"/>
              </w:rPr>
              <w:t>będą</w:t>
            </w:r>
            <w:r w:rsidR="00525EC0" w:rsidRPr="0013533A">
              <w:rPr>
                <w:rFonts w:ascii="Times New Roman" w:hAnsi="Times New Roman" w:cs="Times New Roman"/>
                <w:sz w:val="20"/>
              </w:rPr>
              <w:t xml:space="preserve"> rejestrowane w rejestrze akcjonariuszy albo w systemie depozytu papierów wartościowych.</w:t>
            </w:r>
            <w:r w:rsidR="008F5980">
              <w:rPr>
                <w:rFonts w:ascii="Times New Roman" w:hAnsi="Times New Roman" w:cs="Times New Roman"/>
                <w:sz w:val="20"/>
              </w:rPr>
              <w:t xml:space="preserve"> Nie ma możliwości, aby spółka rejestrowała część akcji w rejestrze akcjonariuszy, </w:t>
            </w:r>
            <w:r w:rsidR="0013296A">
              <w:rPr>
                <w:rFonts w:ascii="Times New Roman" w:hAnsi="Times New Roman" w:cs="Times New Roman"/>
                <w:sz w:val="20"/>
              </w:rPr>
              <w:t>a część w depozycie papierów wartościowych – wynika to jasno z art. 328</w:t>
            </w:r>
            <w:r w:rsidR="0013296A" w:rsidRPr="0013296A">
              <w:rPr>
                <w:rFonts w:ascii="Times New Roman" w:hAnsi="Times New Roman" w:cs="Times New Roman"/>
                <w:sz w:val="20"/>
                <w:vertAlign w:val="superscript"/>
              </w:rPr>
              <w:t>12</w:t>
            </w:r>
            <w:r w:rsidR="0013296A">
              <w:rPr>
                <w:rFonts w:ascii="Times New Roman" w:hAnsi="Times New Roman" w:cs="Times New Roman"/>
                <w:sz w:val="20"/>
              </w:rPr>
              <w:t xml:space="preserve"> k.s.h.</w:t>
            </w:r>
          </w:p>
          <w:p w:rsidR="00DE7EEA" w:rsidRPr="0013533A" w:rsidRDefault="00760CC2" w:rsidP="005A1B87">
            <w:pPr>
              <w:spacing w:line="240" w:lineRule="auto"/>
              <w:jc w:val="both"/>
              <w:rPr>
                <w:rFonts w:ascii="Times New Roman" w:hAnsi="Times New Roman" w:cs="Times New Roman"/>
                <w:sz w:val="20"/>
              </w:rPr>
            </w:pPr>
            <w:r>
              <w:rPr>
                <w:rFonts w:ascii="Times New Roman" w:hAnsi="Times New Roman" w:cs="Times New Roman"/>
                <w:sz w:val="20"/>
              </w:rPr>
              <w:t>Wyjaśniono, że w przypadku</w:t>
            </w:r>
            <w:r w:rsidR="007F7C97">
              <w:rPr>
                <w:rFonts w:ascii="Times New Roman" w:hAnsi="Times New Roman" w:cs="Times New Roman"/>
                <w:sz w:val="20"/>
              </w:rPr>
              <w:t>,</w:t>
            </w:r>
            <w:r>
              <w:rPr>
                <w:rFonts w:ascii="Times New Roman" w:hAnsi="Times New Roman" w:cs="Times New Roman"/>
                <w:sz w:val="20"/>
              </w:rPr>
              <w:t xml:space="preserve"> gdy spółka niepubliczna </w:t>
            </w:r>
            <w:r w:rsidR="00EB270B">
              <w:rPr>
                <w:rFonts w:ascii="Times New Roman" w:hAnsi="Times New Roman" w:cs="Times New Roman"/>
                <w:sz w:val="20"/>
              </w:rPr>
              <w:t xml:space="preserve">wybiera reżim rejestracji w depozycie papierów wartościowych, </w:t>
            </w:r>
            <w:r>
              <w:rPr>
                <w:rFonts w:ascii="Times New Roman" w:hAnsi="Times New Roman" w:cs="Times New Roman"/>
                <w:sz w:val="20"/>
              </w:rPr>
              <w:t>u</w:t>
            </w:r>
            <w:r w:rsidR="00DE7EEA" w:rsidRPr="0013533A">
              <w:rPr>
                <w:rFonts w:ascii="Times New Roman" w:hAnsi="Times New Roman" w:cs="Times New Roman"/>
                <w:sz w:val="20"/>
              </w:rPr>
              <w:t xml:space="preserve">mowa jest </w:t>
            </w:r>
            <w:r w:rsidR="00E37B31">
              <w:rPr>
                <w:rFonts w:ascii="Times New Roman" w:hAnsi="Times New Roman" w:cs="Times New Roman"/>
                <w:sz w:val="20"/>
              </w:rPr>
              <w:t>zawierana</w:t>
            </w:r>
            <w:r w:rsidR="00DE7EEA" w:rsidRPr="0013533A">
              <w:rPr>
                <w:rFonts w:ascii="Times New Roman" w:hAnsi="Times New Roman" w:cs="Times New Roman"/>
                <w:sz w:val="20"/>
              </w:rPr>
              <w:t xml:space="preserve"> z KDPW jako prowadzącym depozyt papierów wartościowych</w:t>
            </w:r>
            <w:r w:rsidR="005A1B87">
              <w:rPr>
                <w:rFonts w:ascii="Times New Roman" w:hAnsi="Times New Roman" w:cs="Times New Roman"/>
                <w:sz w:val="20"/>
              </w:rPr>
              <w:t>. W tym reżimie stosuje się zasady, które obwiązują już obecnie w odniesieniu do spółek publicznych</w:t>
            </w:r>
            <w:r w:rsidR="00DE7EEA" w:rsidRPr="0013533A">
              <w:rPr>
                <w:rFonts w:ascii="Times New Roman" w:hAnsi="Times New Roman" w:cs="Times New Roman"/>
                <w:sz w:val="20"/>
              </w:rPr>
              <w:t>.</w:t>
            </w:r>
          </w:p>
        </w:tc>
      </w:tr>
      <w:tr w:rsidR="000A50DC" w:rsidRPr="000937DC" w:rsidTr="000A50DC">
        <w:tc>
          <w:tcPr>
            <w:tcW w:w="572" w:type="dxa"/>
          </w:tcPr>
          <w:p w:rsidR="00E63FB4" w:rsidRPr="000937DC" w:rsidRDefault="00E63FB4" w:rsidP="0039053F">
            <w:pPr>
              <w:rPr>
                <w:rFonts w:ascii="Times New Roman" w:hAnsi="Times New Roman" w:cs="Times New Roman"/>
                <w:sz w:val="20"/>
              </w:rPr>
            </w:pPr>
            <w:r w:rsidRPr="000937DC">
              <w:rPr>
                <w:rFonts w:ascii="Times New Roman" w:hAnsi="Times New Roman" w:cs="Times New Roman"/>
                <w:sz w:val="20"/>
              </w:rPr>
              <w:lastRenderedPageBreak/>
              <w:t>3.</w:t>
            </w:r>
          </w:p>
        </w:tc>
        <w:tc>
          <w:tcPr>
            <w:tcW w:w="2193" w:type="dxa"/>
            <w:gridSpan w:val="2"/>
          </w:tcPr>
          <w:p w:rsidR="00E63FB4" w:rsidRPr="000937DC" w:rsidRDefault="00E63FB4" w:rsidP="0039053F">
            <w:pPr>
              <w:rPr>
                <w:rFonts w:ascii="Times New Roman" w:hAnsi="Times New Roman" w:cs="Times New Roman"/>
                <w:b/>
                <w:sz w:val="20"/>
              </w:rPr>
            </w:pPr>
          </w:p>
        </w:tc>
        <w:tc>
          <w:tcPr>
            <w:tcW w:w="2163" w:type="dxa"/>
          </w:tcPr>
          <w:p w:rsidR="00E63FB4" w:rsidRPr="000937DC" w:rsidRDefault="00E63FB4" w:rsidP="003114C1">
            <w:pPr>
              <w:jc w:val="center"/>
              <w:rPr>
                <w:rFonts w:ascii="Times New Roman" w:hAnsi="Times New Roman" w:cs="Times New Roman"/>
                <w:b/>
                <w:sz w:val="20"/>
              </w:rPr>
            </w:pPr>
            <w:r w:rsidRPr="000937DC">
              <w:rPr>
                <w:rFonts w:ascii="Times New Roman" w:hAnsi="Times New Roman" w:cs="Times New Roman"/>
                <w:b/>
                <w:sz w:val="20"/>
              </w:rPr>
              <w:t>Krajowa Rada Sądownictwa</w:t>
            </w:r>
          </w:p>
        </w:tc>
        <w:tc>
          <w:tcPr>
            <w:tcW w:w="5953" w:type="dxa"/>
          </w:tcPr>
          <w:p w:rsidR="00E63FB4" w:rsidRDefault="00533189" w:rsidP="0039053F">
            <w:pPr>
              <w:spacing w:after="0" w:line="240" w:lineRule="auto"/>
              <w:jc w:val="both"/>
              <w:rPr>
                <w:rFonts w:ascii="Times New Roman" w:hAnsi="Times New Roman" w:cs="Times New Roman"/>
                <w:sz w:val="20"/>
              </w:rPr>
            </w:pPr>
            <w:r>
              <w:rPr>
                <w:rFonts w:ascii="Times New Roman" w:hAnsi="Times New Roman" w:cs="Times New Roman"/>
                <w:sz w:val="20"/>
              </w:rPr>
              <w:t>U</w:t>
            </w:r>
            <w:r w:rsidR="00E63FB4" w:rsidRPr="000937DC">
              <w:rPr>
                <w:rFonts w:ascii="Times New Roman" w:hAnsi="Times New Roman" w:cs="Times New Roman"/>
                <w:sz w:val="20"/>
              </w:rPr>
              <w:t>względnienia wymaga przewidziana w ustawie z dnia 29 lipca 2005 r. o ofercie publicznej i warunkach wprowadzania instrumentów finansowych do zorganizowanego systemu obrotu oraz o spółkach publicznych możliwość ponownej materializacji akcji.</w:t>
            </w:r>
          </w:p>
          <w:p w:rsidR="00F76273" w:rsidRDefault="00F76273" w:rsidP="0039053F">
            <w:pPr>
              <w:spacing w:after="0" w:line="240" w:lineRule="auto"/>
              <w:jc w:val="both"/>
              <w:rPr>
                <w:rFonts w:ascii="Times New Roman" w:hAnsi="Times New Roman" w:cs="Times New Roman"/>
                <w:sz w:val="20"/>
              </w:rPr>
            </w:pPr>
          </w:p>
          <w:p w:rsidR="00F76273" w:rsidRDefault="00F76273" w:rsidP="0039053F">
            <w:pPr>
              <w:spacing w:after="0" w:line="240" w:lineRule="auto"/>
              <w:jc w:val="both"/>
              <w:rPr>
                <w:rFonts w:ascii="Times New Roman" w:hAnsi="Times New Roman" w:cs="Times New Roman"/>
                <w:sz w:val="20"/>
              </w:rPr>
            </w:pPr>
          </w:p>
          <w:p w:rsidR="00F76273" w:rsidRPr="000937DC" w:rsidRDefault="00F76273" w:rsidP="0039053F">
            <w:pPr>
              <w:spacing w:after="0" w:line="240" w:lineRule="auto"/>
              <w:jc w:val="both"/>
              <w:rPr>
                <w:rFonts w:ascii="Times New Roman" w:hAnsi="Times New Roman" w:cs="Times New Roman"/>
                <w:b/>
                <w:sz w:val="20"/>
              </w:rPr>
            </w:pP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Projektodawca powinien także odnieść się do problemu ograniczenia prywatności akcjonariuszy spółek, którzy wobec dematerializacji tych papierów wartościowych utracą swój anonimowy status. Powyższe niewątpliwie naruszy sferę osobistą tej grupy akcjonariusz</w:t>
            </w:r>
            <w:r w:rsidR="00DC7742" w:rsidRPr="000937DC">
              <w:rPr>
                <w:rFonts w:ascii="Times New Roman" w:hAnsi="Times New Roman" w:cs="Times New Roman"/>
                <w:sz w:val="20"/>
              </w:rPr>
              <w:t>y</w:t>
            </w:r>
            <w:r w:rsidRPr="000937DC">
              <w:rPr>
                <w:rFonts w:ascii="Times New Roman" w:hAnsi="Times New Roman" w:cs="Times New Roman"/>
                <w:sz w:val="20"/>
              </w:rPr>
              <w:t>, zaś zwiększy zakres gromadzonych danych osobowych obywateli, co musi znajdować uzasadnienie odpowiadające zasadom demokratycznego państwa prawnego.</w:t>
            </w:r>
          </w:p>
          <w:p w:rsidR="00E63FB4" w:rsidRDefault="00E63FB4" w:rsidP="0039053F">
            <w:pPr>
              <w:spacing w:after="0" w:line="240" w:lineRule="auto"/>
              <w:jc w:val="both"/>
              <w:rPr>
                <w:rFonts w:ascii="Times New Roman" w:hAnsi="Times New Roman" w:cs="Times New Roman"/>
                <w:sz w:val="16"/>
              </w:rPr>
            </w:pPr>
          </w:p>
          <w:p w:rsidR="00C51BC1" w:rsidRDefault="00C51BC1" w:rsidP="0039053F">
            <w:pPr>
              <w:spacing w:after="0" w:line="240" w:lineRule="auto"/>
              <w:jc w:val="both"/>
              <w:rPr>
                <w:rFonts w:ascii="Times New Roman" w:hAnsi="Times New Roman" w:cs="Times New Roman"/>
                <w:sz w:val="16"/>
              </w:rPr>
            </w:pPr>
          </w:p>
          <w:p w:rsidR="00BB7409" w:rsidRDefault="00BB7409" w:rsidP="0039053F">
            <w:pPr>
              <w:spacing w:after="0" w:line="240" w:lineRule="auto"/>
              <w:jc w:val="both"/>
              <w:rPr>
                <w:rFonts w:ascii="Times New Roman" w:hAnsi="Times New Roman" w:cs="Times New Roman"/>
                <w:sz w:val="16"/>
              </w:rPr>
            </w:pPr>
          </w:p>
          <w:p w:rsidR="00E63FB4" w:rsidRPr="000937DC" w:rsidRDefault="00E63FB4" w:rsidP="00BA4D0A">
            <w:pPr>
              <w:spacing w:after="0" w:line="240" w:lineRule="auto"/>
              <w:jc w:val="both"/>
              <w:rPr>
                <w:rFonts w:ascii="Times New Roman" w:hAnsi="Times New Roman" w:cs="Times New Roman"/>
                <w:sz w:val="20"/>
              </w:rPr>
            </w:pPr>
            <w:r w:rsidRPr="000937DC">
              <w:rPr>
                <w:rFonts w:ascii="Times New Roman" w:hAnsi="Times New Roman" w:cs="Times New Roman"/>
                <w:sz w:val="20"/>
              </w:rPr>
              <w:t>Skróceniu ulegnie minimalny termin zawiadomień o zwołaniu walnego zgromadzenia z trzech tygodni do dwóch tygodni; może to wywołać wątpliwości przy liczeniu terminu od dnia wysłania zawi</w:t>
            </w:r>
            <w:r w:rsidR="00BA4D0A">
              <w:rPr>
                <w:rFonts w:ascii="Times New Roman" w:hAnsi="Times New Roman" w:cs="Times New Roman"/>
                <w:sz w:val="20"/>
              </w:rPr>
              <w:t>a</w:t>
            </w:r>
            <w:r w:rsidRPr="000937DC">
              <w:rPr>
                <w:rFonts w:ascii="Times New Roman" w:hAnsi="Times New Roman" w:cs="Times New Roman"/>
                <w:sz w:val="20"/>
              </w:rPr>
              <w:t>domienia.</w:t>
            </w:r>
          </w:p>
        </w:tc>
        <w:tc>
          <w:tcPr>
            <w:tcW w:w="4733" w:type="dxa"/>
          </w:tcPr>
          <w:p w:rsidR="00E63FB4" w:rsidRPr="007F7C97" w:rsidRDefault="00533189" w:rsidP="00EF4062">
            <w:pPr>
              <w:spacing w:after="0" w:line="240" w:lineRule="auto"/>
              <w:jc w:val="both"/>
              <w:rPr>
                <w:rFonts w:ascii="Times New Roman" w:hAnsi="Times New Roman" w:cs="Times New Roman"/>
                <w:sz w:val="20"/>
              </w:rPr>
            </w:pPr>
            <w:r w:rsidRPr="007F7C97">
              <w:rPr>
                <w:rFonts w:ascii="Times New Roman" w:hAnsi="Times New Roman" w:cs="Times New Roman"/>
                <w:sz w:val="20"/>
              </w:rPr>
              <w:t xml:space="preserve">Uwaga </w:t>
            </w:r>
            <w:r w:rsidR="004A097E" w:rsidRPr="007F7C97">
              <w:rPr>
                <w:rFonts w:ascii="Times New Roman" w:hAnsi="Times New Roman" w:cs="Times New Roman"/>
                <w:sz w:val="20"/>
              </w:rPr>
              <w:t xml:space="preserve">została </w:t>
            </w:r>
            <w:r w:rsidRPr="007F7C97">
              <w:rPr>
                <w:rFonts w:ascii="Times New Roman" w:hAnsi="Times New Roman" w:cs="Times New Roman"/>
                <w:sz w:val="20"/>
              </w:rPr>
              <w:t xml:space="preserve">uwzględniona: </w:t>
            </w:r>
            <w:r w:rsidRPr="007F7C97">
              <w:rPr>
                <w:rFonts w:ascii="Times New Roman" w:hAnsi="Times New Roman" w:cs="Times New Roman"/>
                <w:sz w:val="20"/>
                <w:szCs w:val="20"/>
              </w:rPr>
              <w:t>o</w:t>
            </w:r>
            <w:r w:rsidR="0039053F" w:rsidRPr="007F7C97">
              <w:rPr>
                <w:rFonts w:ascii="Times New Roman" w:hAnsi="Times New Roman" w:cs="Times New Roman"/>
                <w:sz w:val="20"/>
                <w:szCs w:val="20"/>
              </w:rPr>
              <w:t>bligatoryjna dematerializacja wyklucza rematerializacj</w:t>
            </w:r>
            <w:r w:rsidR="007A3362" w:rsidRPr="007F7C97">
              <w:rPr>
                <w:rFonts w:ascii="Times New Roman" w:hAnsi="Times New Roman" w:cs="Times New Roman"/>
                <w:sz w:val="20"/>
                <w:szCs w:val="20"/>
              </w:rPr>
              <w:t>ę</w:t>
            </w:r>
            <w:r w:rsidR="00202AAC" w:rsidRPr="007F7C97">
              <w:rPr>
                <w:rFonts w:ascii="Times New Roman" w:hAnsi="Times New Roman" w:cs="Times New Roman"/>
                <w:sz w:val="20"/>
                <w:szCs w:val="20"/>
              </w:rPr>
              <w:t xml:space="preserve"> akcji</w:t>
            </w:r>
            <w:r w:rsidR="0039053F" w:rsidRPr="007F7C97">
              <w:rPr>
                <w:rFonts w:ascii="Times New Roman" w:hAnsi="Times New Roman" w:cs="Times New Roman"/>
                <w:sz w:val="20"/>
                <w:szCs w:val="20"/>
              </w:rPr>
              <w:t>.</w:t>
            </w:r>
            <w:r w:rsidR="00D9790E" w:rsidRPr="007F7C97">
              <w:rPr>
                <w:rFonts w:ascii="Times New Roman" w:hAnsi="Times New Roman" w:cs="Times New Roman"/>
                <w:sz w:val="20"/>
                <w:szCs w:val="20"/>
              </w:rPr>
              <w:t xml:space="preserve"> W związku z tym projekt zostanie uzupełniony o niezbędne zmiany w ustawie </w:t>
            </w:r>
            <w:r w:rsidR="007F7C97">
              <w:rPr>
                <w:rFonts w:ascii="Times New Roman" w:hAnsi="Times New Roman" w:cs="Times New Roman"/>
                <w:sz w:val="20"/>
                <w:szCs w:val="20"/>
              </w:rPr>
              <w:t>o ofercie publicznej</w:t>
            </w:r>
            <w:r w:rsidR="00BB7409">
              <w:rPr>
                <w:rFonts w:ascii="Times New Roman" w:hAnsi="Times New Roman" w:cs="Times New Roman"/>
                <w:sz w:val="20"/>
                <w:szCs w:val="20"/>
              </w:rPr>
              <w:t xml:space="preserve"> (…)</w:t>
            </w:r>
            <w:r w:rsidR="00517CD1" w:rsidRPr="007F7C97">
              <w:rPr>
                <w:rFonts w:ascii="Times New Roman" w:hAnsi="Times New Roman" w:cs="Times New Roman"/>
                <w:sz w:val="20"/>
                <w:szCs w:val="20"/>
              </w:rPr>
              <w:t>,  w tym w zakresie art. 91 i nast., na podstawie</w:t>
            </w:r>
            <w:r w:rsidR="00D9790E" w:rsidRPr="007F7C97">
              <w:rPr>
                <w:rFonts w:ascii="Times New Roman" w:hAnsi="Times New Roman" w:cs="Times New Roman"/>
                <w:sz w:val="20"/>
              </w:rPr>
              <w:t xml:space="preserve"> propozycji, które przedstawi</w:t>
            </w:r>
            <w:r w:rsidR="00517CD1" w:rsidRPr="007F7C97">
              <w:rPr>
                <w:rFonts w:ascii="Times New Roman" w:hAnsi="Times New Roman" w:cs="Times New Roman"/>
                <w:sz w:val="20"/>
              </w:rPr>
              <w:t>ła</w:t>
            </w:r>
            <w:r w:rsidR="00D9790E" w:rsidRPr="007F7C97">
              <w:rPr>
                <w:rFonts w:ascii="Times New Roman" w:hAnsi="Times New Roman" w:cs="Times New Roman"/>
                <w:sz w:val="20"/>
              </w:rPr>
              <w:t xml:space="preserve"> KNF.</w:t>
            </w:r>
          </w:p>
          <w:p w:rsidR="00F76273" w:rsidRDefault="00F76273" w:rsidP="00EF4062">
            <w:pPr>
              <w:spacing w:after="0" w:line="240" w:lineRule="auto"/>
              <w:jc w:val="both"/>
              <w:rPr>
                <w:rFonts w:ascii="Times New Roman" w:hAnsi="Times New Roman" w:cs="Times New Roman"/>
                <w:sz w:val="20"/>
              </w:rPr>
            </w:pPr>
          </w:p>
          <w:p w:rsidR="00F76273" w:rsidRDefault="00A376ED" w:rsidP="00EF4062">
            <w:pPr>
              <w:spacing w:after="0" w:line="240" w:lineRule="auto"/>
              <w:jc w:val="both"/>
              <w:rPr>
                <w:rFonts w:ascii="Times New Roman" w:hAnsi="Times New Roman" w:cs="Times New Roman"/>
                <w:sz w:val="20"/>
              </w:rPr>
            </w:pPr>
            <w:r>
              <w:rPr>
                <w:rFonts w:ascii="Times New Roman" w:hAnsi="Times New Roman" w:cs="Times New Roman"/>
                <w:sz w:val="20"/>
              </w:rPr>
              <w:t>Vide</w:t>
            </w:r>
            <w:r w:rsidR="00BB7409">
              <w:rPr>
                <w:rFonts w:ascii="Times New Roman" w:hAnsi="Times New Roman" w:cs="Times New Roman"/>
                <w:sz w:val="20"/>
              </w:rPr>
              <w:t>:</w:t>
            </w:r>
            <w:r>
              <w:rPr>
                <w:rFonts w:ascii="Times New Roman" w:hAnsi="Times New Roman" w:cs="Times New Roman"/>
                <w:sz w:val="20"/>
              </w:rPr>
              <w:t xml:space="preserve"> wyjaśnienia do </w:t>
            </w:r>
            <w:r w:rsidR="005D44BE">
              <w:rPr>
                <w:rFonts w:ascii="Times New Roman" w:hAnsi="Times New Roman" w:cs="Times New Roman"/>
                <w:sz w:val="20"/>
              </w:rPr>
              <w:t xml:space="preserve">pierwszej </w:t>
            </w:r>
            <w:r>
              <w:rPr>
                <w:rFonts w:ascii="Times New Roman" w:hAnsi="Times New Roman" w:cs="Times New Roman"/>
                <w:sz w:val="20"/>
              </w:rPr>
              <w:t>uwagi z pkt 1 tabeli.</w:t>
            </w:r>
            <w:r w:rsidR="00C85B67">
              <w:rPr>
                <w:rFonts w:ascii="Times New Roman" w:hAnsi="Times New Roman" w:cs="Times New Roman"/>
                <w:sz w:val="20"/>
              </w:rPr>
              <w:t xml:space="preserve"> Nadto wskazano, że kwestia jawności danych akcjonariuszy została ukształtowana na zasadach, jakie obecnie obowiązują w przypadku spółki akcyjnej. </w:t>
            </w:r>
            <w:r w:rsidR="00C51BC1">
              <w:rPr>
                <w:rFonts w:ascii="Times New Roman" w:hAnsi="Times New Roman" w:cs="Times New Roman"/>
                <w:sz w:val="20"/>
              </w:rPr>
              <w:t>Dane osobowe akcjonariuszy nie będą przetwarzane przez państwo, tylko przez działający na zlecanie spółki k</w:t>
            </w:r>
            <w:r w:rsidR="00BB7409">
              <w:rPr>
                <w:rFonts w:ascii="Times New Roman" w:hAnsi="Times New Roman" w:cs="Times New Roman"/>
                <w:sz w:val="20"/>
              </w:rPr>
              <w:t>w</w:t>
            </w:r>
            <w:r w:rsidR="00C51BC1">
              <w:rPr>
                <w:rFonts w:ascii="Times New Roman" w:hAnsi="Times New Roman" w:cs="Times New Roman"/>
                <w:sz w:val="20"/>
              </w:rPr>
              <w:t>ali</w:t>
            </w:r>
            <w:r w:rsidR="00BB7409">
              <w:rPr>
                <w:rFonts w:ascii="Times New Roman" w:hAnsi="Times New Roman" w:cs="Times New Roman"/>
                <w:sz w:val="20"/>
              </w:rPr>
              <w:t>fi</w:t>
            </w:r>
            <w:r w:rsidR="00C51BC1">
              <w:rPr>
                <w:rFonts w:ascii="Times New Roman" w:hAnsi="Times New Roman" w:cs="Times New Roman"/>
                <w:sz w:val="20"/>
              </w:rPr>
              <w:t>kowany podmiot prowadzący rejestr akcjonariuszy.</w:t>
            </w:r>
          </w:p>
          <w:p w:rsidR="00F76273" w:rsidRPr="000937DC" w:rsidRDefault="00F76273" w:rsidP="00EF4062">
            <w:pPr>
              <w:spacing w:after="0" w:line="240" w:lineRule="auto"/>
              <w:jc w:val="both"/>
              <w:rPr>
                <w:rFonts w:ascii="Times New Roman" w:hAnsi="Times New Roman" w:cs="Times New Roman"/>
                <w:sz w:val="20"/>
              </w:rPr>
            </w:pPr>
          </w:p>
          <w:p w:rsidR="0039053F" w:rsidRPr="000937DC" w:rsidRDefault="00897E58" w:rsidP="00904BE8">
            <w:pPr>
              <w:spacing w:after="0" w:line="240" w:lineRule="auto"/>
              <w:jc w:val="both"/>
              <w:rPr>
                <w:rFonts w:ascii="Times New Roman" w:hAnsi="Times New Roman" w:cs="Times New Roman"/>
                <w:sz w:val="20"/>
              </w:rPr>
            </w:pPr>
            <w:r>
              <w:rPr>
                <w:rFonts w:ascii="Times New Roman" w:hAnsi="Times New Roman" w:cs="Times New Roman"/>
                <w:sz w:val="20"/>
              </w:rPr>
              <w:t>Wyjaśniono, że t</w:t>
            </w:r>
            <w:r w:rsidR="00275AF7" w:rsidRPr="000937DC">
              <w:rPr>
                <w:rFonts w:ascii="Times New Roman" w:hAnsi="Times New Roman" w:cs="Times New Roman"/>
                <w:sz w:val="20"/>
              </w:rPr>
              <w:t>ermin na zwo</w:t>
            </w:r>
            <w:r w:rsidR="00BA4D0A">
              <w:rPr>
                <w:rFonts w:ascii="Times New Roman" w:hAnsi="Times New Roman" w:cs="Times New Roman"/>
                <w:sz w:val="20"/>
              </w:rPr>
              <w:t xml:space="preserve">łanie WZA nie ulega skróceniu. </w:t>
            </w:r>
            <w:r w:rsidR="003B5228">
              <w:rPr>
                <w:rFonts w:ascii="Times New Roman" w:hAnsi="Times New Roman" w:cs="Times New Roman"/>
                <w:sz w:val="20"/>
              </w:rPr>
              <w:t>Zmiany wprowadzane w a</w:t>
            </w:r>
            <w:r w:rsidR="001A728A">
              <w:rPr>
                <w:rFonts w:ascii="Times New Roman" w:hAnsi="Times New Roman" w:cs="Times New Roman"/>
                <w:sz w:val="20"/>
              </w:rPr>
              <w:t>rt. 402</w:t>
            </w:r>
            <w:r>
              <w:rPr>
                <w:rFonts w:ascii="Times New Roman" w:hAnsi="Times New Roman" w:cs="Times New Roman"/>
                <w:sz w:val="20"/>
              </w:rPr>
              <w:t xml:space="preserve"> §</w:t>
            </w:r>
            <w:r w:rsidR="00904BE8">
              <w:rPr>
                <w:rFonts w:ascii="Times New Roman" w:hAnsi="Times New Roman" w:cs="Times New Roman"/>
                <w:sz w:val="20"/>
              </w:rPr>
              <w:t xml:space="preserve"> </w:t>
            </w:r>
            <w:r>
              <w:rPr>
                <w:rFonts w:ascii="Times New Roman" w:hAnsi="Times New Roman" w:cs="Times New Roman"/>
                <w:sz w:val="20"/>
              </w:rPr>
              <w:t>3  k</w:t>
            </w:r>
            <w:r w:rsidR="000413CE">
              <w:rPr>
                <w:rFonts w:ascii="Times New Roman" w:hAnsi="Times New Roman" w:cs="Times New Roman"/>
                <w:sz w:val="20"/>
              </w:rPr>
              <w:t>.s.h.</w:t>
            </w:r>
            <w:r w:rsidR="003B5228">
              <w:rPr>
                <w:rFonts w:ascii="Times New Roman" w:hAnsi="Times New Roman" w:cs="Times New Roman"/>
                <w:sz w:val="20"/>
              </w:rPr>
              <w:t xml:space="preserve"> nie dotyczą wskazanego w nim </w:t>
            </w:r>
            <w:r w:rsidR="00E5776F">
              <w:rPr>
                <w:rFonts w:ascii="Times New Roman" w:hAnsi="Times New Roman" w:cs="Times New Roman"/>
                <w:sz w:val="20"/>
              </w:rPr>
              <w:t xml:space="preserve">dwutygodniowego terminu, który pozostaje </w:t>
            </w:r>
            <w:r w:rsidR="00904BE8">
              <w:rPr>
                <w:rFonts w:ascii="Times New Roman" w:hAnsi="Times New Roman" w:cs="Times New Roman"/>
                <w:sz w:val="20"/>
              </w:rPr>
              <w:t>bez zmian.</w:t>
            </w:r>
          </w:p>
        </w:tc>
      </w:tr>
      <w:tr w:rsidR="000A50DC" w:rsidRPr="000937DC" w:rsidTr="000A50DC">
        <w:tc>
          <w:tcPr>
            <w:tcW w:w="572" w:type="dxa"/>
          </w:tcPr>
          <w:p w:rsidR="00E63FB4" w:rsidRPr="000937DC" w:rsidRDefault="00E63FB4" w:rsidP="0039053F">
            <w:pPr>
              <w:rPr>
                <w:rFonts w:ascii="Times New Roman" w:hAnsi="Times New Roman" w:cs="Times New Roman"/>
                <w:sz w:val="20"/>
              </w:rPr>
            </w:pPr>
            <w:r w:rsidRPr="000937DC">
              <w:rPr>
                <w:rFonts w:ascii="Times New Roman" w:hAnsi="Times New Roman" w:cs="Times New Roman"/>
                <w:sz w:val="20"/>
              </w:rPr>
              <w:t>4.</w:t>
            </w:r>
          </w:p>
        </w:tc>
        <w:tc>
          <w:tcPr>
            <w:tcW w:w="2193" w:type="dxa"/>
            <w:gridSpan w:val="2"/>
          </w:tcPr>
          <w:p w:rsidR="00E63FB4" w:rsidRPr="000937DC" w:rsidRDefault="00E63FB4" w:rsidP="0039053F">
            <w:pPr>
              <w:rPr>
                <w:rFonts w:ascii="Times New Roman" w:hAnsi="Times New Roman" w:cs="Times New Roman"/>
                <w:b/>
                <w:sz w:val="20"/>
              </w:rPr>
            </w:pPr>
          </w:p>
        </w:tc>
        <w:tc>
          <w:tcPr>
            <w:tcW w:w="2163" w:type="dxa"/>
          </w:tcPr>
          <w:p w:rsidR="00E63FB4" w:rsidRPr="000937DC" w:rsidRDefault="00E63FB4" w:rsidP="0039053F">
            <w:pPr>
              <w:spacing w:after="0" w:line="240" w:lineRule="auto"/>
              <w:jc w:val="center"/>
              <w:rPr>
                <w:rFonts w:ascii="Times New Roman" w:hAnsi="Times New Roman" w:cs="Times New Roman"/>
                <w:b/>
                <w:sz w:val="20"/>
              </w:rPr>
            </w:pPr>
            <w:r w:rsidRPr="000937DC">
              <w:rPr>
                <w:rFonts w:ascii="Times New Roman" w:hAnsi="Times New Roman" w:cs="Times New Roman"/>
                <w:b/>
                <w:sz w:val="20"/>
              </w:rPr>
              <w:t xml:space="preserve">Prezes Sądu Apelacyjnego </w:t>
            </w:r>
          </w:p>
          <w:p w:rsidR="00E63FB4" w:rsidRPr="000937DC" w:rsidRDefault="00E63FB4" w:rsidP="0039053F">
            <w:pPr>
              <w:spacing w:after="0" w:line="240" w:lineRule="auto"/>
              <w:jc w:val="center"/>
              <w:rPr>
                <w:rFonts w:ascii="Times New Roman" w:hAnsi="Times New Roman" w:cs="Times New Roman"/>
                <w:b/>
                <w:sz w:val="20"/>
              </w:rPr>
            </w:pPr>
            <w:r w:rsidRPr="000937DC">
              <w:rPr>
                <w:rFonts w:ascii="Times New Roman" w:hAnsi="Times New Roman" w:cs="Times New Roman"/>
                <w:b/>
                <w:sz w:val="20"/>
              </w:rPr>
              <w:t>we Wrocławiu</w:t>
            </w:r>
          </w:p>
        </w:tc>
        <w:tc>
          <w:tcPr>
            <w:tcW w:w="5953" w:type="dxa"/>
          </w:tcPr>
          <w:p w:rsidR="00E63FB4" w:rsidRPr="000937DC" w:rsidRDefault="00DC7742"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Mimo, że w uzasadnieniu</w:t>
            </w:r>
            <w:r w:rsidR="00E63FB4" w:rsidRPr="000937DC">
              <w:rPr>
                <w:rFonts w:ascii="Times New Roman" w:hAnsi="Times New Roman" w:cs="Times New Roman"/>
                <w:sz w:val="20"/>
              </w:rPr>
              <w:t xml:space="preserve"> projektu ustawy wspomina się o zmianach w ustawie o Krajowym Rejestrze Sądowym w zakresie publikacji ogłoszeń, kwestie te nie zostały ujęte w projektowanej ustawie. Jeśli zasady publikacji ogłoszeń spółek akcyjnych zostaną istotnie zmienione, zmiany powinny zostać wprowadzone nie tylko w K.s.h, ale i w ustawie o KRS.</w:t>
            </w: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W związku z powyższym, należy również sformułować ogólną uwagę pod kątem planowanych zmian. </w:t>
            </w: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Projektowana ustawa zmienia jedynie przepisy K.s.h. oraz ustawy o europejskim zgrupowaniu interesów gospodarczych i spółce europejskiej. Zmiany w tych przepisach będą wiązały się jednak z potrzebą wprowadzenia odpowiednich zmian  m.in. w ustawie o KRS, ordynacji podatkowej lub ustawie o kontroli skarbowej, co należałoby uregulować w opiniowanym projekcie. </w:t>
            </w: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Należy wskazać, że taki postulat jest zgodny z §14 ust. 2 i 3 Rozporządzenia Prezesa Rady ministrów z dnia 20 czerwca 2002 r. w sprawie „Zasad techniki prawodawczej”, na podstawie którego ustawa powinna zawierać również przepisy dostosowujące, jeśli reguluje dziedzinę spraw uprzednio unormowaną przez inną ustawę, a także ustawa może zawierać przepisy wprowadzające zmiany w innych ustawach.</w:t>
            </w:r>
          </w:p>
        </w:tc>
        <w:tc>
          <w:tcPr>
            <w:tcW w:w="4733" w:type="dxa"/>
          </w:tcPr>
          <w:p w:rsidR="005871EA" w:rsidRDefault="003869BE" w:rsidP="00080351">
            <w:pPr>
              <w:spacing w:line="240" w:lineRule="auto"/>
              <w:jc w:val="both"/>
              <w:rPr>
                <w:rFonts w:ascii="Times New Roman" w:hAnsi="Times New Roman" w:cs="Times New Roman"/>
                <w:sz w:val="20"/>
              </w:rPr>
            </w:pPr>
            <w:r>
              <w:rPr>
                <w:rFonts w:ascii="Times New Roman" w:hAnsi="Times New Roman" w:cs="Times New Roman"/>
                <w:sz w:val="20"/>
              </w:rPr>
              <w:t>W</w:t>
            </w:r>
            <w:r w:rsidR="005871EA">
              <w:rPr>
                <w:rFonts w:ascii="Times New Roman" w:hAnsi="Times New Roman" w:cs="Times New Roman"/>
                <w:sz w:val="20"/>
              </w:rPr>
              <w:t>yjaśniono</w:t>
            </w:r>
            <w:r>
              <w:rPr>
                <w:rFonts w:ascii="Times New Roman" w:hAnsi="Times New Roman" w:cs="Times New Roman"/>
                <w:sz w:val="20"/>
              </w:rPr>
              <w:t xml:space="preserve">, że </w:t>
            </w:r>
            <w:r w:rsidR="00A752BB">
              <w:rPr>
                <w:rFonts w:ascii="Times New Roman" w:hAnsi="Times New Roman" w:cs="Times New Roman"/>
                <w:sz w:val="20"/>
              </w:rPr>
              <w:t>nie ma potrzeby nowelizacji ustawy o Krajowym Rejestrze Sądowym w związku z proponowanym wprowadzaniem obowiązku posiadania przez spółki akcyjne strony internet</w:t>
            </w:r>
            <w:r w:rsidR="00081E68">
              <w:rPr>
                <w:rFonts w:ascii="Times New Roman" w:hAnsi="Times New Roman" w:cs="Times New Roman"/>
                <w:sz w:val="20"/>
              </w:rPr>
              <w:t xml:space="preserve">owej i publikowania na </w:t>
            </w:r>
            <w:r w:rsidR="00FE60FB">
              <w:rPr>
                <w:rFonts w:ascii="Times New Roman" w:hAnsi="Times New Roman" w:cs="Times New Roman"/>
                <w:sz w:val="20"/>
              </w:rPr>
              <w:t>tej</w:t>
            </w:r>
            <w:r w:rsidR="00081E68">
              <w:rPr>
                <w:rFonts w:ascii="Times New Roman" w:hAnsi="Times New Roman" w:cs="Times New Roman"/>
                <w:sz w:val="20"/>
              </w:rPr>
              <w:t xml:space="preserve"> stronie ogłoszeń wymaganych przez prawo lub statut spółki</w:t>
            </w:r>
            <w:r w:rsidR="00757B08">
              <w:rPr>
                <w:rFonts w:ascii="Times New Roman" w:hAnsi="Times New Roman" w:cs="Times New Roman"/>
                <w:sz w:val="20"/>
              </w:rPr>
              <w:t xml:space="preserve">: proponowane przepisy nie zmieniają zasad dokonywania ogłoszeń o wpisach do rejestru przedsiębiorców w MSiG, zawartych w ustawie </w:t>
            </w:r>
            <w:r w:rsidR="00D90AE6">
              <w:rPr>
                <w:rFonts w:ascii="Times New Roman" w:hAnsi="Times New Roman" w:cs="Times New Roman"/>
                <w:sz w:val="20"/>
              </w:rPr>
              <w:t>o</w:t>
            </w:r>
            <w:r w:rsidR="00757B08">
              <w:rPr>
                <w:rFonts w:ascii="Times New Roman" w:hAnsi="Times New Roman" w:cs="Times New Roman"/>
                <w:sz w:val="20"/>
              </w:rPr>
              <w:t xml:space="preserve"> KRS</w:t>
            </w:r>
            <w:r w:rsidR="005871EA">
              <w:rPr>
                <w:rFonts w:ascii="Times New Roman" w:hAnsi="Times New Roman" w:cs="Times New Roman"/>
                <w:sz w:val="20"/>
              </w:rPr>
              <w:t xml:space="preserve"> (</w:t>
            </w:r>
            <w:r w:rsidR="00757B08">
              <w:rPr>
                <w:rFonts w:ascii="Times New Roman" w:hAnsi="Times New Roman" w:cs="Times New Roman"/>
                <w:sz w:val="20"/>
              </w:rPr>
              <w:t xml:space="preserve">art. </w:t>
            </w:r>
            <w:r w:rsidR="00486E4E">
              <w:rPr>
                <w:rFonts w:ascii="Times New Roman" w:hAnsi="Times New Roman" w:cs="Times New Roman"/>
                <w:sz w:val="20"/>
              </w:rPr>
              <w:t>13 i art. 47a).</w:t>
            </w:r>
          </w:p>
          <w:p w:rsidR="00865CA3" w:rsidRDefault="005871EA" w:rsidP="00080351">
            <w:pPr>
              <w:spacing w:line="240" w:lineRule="auto"/>
              <w:jc w:val="both"/>
              <w:rPr>
                <w:rFonts w:ascii="Times New Roman" w:hAnsi="Times New Roman" w:cs="Times New Roman"/>
                <w:sz w:val="20"/>
              </w:rPr>
            </w:pPr>
            <w:r>
              <w:rPr>
                <w:rFonts w:ascii="Times New Roman" w:hAnsi="Times New Roman" w:cs="Times New Roman"/>
                <w:sz w:val="20"/>
              </w:rPr>
              <w:t xml:space="preserve">Wskazano również, że nie zidentyfikowano potrzeby nowelizacji </w:t>
            </w:r>
            <w:r w:rsidR="00865CA3">
              <w:rPr>
                <w:rFonts w:ascii="Times New Roman" w:hAnsi="Times New Roman" w:cs="Times New Roman"/>
                <w:sz w:val="20"/>
              </w:rPr>
              <w:t>przepisów Ordynacji</w:t>
            </w:r>
            <w:r>
              <w:rPr>
                <w:rFonts w:ascii="Times New Roman" w:hAnsi="Times New Roman" w:cs="Times New Roman"/>
                <w:sz w:val="20"/>
              </w:rPr>
              <w:t xml:space="preserve"> podatkowej ani </w:t>
            </w:r>
            <w:r w:rsidR="00865CA3">
              <w:rPr>
                <w:rFonts w:ascii="Times New Roman" w:hAnsi="Times New Roman" w:cs="Times New Roman"/>
                <w:sz w:val="20"/>
              </w:rPr>
              <w:t>ustawy</w:t>
            </w:r>
            <w:r>
              <w:rPr>
                <w:rFonts w:ascii="Times New Roman" w:hAnsi="Times New Roman" w:cs="Times New Roman"/>
                <w:sz w:val="20"/>
              </w:rPr>
              <w:t xml:space="preserve"> o kontroli sk</w:t>
            </w:r>
            <w:r w:rsidR="00865CA3">
              <w:rPr>
                <w:rFonts w:ascii="Times New Roman" w:hAnsi="Times New Roman" w:cs="Times New Roman"/>
                <w:sz w:val="20"/>
              </w:rPr>
              <w:t>a</w:t>
            </w:r>
            <w:r>
              <w:rPr>
                <w:rFonts w:ascii="Times New Roman" w:hAnsi="Times New Roman" w:cs="Times New Roman"/>
                <w:sz w:val="20"/>
              </w:rPr>
              <w:t>rbowej</w:t>
            </w:r>
            <w:r w:rsidR="00865CA3">
              <w:rPr>
                <w:rFonts w:ascii="Times New Roman" w:hAnsi="Times New Roman" w:cs="Times New Roman"/>
                <w:sz w:val="20"/>
              </w:rPr>
              <w:t>.</w:t>
            </w:r>
          </w:p>
          <w:p w:rsidR="00D863FE" w:rsidRPr="000937DC" w:rsidRDefault="00865CA3" w:rsidP="00A70B71">
            <w:pPr>
              <w:spacing w:line="240" w:lineRule="auto"/>
              <w:jc w:val="both"/>
              <w:rPr>
                <w:rFonts w:ascii="Times New Roman" w:hAnsi="Times New Roman" w:cs="Times New Roman"/>
                <w:sz w:val="20"/>
              </w:rPr>
            </w:pPr>
            <w:r>
              <w:rPr>
                <w:rFonts w:ascii="Times New Roman" w:hAnsi="Times New Roman" w:cs="Times New Roman"/>
                <w:sz w:val="20"/>
              </w:rPr>
              <w:t>Niezależnie od powyższego</w:t>
            </w:r>
            <w:r w:rsidR="00D90AE6">
              <w:rPr>
                <w:rFonts w:ascii="Times New Roman" w:hAnsi="Times New Roman" w:cs="Times New Roman"/>
                <w:sz w:val="20"/>
              </w:rPr>
              <w:t>,</w:t>
            </w:r>
            <w:r>
              <w:rPr>
                <w:rFonts w:ascii="Times New Roman" w:hAnsi="Times New Roman" w:cs="Times New Roman"/>
                <w:sz w:val="20"/>
              </w:rPr>
              <w:t xml:space="preserve"> </w:t>
            </w:r>
            <w:r w:rsidRPr="00486E4E">
              <w:rPr>
                <w:rFonts w:ascii="Times New Roman" w:hAnsi="Times New Roman" w:cs="Times New Roman"/>
                <w:sz w:val="20"/>
              </w:rPr>
              <w:t>uzasadnienie projektu w części dotyczącej zmienianego art. 5 k.s</w:t>
            </w:r>
            <w:r w:rsidR="007A3362" w:rsidRPr="00486E4E">
              <w:rPr>
                <w:rFonts w:ascii="Times New Roman" w:hAnsi="Times New Roman" w:cs="Times New Roman"/>
                <w:sz w:val="20"/>
              </w:rPr>
              <w:t>.</w:t>
            </w:r>
            <w:r w:rsidRPr="00486E4E">
              <w:rPr>
                <w:rFonts w:ascii="Times New Roman" w:hAnsi="Times New Roman" w:cs="Times New Roman"/>
                <w:sz w:val="20"/>
              </w:rPr>
              <w:t>h.</w:t>
            </w:r>
            <w:r w:rsidR="00D90AE6" w:rsidRPr="00486E4E">
              <w:rPr>
                <w:rFonts w:ascii="Times New Roman" w:hAnsi="Times New Roman" w:cs="Times New Roman"/>
                <w:sz w:val="20"/>
              </w:rPr>
              <w:t>,</w:t>
            </w:r>
            <w:r w:rsidRPr="00486E4E">
              <w:rPr>
                <w:rFonts w:ascii="Times New Roman" w:hAnsi="Times New Roman" w:cs="Times New Roman"/>
                <w:sz w:val="20"/>
              </w:rPr>
              <w:t xml:space="preserve"> zostanie uaktualnione, biorąc</w:t>
            </w:r>
            <w:r w:rsidR="00E9509C" w:rsidRPr="00486E4E">
              <w:rPr>
                <w:rFonts w:ascii="Times New Roman" w:hAnsi="Times New Roman" w:cs="Times New Roman"/>
                <w:sz w:val="20"/>
              </w:rPr>
              <w:t xml:space="preserve"> </w:t>
            </w:r>
            <w:r w:rsidRPr="00486E4E">
              <w:rPr>
                <w:rFonts w:ascii="Times New Roman" w:hAnsi="Times New Roman" w:cs="Times New Roman"/>
                <w:sz w:val="20"/>
              </w:rPr>
              <w:t xml:space="preserve">pod uwagę </w:t>
            </w:r>
            <w:r w:rsidR="00D90AE6" w:rsidRPr="00486E4E">
              <w:rPr>
                <w:rFonts w:ascii="Times New Roman" w:hAnsi="Times New Roman" w:cs="Times New Roman"/>
                <w:sz w:val="20"/>
              </w:rPr>
              <w:t xml:space="preserve">obecny </w:t>
            </w:r>
            <w:r w:rsidRPr="00486E4E">
              <w:rPr>
                <w:rFonts w:ascii="Times New Roman" w:hAnsi="Times New Roman" w:cs="Times New Roman"/>
                <w:sz w:val="20"/>
              </w:rPr>
              <w:t xml:space="preserve">kształt i stan prac nad </w:t>
            </w:r>
            <w:r w:rsidR="00E9509C" w:rsidRPr="00486E4E">
              <w:rPr>
                <w:rFonts w:ascii="Times New Roman" w:hAnsi="Times New Roman" w:cs="Times New Roman"/>
                <w:sz w:val="20"/>
              </w:rPr>
              <w:t>projektem</w:t>
            </w:r>
            <w:r w:rsidRPr="00486E4E">
              <w:rPr>
                <w:rFonts w:ascii="Times New Roman" w:hAnsi="Times New Roman" w:cs="Times New Roman"/>
                <w:sz w:val="20"/>
              </w:rPr>
              <w:t xml:space="preserve"> </w:t>
            </w:r>
            <w:r w:rsidR="00E9509C" w:rsidRPr="00486E4E">
              <w:rPr>
                <w:rFonts w:ascii="Times New Roman" w:hAnsi="Times New Roman" w:cs="Times New Roman"/>
                <w:sz w:val="20"/>
              </w:rPr>
              <w:t>ustawy</w:t>
            </w:r>
            <w:r w:rsidRPr="00486E4E">
              <w:rPr>
                <w:rFonts w:ascii="Times New Roman" w:hAnsi="Times New Roman" w:cs="Times New Roman"/>
                <w:sz w:val="20"/>
              </w:rPr>
              <w:t xml:space="preserve"> o zmianie </w:t>
            </w:r>
            <w:r w:rsidR="00E9509C" w:rsidRPr="00486E4E">
              <w:rPr>
                <w:rFonts w:ascii="Times New Roman" w:hAnsi="Times New Roman" w:cs="Times New Roman"/>
                <w:sz w:val="20"/>
              </w:rPr>
              <w:t>ustawy</w:t>
            </w:r>
            <w:r w:rsidRPr="00486E4E">
              <w:rPr>
                <w:rFonts w:ascii="Times New Roman" w:hAnsi="Times New Roman" w:cs="Times New Roman"/>
                <w:sz w:val="20"/>
              </w:rPr>
              <w:t xml:space="preserve"> o KRS (</w:t>
            </w:r>
            <w:r w:rsidR="00E9509C" w:rsidRPr="00486E4E">
              <w:rPr>
                <w:rFonts w:ascii="Times New Roman" w:hAnsi="Times New Roman" w:cs="Times New Roman"/>
                <w:sz w:val="20"/>
              </w:rPr>
              <w:t>UA-27)</w:t>
            </w:r>
            <w:r w:rsidR="00757FD2" w:rsidRPr="00486E4E">
              <w:rPr>
                <w:rFonts w:ascii="Times New Roman" w:hAnsi="Times New Roman" w:cs="Times New Roman"/>
                <w:sz w:val="20"/>
              </w:rPr>
              <w:t>.</w:t>
            </w:r>
          </w:p>
        </w:tc>
      </w:tr>
      <w:tr w:rsidR="000A50DC" w:rsidRPr="000937DC" w:rsidTr="000A50DC">
        <w:tc>
          <w:tcPr>
            <w:tcW w:w="572" w:type="dxa"/>
          </w:tcPr>
          <w:p w:rsidR="00933EA9" w:rsidRPr="000937DC" w:rsidRDefault="00933EA9" w:rsidP="0039053F">
            <w:pPr>
              <w:rPr>
                <w:rFonts w:ascii="Times New Roman" w:hAnsi="Times New Roman" w:cs="Times New Roman"/>
                <w:sz w:val="20"/>
              </w:rPr>
            </w:pPr>
            <w:r w:rsidRPr="000937DC">
              <w:rPr>
                <w:rFonts w:ascii="Times New Roman" w:hAnsi="Times New Roman" w:cs="Times New Roman"/>
                <w:sz w:val="20"/>
              </w:rPr>
              <w:t>5.</w:t>
            </w:r>
          </w:p>
        </w:tc>
        <w:tc>
          <w:tcPr>
            <w:tcW w:w="2193" w:type="dxa"/>
            <w:gridSpan w:val="2"/>
          </w:tcPr>
          <w:p w:rsidR="00933EA9" w:rsidRPr="000937DC" w:rsidRDefault="00933EA9" w:rsidP="0039053F">
            <w:pPr>
              <w:rPr>
                <w:rFonts w:ascii="Times New Roman" w:hAnsi="Times New Roman" w:cs="Times New Roman"/>
                <w:b/>
                <w:sz w:val="20"/>
              </w:rPr>
            </w:pPr>
          </w:p>
        </w:tc>
        <w:tc>
          <w:tcPr>
            <w:tcW w:w="2163" w:type="dxa"/>
          </w:tcPr>
          <w:p w:rsidR="00933EA9" w:rsidRPr="000937DC" w:rsidRDefault="00933EA9" w:rsidP="0039053F">
            <w:pPr>
              <w:spacing w:after="0" w:line="240" w:lineRule="auto"/>
              <w:jc w:val="center"/>
              <w:rPr>
                <w:rFonts w:ascii="Times New Roman" w:hAnsi="Times New Roman" w:cs="Times New Roman"/>
                <w:b/>
                <w:sz w:val="20"/>
              </w:rPr>
            </w:pPr>
            <w:r w:rsidRPr="000937DC">
              <w:rPr>
                <w:rFonts w:ascii="Times New Roman" w:hAnsi="Times New Roman" w:cs="Times New Roman"/>
                <w:b/>
                <w:sz w:val="20"/>
              </w:rPr>
              <w:t>Naczelna Rada Adwokacka</w:t>
            </w:r>
          </w:p>
        </w:tc>
        <w:tc>
          <w:tcPr>
            <w:tcW w:w="5953" w:type="dxa"/>
          </w:tcPr>
          <w:p w:rsidR="00933EA9" w:rsidRPr="000937DC" w:rsidRDefault="00933EA9"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 ujęciu całościowym (…), racjonalna zdawałaby się możliwość, nie zaś obowiązek dematerializacji. Przyjęta przez ustawodawcę w projekcie formuła</w:t>
            </w:r>
            <w:r w:rsidR="002A76EC" w:rsidRPr="000937DC">
              <w:rPr>
                <w:rFonts w:ascii="Times New Roman" w:hAnsi="Times New Roman" w:cs="Times New Roman"/>
                <w:sz w:val="20"/>
              </w:rPr>
              <w:t xml:space="preserve"> nie do końca zdaje się znajdować uzasadnienie w odniesieniu do obrotu niepublicznego. Spółkom odbierana jest wolność wyboru odnośnie formy dla nich najbardziej optymalnej. Zaś w istocie dematerializacja powinna służyć samym spółkom, skoro to one mają być przedmiotem ochrony ustawodawcy – powinny zatem zachować możliwość wyboru.</w:t>
            </w:r>
          </w:p>
          <w:p w:rsidR="000D42ED" w:rsidRPr="000937DC" w:rsidRDefault="000D42ED" w:rsidP="0039053F">
            <w:pPr>
              <w:spacing w:after="0" w:line="240" w:lineRule="auto"/>
              <w:jc w:val="both"/>
              <w:rPr>
                <w:rFonts w:ascii="Times New Roman" w:hAnsi="Times New Roman" w:cs="Times New Roman"/>
                <w:sz w:val="20"/>
              </w:rPr>
            </w:pPr>
          </w:p>
          <w:p w:rsidR="004C1D52" w:rsidRDefault="00E4399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Z tej perspektywy należy postrzegać także model ewolucyjnego przechodzenia do eliminacji akcji na okaziciela, który (…) zdaje się być ekonomicznie oraz pragmatycznie</w:t>
            </w:r>
            <w:r w:rsidR="00071E39" w:rsidRPr="000937DC">
              <w:rPr>
                <w:rFonts w:ascii="Times New Roman" w:hAnsi="Times New Roman" w:cs="Times New Roman"/>
                <w:sz w:val="20"/>
              </w:rPr>
              <w:t xml:space="preserve"> niezasadny. Skoro ustawodawca w istocie chce takowe akcje wyeliminować, z punktu widzenia spółek zasadne zdaje się dokonanie tego w sposób zdecydowany albo odpowiednio strategicznie zaplanowany, bez tworzenia niepotrzebnej fikcji prawnej. Jak już wskazywano, modelowe dla polskiego ustawodawcy </w:t>
            </w:r>
            <w:r w:rsidR="00550862" w:rsidRPr="000937DC">
              <w:rPr>
                <w:rFonts w:ascii="Times New Roman" w:hAnsi="Times New Roman" w:cs="Times New Roman"/>
                <w:sz w:val="20"/>
              </w:rPr>
              <w:t xml:space="preserve">mogłoby być rozwiązanie brytyjskie, które od kilku lat dobrze sprawdza się w praktyce funkcjonowania jednej z najbardziej dynamicznie rozwijających się europejskich gospodarek. </w:t>
            </w:r>
            <w:r w:rsidR="0039518E" w:rsidRPr="000937DC">
              <w:rPr>
                <w:rFonts w:ascii="Times New Roman" w:hAnsi="Times New Roman" w:cs="Times New Roman"/>
                <w:sz w:val="20"/>
              </w:rPr>
              <w:t>Wskazać można także na rozwiązanie § 158 ustawy o spółce akcyjnej stanu DELAWARE, który przewiduje całkowity zakaz wydawania akcji na okaziciela</w:t>
            </w:r>
            <w:r w:rsidR="000D42ED" w:rsidRPr="000937DC">
              <w:rPr>
                <w:rFonts w:ascii="Times New Roman" w:hAnsi="Times New Roman" w:cs="Times New Roman"/>
                <w:sz w:val="20"/>
              </w:rPr>
              <w:t>.</w:t>
            </w:r>
          </w:p>
          <w:p w:rsidR="00CC5A86" w:rsidRDefault="00CC5A86" w:rsidP="0039053F">
            <w:pPr>
              <w:spacing w:after="0" w:line="240" w:lineRule="auto"/>
              <w:jc w:val="both"/>
              <w:rPr>
                <w:rFonts w:ascii="Times New Roman" w:hAnsi="Times New Roman" w:cs="Times New Roman"/>
                <w:sz w:val="20"/>
              </w:rPr>
            </w:pPr>
          </w:p>
          <w:p w:rsidR="00CC5A86" w:rsidRDefault="00CC5A86" w:rsidP="0039053F">
            <w:pPr>
              <w:spacing w:after="0" w:line="240" w:lineRule="auto"/>
              <w:jc w:val="both"/>
              <w:rPr>
                <w:rFonts w:ascii="Times New Roman" w:hAnsi="Times New Roman" w:cs="Times New Roman"/>
                <w:sz w:val="20"/>
              </w:rPr>
            </w:pPr>
          </w:p>
          <w:p w:rsidR="00CC5A86" w:rsidRPr="000937DC" w:rsidRDefault="00CC5A86" w:rsidP="0039053F">
            <w:pPr>
              <w:spacing w:after="0" w:line="240" w:lineRule="auto"/>
              <w:jc w:val="both"/>
              <w:rPr>
                <w:rFonts w:ascii="Times New Roman" w:hAnsi="Times New Roman" w:cs="Times New Roman"/>
                <w:sz w:val="20"/>
              </w:rPr>
            </w:pPr>
          </w:p>
          <w:p w:rsidR="004C1D52" w:rsidRPr="000937DC" w:rsidRDefault="004C1D52" w:rsidP="0039053F">
            <w:pPr>
              <w:spacing w:after="0" w:line="240" w:lineRule="auto"/>
              <w:jc w:val="both"/>
              <w:rPr>
                <w:rFonts w:ascii="Times New Roman" w:hAnsi="Times New Roman" w:cs="Times New Roman"/>
                <w:sz w:val="20"/>
              </w:rPr>
            </w:pPr>
          </w:p>
          <w:p w:rsidR="00412B48" w:rsidRPr="000937DC" w:rsidRDefault="000D42ED"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Niepokoi dą</w:t>
            </w:r>
            <w:r w:rsidR="00AF0F82" w:rsidRPr="000937DC">
              <w:rPr>
                <w:rFonts w:ascii="Times New Roman" w:hAnsi="Times New Roman" w:cs="Times New Roman"/>
                <w:sz w:val="20"/>
              </w:rPr>
              <w:t>żenie do pozyskania coraz większej kontroli, informacji oraz wglądu w informacje dotyczące spółek i ich działalności. Zarzut „prania brudnych pieniędzy w spółkach” czy „oszustw</w:t>
            </w:r>
            <w:r w:rsidR="00E76BB4" w:rsidRPr="000937DC">
              <w:rPr>
                <w:rFonts w:ascii="Times New Roman" w:hAnsi="Times New Roman" w:cs="Times New Roman"/>
                <w:sz w:val="20"/>
              </w:rPr>
              <w:t xml:space="preserve"> podatkowych</w:t>
            </w:r>
            <w:r w:rsidR="00CC5A86">
              <w:rPr>
                <w:rFonts w:ascii="Times New Roman" w:hAnsi="Times New Roman" w:cs="Times New Roman"/>
                <w:sz w:val="20"/>
              </w:rPr>
              <w:t>”</w:t>
            </w:r>
            <w:r w:rsidR="00E76BB4" w:rsidRPr="000937DC">
              <w:rPr>
                <w:rFonts w:ascii="Times New Roman" w:hAnsi="Times New Roman" w:cs="Times New Roman"/>
                <w:sz w:val="20"/>
              </w:rPr>
              <w:t xml:space="preserve"> wydaje się być w projekcie statystycznie nieuzasadniony, a przynajmniej żadna taka sytuacja nie była nagłaśniana na przełomie ostatnich lat.</w:t>
            </w:r>
          </w:p>
          <w:p w:rsidR="006C103E" w:rsidRDefault="006C103E" w:rsidP="0039053F">
            <w:pPr>
              <w:spacing w:after="0" w:line="240" w:lineRule="auto"/>
              <w:jc w:val="both"/>
              <w:rPr>
                <w:rFonts w:ascii="Times New Roman" w:hAnsi="Times New Roman" w:cs="Times New Roman"/>
                <w:sz w:val="20"/>
              </w:rPr>
            </w:pPr>
          </w:p>
          <w:p w:rsidR="00865FD3" w:rsidRDefault="00865FD3" w:rsidP="0039053F">
            <w:pPr>
              <w:spacing w:after="0" w:line="240" w:lineRule="auto"/>
              <w:jc w:val="both"/>
              <w:rPr>
                <w:rFonts w:ascii="Times New Roman" w:hAnsi="Times New Roman" w:cs="Times New Roman"/>
                <w:sz w:val="20"/>
              </w:rPr>
            </w:pPr>
          </w:p>
          <w:p w:rsidR="00865FD3" w:rsidRDefault="00865FD3" w:rsidP="0039053F">
            <w:pPr>
              <w:spacing w:after="0" w:line="240" w:lineRule="auto"/>
              <w:jc w:val="both"/>
              <w:rPr>
                <w:rFonts w:ascii="Times New Roman" w:hAnsi="Times New Roman" w:cs="Times New Roman"/>
                <w:sz w:val="20"/>
              </w:rPr>
            </w:pPr>
          </w:p>
          <w:p w:rsidR="00865FD3" w:rsidRDefault="00865FD3" w:rsidP="0039053F">
            <w:pPr>
              <w:spacing w:after="0" w:line="240" w:lineRule="auto"/>
              <w:jc w:val="both"/>
              <w:rPr>
                <w:rFonts w:ascii="Times New Roman" w:hAnsi="Times New Roman" w:cs="Times New Roman"/>
                <w:sz w:val="20"/>
              </w:rPr>
            </w:pPr>
          </w:p>
          <w:p w:rsidR="003F1F3F" w:rsidRDefault="003F1F3F" w:rsidP="0039053F">
            <w:pPr>
              <w:spacing w:after="0" w:line="240" w:lineRule="auto"/>
              <w:jc w:val="both"/>
              <w:rPr>
                <w:rFonts w:ascii="Times New Roman" w:hAnsi="Times New Roman" w:cs="Times New Roman"/>
                <w:sz w:val="20"/>
              </w:rPr>
            </w:pPr>
          </w:p>
          <w:p w:rsidR="003F1F3F" w:rsidRDefault="003F1F3F" w:rsidP="0039053F">
            <w:pPr>
              <w:spacing w:after="0" w:line="240" w:lineRule="auto"/>
              <w:jc w:val="both"/>
              <w:rPr>
                <w:rFonts w:ascii="Times New Roman" w:hAnsi="Times New Roman" w:cs="Times New Roman"/>
                <w:sz w:val="20"/>
              </w:rPr>
            </w:pPr>
          </w:p>
          <w:p w:rsidR="00865FD3" w:rsidRPr="000937DC" w:rsidRDefault="00865FD3" w:rsidP="0039053F">
            <w:pPr>
              <w:spacing w:after="0" w:line="240" w:lineRule="auto"/>
              <w:jc w:val="both"/>
              <w:rPr>
                <w:rFonts w:ascii="Times New Roman" w:hAnsi="Times New Roman" w:cs="Times New Roman"/>
                <w:sz w:val="20"/>
              </w:rPr>
            </w:pPr>
          </w:p>
          <w:p w:rsidR="004C1D52" w:rsidRPr="000937DC" w:rsidRDefault="0030553E"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Kwestią pierwszorzędną, a w zasadzie</w:t>
            </w:r>
            <w:r w:rsidRPr="000937DC">
              <w:rPr>
                <w:rFonts w:ascii="Times New Roman" w:hAnsi="Times New Roman" w:cs="Times New Roman"/>
                <w:i/>
                <w:sz w:val="20"/>
              </w:rPr>
              <w:t xml:space="preserve"> </w:t>
            </w:r>
            <w:r w:rsidR="00E120FB" w:rsidRPr="000937DC">
              <w:rPr>
                <w:rFonts w:ascii="Times New Roman" w:hAnsi="Times New Roman" w:cs="Times New Roman"/>
                <w:sz w:val="20"/>
              </w:rPr>
              <w:t>niedostrzeganą przez ustawodawcę jest okoliczność, jak projekt wpłynie na kwestię swobody kontraktowania spółek, będącej fundamen</w:t>
            </w:r>
            <w:r w:rsidR="0006397A" w:rsidRPr="000937DC">
              <w:rPr>
                <w:rFonts w:ascii="Times New Roman" w:hAnsi="Times New Roman" w:cs="Times New Roman"/>
                <w:sz w:val="20"/>
              </w:rPr>
              <w:t>talną zasadą obrotu, a pozwalającej stronom, tj. zarówno spółce, jak i akcjonariuszom – swobodnie kształtować treść łączącej ich umowy, a przez to ich praw i obowiązków.</w:t>
            </w:r>
            <w:r w:rsidR="00003C72" w:rsidRPr="000937DC">
              <w:rPr>
                <w:rFonts w:ascii="Times New Roman" w:hAnsi="Times New Roman" w:cs="Times New Roman"/>
                <w:sz w:val="20"/>
              </w:rPr>
              <w:t xml:space="preserve"> Autonomia stron w tym zakresie nie powinna doznawać tak szerokich ograniczeń jedynie z uwagi na wskazany przez ustawodawcę argument bezpieczeństwa obrotu. </w:t>
            </w:r>
          </w:p>
          <w:p w:rsidR="006C103E" w:rsidRPr="000937DC" w:rsidRDefault="006C103E" w:rsidP="0039053F">
            <w:pPr>
              <w:spacing w:after="0" w:line="240" w:lineRule="auto"/>
              <w:jc w:val="both"/>
              <w:rPr>
                <w:rFonts w:ascii="Times New Roman" w:hAnsi="Times New Roman" w:cs="Times New Roman"/>
                <w:i/>
                <w:sz w:val="18"/>
              </w:rPr>
            </w:pPr>
          </w:p>
          <w:p w:rsidR="002E0685" w:rsidRPr="000937DC" w:rsidRDefault="003E186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U</w:t>
            </w:r>
            <w:r w:rsidR="004C1D52" w:rsidRPr="000937DC">
              <w:rPr>
                <w:rFonts w:ascii="Times New Roman" w:hAnsi="Times New Roman" w:cs="Times New Roman"/>
                <w:sz w:val="20"/>
              </w:rPr>
              <w:t>tworzenie rejestrów wygeneruje dodatkowe niemałe koszty po stronie spółek, c</w:t>
            </w:r>
            <w:r w:rsidR="00163F59" w:rsidRPr="000937DC">
              <w:rPr>
                <w:rFonts w:ascii="Times New Roman" w:hAnsi="Times New Roman" w:cs="Times New Roman"/>
                <w:sz w:val="20"/>
              </w:rPr>
              <w:t>zego ustawodawca nie opatrzył ża</w:t>
            </w:r>
            <w:r w:rsidR="004C1D52" w:rsidRPr="000937DC">
              <w:rPr>
                <w:rFonts w:ascii="Times New Roman" w:hAnsi="Times New Roman" w:cs="Times New Roman"/>
                <w:sz w:val="20"/>
              </w:rPr>
              <w:t xml:space="preserve">dną pogłębioną analizą ekonomiczną. Z punktu widzenia zwłaszcza mniejszych spółek będą to znaczące kwoty, mające z pewnością wpływ na ich potencjalne </w:t>
            </w:r>
            <w:r w:rsidR="00163F59" w:rsidRPr="000937DC">
              <w:rPr>
                <w:rFonts w:ascii="Times New Roman" w:hAnsi="Times New Roman" w:cs="Times New Roman"/>
                <w:sz w:val="20"/>
              </w:rPr>
              <w:t>dalsze funkcjonowanie na rynku.</w:t>
            </w:r>
          </w:p>
        </w:tc>
        <w:tc>
          <w:tcPr>
            <w:tcW w:w="4733" w:type="dxa"/>
          </w:tcPr>
          <w:p w:rsidR="00306E8E" w:rsidRDefault="006705F8" w:rsidP="002D22F5">
            <w:pPr>
              <w:spacing w:after="0" w:line="240" w:lineRule="auto"/>
              <w:jc w:val="both"/>
              <w:rPr>
                <w:rFonts w:ascii="Times New Roman" w:hAnsi="Times New Roman" w:cs="Times New Roman"/>
                <w:sz w:val="20"/>
              </w:rPr>
            </w:pPr>
            <w:r>
              <w:rPr>
                <w:rFonts w:ascii="Times New Roman" w:hAnsi="Times New Roman" w:cs="Times New Roman"/>
                <w:sz w:val="20"/>
              </w:rPr>
              <w:t xml:space="preserve">Wyjaśniono, że przyjęcie fakultatywnej a nie obligatoryjnej dematerializacji akcji </w:t>
            </w:r>
            <w:r w:rsidR="00306E8E">
              <w:rPr>
                <w:rFonts w:ascii="Times New Roman" w:hAnsi="Times New Roman" w:cs="Times New Roman"/>
                <w:sz w:val="20"/>
              </w:rPr>
              <w:t>nie pozwoliło</w:t>
            </w:r>
            <w:r w:rsidR="0080675F">
              <w:rPr>
                <w:rFonts w:ascii="Times New Roman" w:hAnsi="Times New Roman" w:cs="Times New Roman"/>
                <w:sz w:val="20"/>
              </w:rPr>
              <w:t xml:space="preserve">by osiągnąć jednego z podstawowych celów projektu: stworzenia możliwości identyfikacji uprawnionego z  akcji, </w:t>
            </w:r>
            <w:r w:rsidR="00306E8E">
              <w:rPr>
                <w:rFonts w:ascii="Times New Roman" w:hAnsi="Times New Roman" w:cs="Times New Roman"/>
                <w:sz w:val="20"/>
              </w:rPr>
              <w:t>koniecznego z przyczyn szczegółowo omówionych w uzasadnieniu do projektu.</w:t>
            </w:r>
          </w:p>
          <w:p w:rsidR="00306E8E" w:rsidRDefault="00306E8E" w:rsidP="002D22F5">
            <w:pPr>
              <w:spacing w:after="0" w:line="240" w:lineRule="auto"/>
              <w:jc w:val="both"/>
              <w:rPr>
                <w:rFonts w:ascii="Times New Roman" w:hAnsi="Times New Roman" w:cs="Times New Roman"/>
                <w:sz w:val="20"/>
              </w:rPr>
            </w:pPr>
          </w:p>
          <w:p w:rsidR="00306E8E" w:rsidRDefault="00306E8E" w:rsidP="002D22F5">
            <w:pPr>
              <w:spacing w:after="0" w:line="240" w:lineRule="auto"/>
              <w:jc w:val="both"/>
              <w:rPr>
                <w:rFonts w:ascii="Times New Roman" w:hAnsi="Times New Roman" w:cs="Times New Roman"/>
                <w:sz w:val="20"/>
              </w:rPr>
            </w:pPr>
          </w:p>
          <w:p w:rsidR="00306E8E" w:rsidRDefault="00306E8E" w:rsidP="002D22F5">
            <w:pPr>
              <w:spacing w:after="0" w:line="240" w:lineRule="auto"/>
              <w:jc w:val="both"/>
              <w:rPr>
                <w:rFonts w:ascii="Times New Roman" w:hAnsi="Times New Roman" w:cs="Times New Roman"/>
                <w:sz w:val="20"/>
              </w:rPr>
            </w:pPr>
          </w:p>
          <w:p w:rsidR="008577F7" w:rsidRDefault="008577F7" w:rsidP="007D0319">
            <w:pPr>
              <w:spacing w:after="0" w:line="240" w:lineRule="auto"/>
              <w:jc w:val="both"/>
              <w:rPr>
                <w:rFonts w:ascii="Times New Roman" w:hAnsi="Times New Roman" w:cs="Times New Roman"/>
                <w:sz w:val="20"/>
              </w:rPr>
            </w:pPr>
            <w:r w:rsidRPr="008577F7">
              <w:rPr>
                <w:rFonts w:ascii="Times New Roman" w:hAnsi="Times New Roman" w:cs="Times New Roman"/>
                <w:sz w:val="20"/>
              </w:rPr>
              <w:t xml:space="preserve">Wyjaśniono, że całkowite odejście od akcji na okaziciela (przejście na akcje imienne) jest jedną z możliwych konkurencyjnych koncepcji. Z przyczyn szczegółowo omówionych z uzasadnieniu do projektu wybrano jednak koncepcję </w:t>
            </w:r>
            <w:r w:rsidR="0089662D">
              <w:rPr>
                <w:rFonts w:ascii="Times New Roman" w:hAnsi="Times New Roman" w:cs="Times New Roman"/>
                <w:sz w:val="20"/>
              </w:rPr>
              <w:t>dematerializacji.</w:t>
            </w:r>
            <w:r w:rsidRPr="008577F7">
              <w:rPr>
                <w:rFonts w:ascii="Times New Roman" w:hAnsi="Times New Roman" w:cs="Times New Roman"/>
                <w:sz w:val="20"/>
              </w:rPr>
              <w:t xml:space="preserve"> Trzeba bowiem uznać, że akcje w postaci papierowej, z uwagi na wymagania obrotu, należą do przeszłości. Także w Polsce, zgodnie z ogólnoświatowymi tendencjami, następuje proces przechodzenia na dokumenty elektroniczne (vide: proces digitalizacji dokumentów spółki, czego przykładem jest choćby system S-24, czy wprowadzenie do K.c. formy dokumentowej, dzięki której istnieje możliwość korzystania w obrocie z nośników elektronicznych). Dematerializacja zwiększa poza tym bezpieczeństwo obrotu, pewność stosunków własnościowych w spółce i jest mniej kosztowna.</w:t>
            </w:r>
          </w:p>
          <w:p w:rsidR="008577F7" w:rsidRDefault="008577F7" w:rsidP="007D0319">
            <w:pPr>
              <w:spacing w:after="0" w:line="240" w:lineRule="auto"/>
              <w:jc w:val="both"/>
              <w:rPr>
                <w:rFonts w:ascii="Times New Roman" w:hAnsi="Times New Roman" w:cs="Times New Roman"/>
                <w:sz w:val="20"/>
              </w:rPr>
            </w:pPr>
          </w:p>
          <w:p w:rsidR="00865FD3" w:rsidRDefault="000F1634" w:rsidP="00EE739D">
            <w:pPr>
              <w:spacing w:after="0" w:line="240" w:lineRule="auto"/>
              <w:jc w:val="both"/>
              <w:rPr>
                <w:rFonts w:ascii="Times New Roman" w:hAnsi="Times New Roman" w:cs="Times New Roman"/>
                <w:sz w:val="20"/>
              </w:rPr>
            </w:pPr>
            <w:r>
              <w:rPr>
                <w:rFonts w:ascii="Times New Roman" w:hAnsi="Times New Roman" w:cs="Times New Roman"/>
                <w:sz w:val="20"/>
              </w:rPr>
              <w:t xml:space="preserve">Wskazano, że </w:t>
            </w:r>
            <w:r w:rsidR="005618A7">
              <w:rPr>
                <w:rFonts w:ascii="Times New Roman" w:hAnsi="Times New Roman" w:cs="Times New Roman"/>
                <w:sz w:val="20"/>
              </w:rPr>
              <w:t>–</w:t>
            </w:r>
            <w:r w:rsidR="00AC2FFD">
              <w:rPr>
                <w:rFonts w:ascii="Times New Roman" w:hAnsi="Times New Roman" w:cs="Times New Roman"/>
                <w:sz w:val="20"/>
              </w:rPr>
              <w:t xml:space="preserve"> jak </w:t>
            </w:r>
            <w:r w:rsidR="005618A7">
              <w:rPr>
                <w:rFonts w:ascii="Times New Roman" w:hAnsi="Times New Roman" w:cs="Times New Roman"/>
                <w:sz w:val="20"/>
              </w:rPr>
              <w:t xml:space="preserve">sygnalizowano </w:t>
            </w:r>
            <w:r w:rsidR="00AC2FFD">
              <w:rPr>
                <w:rFonts w:ascii="Times New Roman" w:hAnsi="Times New Roman" w:cs="Times New Roman"/>
                <w:sz w:val="20"/>
              </w:rPr>
              <w:t xml:space="preserve">już </w:t>
            </w:r>
            <w:r w:rsidR="005618A7">
              <w:rPr>
                <w:rFonts w:ascii="Times New Roman" w:hAnsi="Times New Roman" w:cs="Times New Roman"/>
                <w:sz w:val="20"/>
              </w:rPr>
              <w:t>w uzasadnieniu do projektu – proponowane przepisy będą realizować</w:t>
            </w:r>
            <w:r w:rsidRPr="000F1634">
              <w:rPr>
                <w:rFonts w:ascii="Times New Roman" w:hAnsi="Times New Roman" w:cs="Times New Roman"/>
                <w:sz w:val="20"/>
              </w:rPr>
              <w:t xml:space="preserve"> </w:t>
            </w:r>
            <w:r w:rsidR="00A64EC3">
              <w:rPr>
                <w:rFonts w:ascii="Times New Roman" w:hAnsi="Times New Roman" w:cs="Times New Roman"/>
                <w:sz w:val="20"/>
              </w:rPr>
              <w:t xml:space="preserve">również </w:t>
            </w:r>
            <w:r w:rsidRPr="000F1634">
              <w:rPr>
                <w:rFonts w:ascii="Times New Roman" w:hAnsi="Times New Roman" w:cs="Times New Roman"/>
                <w:sz w:val="20"/>
              </w:rPr>
              <w:t xml:space="preserve">zobowiązania </w:t>
            </w:r>
            <w:r w:rsidR="00A64EC3">
              <w:rPr>
                <w:rFonts w:ascii="Times New Roman" w:hAnsi="Times New Roman" w:cs="Times New Roman"/>
                <w:sz w:val="20"/>
              </w:rPr>
              <w:t xml:space="preserve">Polski </w:t>
            </w:r>
            <w:r w:rsidRPr="000F1634">
              <w:rPr>
                <w:rFonts w:ascii="Times New Roman" w:hAnsi="Times New Roman" w:cs="Times New Roman"/>
                <w:sz w:val="20"/>
              </w:rPr>
              <w:t xml:space="preserve">związane z uczestniczeniem w obrocie transgranicznym. </w:t>
            </w:r>
          </w:p>
          <w:p w:rsidR="00555BF6" w:rsidRDefault="00555BF6" w:rsidP="00EE739D">
            <w:pPr>
              <w:spacing w:after="0" w:line="240" w:lineRule="auto"/>
              <w:jc w:val="both"/>
              <w:rPr>
                <w:rFonts w:ascii="Times New Roman" w:hAnsi="Times New Roman" w:cs="Times New Roman"/>
                <w:sz w:val="20"/>
              </w:rPr>
            </w:pPr>
          </w:p>
          <w:p w:rsidR="00555BF6" w:rsidRDefault="00555BF6" w:rsidP="00EE739D">
            <w:pPr>
              <w:spacing w:after="0" w:line="240" w:lineRule="auto"/>
              <w:jc w:val="both"/>
              <w:rPr>
                <w:rFonts w:ascii="Times New Roman" w:hAnsi="Times New Roman" w:cs="Times New Roman"/>
                <w:sz w:val="20"/>
              </w:rPr>
            </w:pPr>
          </w:p>
          <w:p w:rsidR="00555BF6" w:rsidRDefault="00555BF6" w:rsidP="00EE739D">
            <w:pPr>
              <w:spacing w:after="0" w:line="240" w:lineRule="auto"/>
              <w:jc w:val="both"/>
              <w:rPr>
                <w:rFonts w:ascii="Times New Roman" w:hAnsi="Times New Roman" w:cs="Times New Roman"/>
                <w:sz w:val="20"/>
              </w:rPr>
            </w:pPr>
          </w:p>
          <w:p w:rsidR="00555BF6" w:rsidRDefault="00555BF6" w:rsidP="00EE739D">
            <w:pPr>
              <w:spacing w:after="0" w:line="240" w:lineRule="auto"/>
              <w:jc w:val="both"/>
              <w:rPr>
                <w:rFonts w:ascii="Times New Roman" w:hAnsi="Times New Roman" w:cs="Times New Roman"/>
                <w:sz w:val="20"/>
              </w:rPr>
            </w:pPr>
          </w:p>
          <w:p w:rsidR="00555BF6" w:rsidRDefault="00555BF6" w:rsidP="00EE739D">
            <w:pPr>
              <w:spacing w:after="0" w:line="240" w:lineRule="auto"/>
              <w:jc w:val="both"/>
              <w:rPr>
                <w:rFonts w:ascii="Times New Roman" w:hAnsi="Times New Roman" w:cs="Times New Roman"/>
                <w:sz w:val="20"/>
              </w:rPr>
            </w:pPr>
          </w:p>
          <w:p w:rsidR="00555BF6" w:rsidRDefault="00555BF6" w:rsidP="00EE739D">
            <w:pPr>
              <w:spacing w:after="0" w:line="240" w:lineRule="auto"/>
              <w:jc w:val="both"/>
              <w:rPr>
                <w:rFonts w:ascii="Times New Roman" w:hAnsi="Times New Roman" w:cs="Times New Roman"/>
                <w:sz w:val="20"/>
              </w:rPr>
            </w:pPr>
          </w:p>
          <w:p w:rsidR="00555BF6" w:rsidRDefault="00555BF6" w:rsidP="00EE739D">
            <w:pPr>
              <w:spacing w:after="0" w:line="240" w:lineRule="auto"/>
              <w:jc w:val="both"/>
              <w:rPr>
                <w:rFonts w:ascii="Times New Roman" w:hAnsi="Times New Roman" w:cs="Times New Roman"/>
                <w:sz w:val="20"/>
              </w:rPr>
            </w:pPr>
          </w:p>
          <w:p w:rsidR="00555BF6" w:rsidRDefault="00555BF6" w:rsidP="00EE739D">
            <w:pPr>
              <w:spacing w:after="0" w:line="240" w:lineRule="auto"/>
              <w:jc w:val="both"/>
              <w:rPr>
                <w:rFonts w:ascii="Times New Roman" w:hAnsi="Times New Roman" w:cs="Times New Roman"/>
                <w:sz w:val="20"/>
              </w:rPr>
            </w:pPr>
          </w:p>
          <w:p w:rsidR="00555BF6" w:rsidRDefault="00555BF6" w:rsidP="00EE739D">
            <w:pPr>
              <w:spacing w:after="0" w:line="240" w:lineRule="auto"/>
              <w:jc w:val="both"/>
              <w:rPr>
                <w:rFonts w:ascii="Times New Roman" w:hAnsi="Times New Roman" w:cs="Times New Roman"/>
                <w:sz w:val="20"/>
              </w:rPr>
            </w:pPr>
          </w:p>
          <w:p w:rsidR="002674DD" w:rsidRDefault="009B26BC" w:rsidP="00EE739D">
            <w:pPr>
              <w:spacing w:after="0" w:line="240" w:lineRule="auto"/>
              <w:jc w:val="both"/>
              <w:rPr>
                <w:rFonts w:ascii="Times New Roman" w:hAnsi="Times New Roman" w:cs="Times New Roman"/>
                <w:sz w:val="20"/>
              </w:rPr>
            </w:pPr>
            <w:r>
              <w:rPr>
                <w:rFonts w:ascii="Times New Roman" w:hAnsi="Times New Roman" w:cs="Times New Roman"/>
                <w:sz w:val="20"/>
              </w:rPr>
              <w:t>Wskazano, że zasada swobody umów nie ma charakteru bezwzględnego</w:t>
            </w:r>
            <w:r w:rsidR="00700BF9">
              <w:rPr>
                <w:rFonts w:ascii="Times New Roman" w:hAnsi="Times New Roman" w:cs="Times New Roman"/>
                <w:sz w:val="20"/>
              </w:rPr>
              <w:t xml:space="preserve">. Zakres tej swobody musi uwzględniać potrzebę zapewnienia bezpieczeństwa obrotu, co dostrzegane jest także w innych państwach członkowskich oraz </w:t>
            </w:r>
            <w:r w:rsidR="002674DD">
              <w:rPr>
                <w:rFonts w:ascii="Times New Roman" w:hAnsi="Times New Roman" w:cs="Times New Roman"/>
                <w:sz w:val="20"/>
              </w:rPr>
              <w:t xml:space="preserve">– jak wskazano już wyżej - </w:t>
            </w:r>
            <w:r w:rsidR="00700BF9">
              <w:rPr>
                <w:rFonts w:ascii="Times New Roman" w:hAnsi="Times New Roman" w:cs="Times New Roman"/>
                <w:sz w:val="20"/>
              </w:rPr>
              <w:t>prze</w:t>
            </w:r>
            <w:r w:rsidR="002674DD">
              <w:rPr>
                <w:rFonts w:ascii="Times New Roman" w:hAnsi="Times New Roman" w:cs="Times New Roman"/>
                <w:sz w:val="20"/>
              </w:rPr>
              <w:t>z</w:t>
            </w:r>
            <w:r w:rsidR="00700BF9">
              <w:rPr>
                <w:rFonts w:ascii="Times New Roman" w:hAnsi="Times New Roman" w:cs="Times New Roman"/>
                <w:sz w:val="20"/>
              </w:rPr>
              <w:t xml:space="preserve"> ustawodawcę europejskiego.</w:t>
            </w:r>
          </w:p>
          <w:p w:rsidR="002674DD" w:rsidRDefault="002674DD" w:rsidP="00EE739D">
            <w:pPr>
              <w:spacing w:after="0" w:line="240" w:lineRule="auto"/>
              <w:jc w:val="both"/>
              <w:rPr>
                <w:rFonts w:ascii="Times New Roman" w:hAnsi="Times New Roman" w:cs="Times New Roman"/>
                <w:sz w:val="20"/>
              </w:rPr>
            </w:pPr>
          </w:p>
          <w:p w:rsidR="002674DD" w:rsidRDefault="002674DD" w:rsidP="00EE739D">
            <w:pPr>
              <w:spacing w:after="0" w:line="240" w:lineRule="auto"/>
              <w:jc w:val="both"/>
              <w:rPr>
                <w:rFonts w:ascii="Times New Roman" w:hAnsi="Times New Roman" w:cs="Times New Roman"/>
                <w:sz w:val="20"/>
              </w:rPr>
            </w:pPr>
          </w:p>
          <w:p w:rsidR="002674DD" w:rsidRDefault="002674DD" w:rsidP="00EE739D">
            <w:pPr>
              <w:spacing w:after="0" w:line="240" w:lineRule="auto"/>
              <w:jc w:val="both"/>
              <w:rPr>
                <w:rFonts w:ascii="Times New Roman" w:hAnsi="Times New Roman" w:cs="Times New Roman"/>
                <w:sz w:val="20"/>
              </w:rPr>
            </w:pPr>
          </w:p>
          <w:p w:rsidR="005D44BE" w:rsidRDefault="002B3775" w:rsidP="005D44BE">
            <w:pPr>
              <w:spacing w:after="0" w:line="240" w:lineRule="auto"/>
              <w:jc w:val="both"/>
              <w:rPr>
                <w:rFonts w:ascii="Times New Roman" w:hAnsi="Times New Roman" w:cs="Times New Roman"/>
                <w:sz w:val="20"/>
              </w:rPr>
            </w:pPr>
            <w:r w:rsidRPr="002B3775">
              <w:rPr>
                <w:rFonts w:ascii="Times New Roman" w:hAnsi="Times New Roman" w:cs="Times New Roman"/>
                <w:sz w:val="20"/>
              </w:rPr>
              <w:t>Vide</w:t>
            </w:r>
            <w:r w:rsidR="0089662D">
              <w:rPr>
                <w:rFonts w:ascii="Times New Roman" w:hAnsi="Times New Roman" w:cs="Times New Roman"/>
                <w:sz w:val="20"/>
              </w:rPr>
              <w:t>:</w:t>
            </w:r>
            <w:r w:rsidRPr="002B3775">
              <w:rPr>
                <w:rFonts w:ascii="Times New Roman" w:hAnsi="Times New Roman" w:cs="Times New Roman"/>
                <w:sz w:val="20"/>
              </w:rPr>
              <w:t xml:space="preserve"> wyjaśnienia do </w:t>
            </w:r>
            <w:r>
              <w:rPr>
                <w:rFonts w:ascii="Times New Roman" w:hAnsi="Times New Roman" w:cs="Times New Roman"/>
                <w:sz w:val="20"/>
              </w:rPr>
              <w:t xml:space="preserve">ostatniej </w:t>
            </w:r>
            <w:r w:rsidRPr="002B3775">
              <w:rPr>
                <w:rFonts w:ascii="Times New Roman" w:hAnsi="Times New Roman" w:cs="Times New Roman"/>
                <w:sz w:val="20"/>
              </w:rPr>
              <w:t xml:space="preserve">uwagi z pkt 1 </w:t>
            </w:r>
            <w:r w:rsidR="00EF79A9">
              <w:rPr>
                <w:rFonts w:ascii="Times New Roman" w:hAnsi="Times New Roman" w:cs="Times New Roman"/>
                <w:sz w:val="20"/>
              </w:rPr>
              <w:t xml:space="preserve">niniejszej </w:t>
            </w:r>
            <w:r w:rsidRPr="002B3775">
              <w:rPr>
                <w:rFonts w:ascii="Times New Roman" w:hAnsi="Times New Roman" w:cs="Times New Roman"/>
                <w:sz w:val="20"/>
              </w:rPr>
              <w:t xml:space="preserve">tabeli. </w:t>
            </w:r>
          </w:p>
          <w:p w:rsidR="002D18C5" w:rsidRPr="000937DC" w:rsidRDefault="002D18C5" w:rsidP="0020529C">
            <w:pPr>
              <w:spacing w:after="0" w:line="240" w:lineRule="auto"/>
              <w:jc w:val="both"/>
              <w:rPr>
                <w:rFonts w:ascii="Times New Roman" w:hAnsi="Times New Roman" w:cs="Times New Roman"/>
                <w:sz w:val="20"/>
              </w:rPr>
            </w:pPr>
          </w:p>
        </w:tc>
      </w:tr>
      <w:tr w:rsidR="00E63FB4" w:rsidRPr="000937DC" w:rsidTr="0039053F">
        <w:tc>
          <w:tcPr>
            <w:tcW w:w="15614" w:type="dxa"/>
            <w:gridSpan w:val="6"/>
          </w:tcPr>
          <w:p w:rsidR="00E63FB4" w:rsidRPr="000937DC" w:rsidRDefault="00E63FB4" w:rsidP="0039053F">
            <w:pPr>
              <w:jc w:val="center"/>
              <w:rPr>
                <w:rFonts w:ascii="Times New Roman" w:hAnsi="Times New Roman" w:cs="Times New Roman"/>
                <w:sz w:val="20"/>
              </w:rPr>
            </w:pPr>
            <w:r w:rsidRPr="000937DC">
              <w:rPr>
                <w:rFonts w:ascii="Times New Roman" w:hAnsi="Times New Roman" w:cs="Times New Roman"/>
                <w:b/>
                <w:sz w:val="24"/>
              </w:rPr>
              <w:t>II. UWAGI SZCZEGÓŁOWE</w:t>
            </w:r>
          </w:p>
        </w:tc>
      </w:tr>
      <w:tr w:rsidR="000A50DC" w:rsidRPr="000937DC" w:rsidTr="000A50DC">
        <w:trPr>
          <w:trHeight w:val="848"/>
        </w:trPr>
        <w:tc>
          <w:tcPr>
            <w:tcW w:w="572" w:type="dxa"/>
          </w:tcPr>
          <w:p w:rsidR="00E63FB4" w:rsidRPr="000937DC" w:rsidRDefault="00D5628E" w:rsidP="0039053F">
            <w:pPr>
              <w:rPr>
                <w:rFonts w:ascii="Times New Roman" w:hAnsi="Times New Roman" w:cs="Times New Roman"/>
                <w:sz w:val="20"/>
              </w:rPr>
            </w:pPr>
            <w:r w:rsidRPr="000937DC">
              <w:rPr>
                <w:rFonts w:ascii="Times New Roman" w:hAnsi="Times New Roman" w:cs="Times New Roman"/>
                <w:sz w:val="20"/>
              </w:rPr>
              <w:t>6.</w:t>
            </w:r>
          </w:p>
        </w:tc>
        <w:tc>
          <w:tcPr>
            <w:tcW w:w="2193" w:type="dxa"/>
            <w:gridSpan w:val="2"/>
            <w:vMerge w:val="restart"/>
          </w:tcPr>
          <w:p w:rsidR="00E63FB4" w:rsidRPr="000937DC" w:rsidRDefault="00E63FB4" w:rsidP="0039053F">
            <w:pPr>
              <w:spacing w:after="0" w:line="240" w:lineRule="auto"/>
              <w:jc w:val="center"/>
              <w:rPr>
                <w:rFonts w:ascii="Times New Roman" w:hAnsi="Times New Roman" w:cs="Times New Roman"/>
                <w:b/>
                <w:sz w:val="20"/>
                <w:lang w:val="de-DE"/>
              </w:rPr>
            </w:pPr>
            <w:r w:rsidRPr="000937DC">
              <w:rPr>
                <w:rFonts w:ascii="Times New Roman" w:hAnsi="Times New Roman" w:cs="Times New Roman"/>
                <w:b/>
                <w:sz w:val="20"/>
                <w:lang w:val="de-DE"/>
              </w:rPr>
              <w:t>Art. 1 pkt 1</w:t>
            </w:r>
          </w:p>
          <w:p w:rsidR="00E63FB4" w:rsidRPr="000937DC" w:rsidRDefault="00E63FB4" w:rsidP="0039053F">
            <w:pPr>
              <w:spacing w:after="0" w:line="240" w:lineRule="auto"/>
              <w:jc w:val="center"/>
              <w:rPr>
                <w:rFonts w:ascii="Times New Roman" w:hAnsi="Times New Roman" w:cs="Times New Roman"/>
                <w:b/>
                <w:sz w:val="20"/>
                <w:lang w:val="de-DE"/>
              </w:rPr>
            </w:pPr>
            <w:r w:rsidRPr="000937DC">
              <w:rPr>
                <w:rFonts w:ascii="Times New Roman" w:hAnsi="Times New Roman" w:cs="Times New Roman"/>
                <w:b/>
                <w:sz w:val="20"/>
                <w:lang w:val="de-DE"/>
              </w:rPr>
              <w:t>dot. art. 4 § 1 pkt 6 K.s.h.</w:t>
            </w: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Mając na uwadze to, że ustawa o ofercie publicznej (…) definiuje i posługuje się pojęciem spółki publicznej, wydaje się, że definicja spółki publicznej zawarta w K.s.h. powinna odwoływać się do pojęcia „spółki </w:t>
            </w:r>
            <w:r w:rsidRPr="000937DC">
              <w:rPr>
                <w:rFonts w:ascii="Times New Roman" w:hAnsi="Times New Roman" w:cs="Times New Roman"/>
                <w:sz w:val="20"/>
                <w:u w:val="single"/>
              </w:rPr>
              <w:t xml:space="preserve">publicznej”, a nie „spółki” </w:t>
            </w:r>
            <w:r w:rsidRPr="000937DC">
              <w:rPr>
                <w:rFonts w:ascii="Times New Roman" w:hAnsi="Times New Roman" w:cs="Times New Roman"/>
                <w:sz w:val="20"/>
              </w:rPr>
              <w:t xml:space="preserve">w rozumieniu tej ustawy. Ponadto zważywszy na to, że podstawą dematerializacji niektórych (nieupublicznionych) akcji emitowanych przez spółki publiczne będą przepisy K.s.h., a nie przepisy ustawy o obrocie instrumentami finansowymi, w naszym przekonaniu z zakresu pojęcia spółki publicznej powinny zostać wyłączone jedynie takie spółki, w których podstawą dematerializacji </w:t>
            </w:r>
            <w:r w:rsidRPr="000937DC">
              <w:rPr>
                <w:rFonts w:ascii="Times New Roman" w:hAnsi="Times New Roman" w:cs="Times New Roman"/>
                <w:sz w:val="20"/>
                <w:u w:val="single"/>
              </w:rPr>
              <w:t>wszystkich</w:t>
            </w:r>
            <w:r w:rsidRPr="000937DC">
              <w:rPr>
                <w:rFonts w:ascii="Times New Roman" w:hAnsi="Times New Roman" w:cs="Times New Roman"/>
                <w:sz w:val="20"/>
              </w:rPr>
              <w:t xml:space="preserve"> akcji są przepisy K.s.h. Definicja zamieszczona w projekcie może wywoływać wątpliwości co do statusu spółki, w której część akcji została zdematerializowana na podstawie ustawy o obrocie instrumentami finansowymi, a część - na podstawie przepisów K.s.h. </w:t>
            </w:r>
          </w:p>
          <w:p w:rsidR="00E63FB4" w:rsidRPr="000937DC" w:rsidRDefault="00E63FB4" w:rsidP="0039053F">
            <w:pPr>
              <w:spacing w:after="0" w:line="240" w:lineRule="auto"/>
              <w:jc w:val="both"/>
              <w:rPr>
                <w:rFonts w:ascii="Times New Roman" w:hAnsi="Times New Roman" w:cs="Times New Roman"/>
                <w:sz w:val="20"/>
              </w:rPr>
            </w:pP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Dlatego też proponujemy przyjęcie następującej definicji:</w:t>
            </w:r>
          </w:p>
          <w:p w:rsidR="00E63FB4" w:rsidRPr="000937DC" w:rsidRDefault="00E63FB4" w:rsidP="0039053F">
            <w:pPr>
              <w:spacing w:after="0" w:line="240" w:lineRule="auto"/>
              <w:jc w:val="both"/>
              <w:rPr>
                <w:rFonts w:ascii="Times New Roman" w:hAnsi="Times New Roman" w:cs="Times New Roman"/>
                <w:bCs/>
                <w:sz w:val="20"/>
              </w:rPr>
            </w:pPr>
            <w:r w:rsidRPr="000937DC">
              <w:rPr>
                <w:rFonts w:ascii="Times New Roman" w:hAnsi="Times New Roman" w:cs="Times New Roman"/>
                <w:sz w:val="20"/>
              </w:rPr>
              <w:t>„6</w:t>
            </w:r>
            <w:r w:rsidRPr="000937DC">
              <w:rPr>
                <w:rFonts w:ascii="Times New Roman" w:hAnsi="Times New Roman" w:cs="Times New Roman"/>
                <w:i/>
                <w:sz w:val="20"/>
              </w:rPr>
              <w:t xml:space="preserve">) spółka publiczna - spółkę </w:t>
            </w:r>
            <w:r w:rsidRPr="000937DC">
              <w:rPr>
                <w:rFonts w:ascii="Times New Roman" w:hAnsi="Times New Roman" w:cs="Times New Roman"/>
                <w:i/>
                <w:sz w:val="20"/>
                <w:u w:val="single"/>
              </w:rPr>
              <w:t xml:space="preserve">publiczną </w:t>
            </w:r>
            <w:r w:rsidRPr="000937DC">
              <w:rPr>
                <w:rFonts w:ascii="Times New Roman" w:hAnsi="Times New Roman" w:cs="Times New Roman"/>
                <w:i/>
                <w:sz w:val="20"/>
              </w:rPr>
              <w:t xml:space="preserve">w rozumieniu przepisów o ofercie publicznej i warunkach wprowadzania instrumentów finansowych do zorganizowanego systemu obrotu oraz o spółkach publicznych, z wyłączeniem spółki, w której podstawą dematerializacji </w:t>
            </w:r>
            <w:r w:rsidRPr="000937DC">
              <w:rPr>
                <w:rFonts w:ascii="Times New Roman" w:hAnsi="Times New Roman" w:cs="Times New Roman"/>
                <w:i/>
                <w:sz w:val="20"/>
                <w:u w:val="single"/>
              </w:rPr>
              <w:t>wszystkich</w:t>
            </w:r>
            <w:r w:rsidRPr="000937DC">
              <w:rPr>
                <w:rFonts w:ascii="Times New Roman" w:hAnsi="Times New Roman" w:cs="Times New Roman"/>
                <w:i/>
                <w:sz w:val="20"/>
              </w:rPr>
              <w:t xml:space="preserve"> akcji są przepisy kodeksu</w:t>
            </w:r>
            <w:r w:rsidRPr="000937DC">
              <w:rPr>
                <w:rFonts w:ascii="Times New Roman" w:hAnsi="Times New Roman" w:cs="Times New Roman"/>
                <w:sz w:val="20"/>
              </w:rPr>
              <w:t>;”</w:t>
            </w:r>
            <w:r w:rsidRPr="000937DC">
              <w:rPr>
                <w:rFonts w:ascii="Times New Roman" w:hAnsi="Times New Roman" w:cs="Times New Roman"/>
                <w:bCs/>
                <w:sz w:val="20"/>
              </w:rPr>
              <w:t>.</w:t>
            </w:r>
          </w:p>
          <w:p w:rsidR="005931C2" w:rsidRPr="000937DC" w:rsidRDefault="005931C2" w:rsidP="0039053F">
            <w:pPr>
              <w:spacing w:after="0" w:line="240" w:lineRule="auto"/>
              <w:jc w:val="both"/>
              <w:rPr>
                <w:rFonts w:ascii="Times New Roman" w:hAnsi="Times New Roman" w:cs="Times New Roman"/>
                <w:bCs/>
                <w:sz w:val="20"/>
              </w:rPr>
            </w:pPr>
          </w:p>
          <w:p w:rsidR="00E63FB4" w:rsidRPr="000937DC" w:rsidRDefault="00E63FB4" w:rsidP="0039053F">
            <w:pPr>
              <w:spacing w:after="0" w:line="240" w:lineRule="auto"/>
              <w:jc w:val="both"/>
              <w:rPr>
                <w:rFonts w:ascii="Times New Roman" w:hAnsi="Times New Roman" w:cs="Times New Roman"/>
                <w:bCs/>
                <w:sz w:val="20"/>
              </w:rPr>
            </w:pPr>
            <w:r w:rsidRPr="000937DC">
              <w:rPr>
                <w:rFonts w:ascii="Times New Roman" w:hAnsi="Times New Roman" w:cs="Times New Roman"/>
                <w:bCs/>
                <w:sz w:val="20"/>
              </w:rPr>
              <w:t>Należy jednak zastrzec, że ostateczny kształt tej definicji powinien zostać skorelowany z treścią nowej definicji spółki publicznej w ustawie o ofercie publicznej (…), która w związku z projektowaną ustawą powinna zostać przyjęta.</w:t>
            </w:r>
          </w:p>
        </w:tc>
        <w:tc>
          <w:tcPr>
            <w:tcW w:w="4733" w:type="dxa"/>
          </w:tcPr>
          <w:p w:rsidR="00E63FB4" w:rsidRPr="000937DC" w:rsidRDefault="001C5DAA" w:rsidP="001C5DAA">
            <w:pPr>
              <w:spacing w:line="240" w:lineRule="auto"/>
              <w:jc w:val="both"/>
              <w:rPr>
                <w:rFonts w:ascii="Times New Roman" w:hAnsi="Times New Roman" w:cs="Times New Roman"/>
                <w:sz w:val="20"/>
              </w:rPr>
            </w:pPr>
            <w:r>
              <w:rPr>
                <w:rFonts w:ascii="Times New Roman" w:hAnsi="Times New Roman" w:cs="Times New Roman"/>
                <w:sz w:val="20"/>
              </w:rPr>
              <w:t xml:space="preserve">Ustalono, że </w:t>
            </w:r>
            <w:r w:rsidRPr="001C5DAA">
              <w:rPr>
                <w:rFonts w:ascii="Times New Roman" w:hAnsi="Times New Roman" w:cs="Times New Roman"/>
                <w:sz w:val="20"/>
              </w:rPr>
              <w:t>art. 4  § 1 pkt 6 k.s.h. nie będzie zmieniany (w dalszym ciągu będzie w całej rozciągłości odsyłał do definicji spółki publicznej w rozumieniu ustawy o ofercie), natomiast zmieniony zostanie art. 4 pkt 20 ustawy o ofercie, zgodnie z propozycją przedstawioną przez KNF</w:t>
            </w:r>
            <w:r>
              <w:rPr>
                <w:rFonts w:ascii="Times New Roman" w:hAnsi="Times New Roman" w:cs="Times New Roman"/>
                <w:sz w:val="20"/>
              </w:rPr>
              <w:t xml:space="preserve"> – vide</w:t>
            </w:r>
            <w:r w:rsidR="00D12B4D">
              <w:rPr>
                <w:rFonts w:ascii="Times New Roman" w:hAnsi="Times New Roman" w:cs="Times New Roman"/>
                <w:sz w:val="20"/>
              </w:rPr>
              <w:t>:</w:t>
            </w:r>
            <w:r>
              <w:rPr>
                <w:rFonts w:ascii="Times New Roman" w:hAnsi="Times New Roman" w:cs="Times New Roman"/>
                <w:sz w:val="20"/>
              </w:rPr>
              <w:t xml:space="preserve"> ustalenia w odniesieniu do uwagi z pkt 7 tabeli</w:t>
            </w:r>
            <w:r w:rsidRPr="001C5DAA">
              <w:rPr>
                <w:rFonts w:ascii="Times New Roman" w:hAnsi="Times New Roman" w:cs="Times New Roman"/>
                <w:sz w:val="20"/>
              </w:rPr>
              <w:t>.</w:t>
            </w:r>
          </w:p>
        </w:tc>
      </w:tr>
      <w:tr w:rsidR="000A50DC" w:rsidRPr="000937DC" w:rsidTr="000A50DC">
        <w:tc>
          <w:tcPr>
            <w:tcW w:w="572" w:type="dxa"/>
          </w:tcPr>
          <w:p w:rsidR="00E63FB4" w:rsidRPr="000937DC" w:rsidRDefault="00D5628E" w:rsidP="0039053F">
            <w:pPr>
              <w:rPr>
                <w:rFonts w:ascii="Times New Roman" w:hAnsi="Times New Roman" w:cs="Times New Roman"/>
                <w:sz w:val="20"/>
              </w:rPr>
            </w:pPr>
            <w:r w:rsidRPr="000937DC">
              <w:rPr>
                <w:rFonts w:ascii="Times New Roman" w:hAnsi="Times New Roman" w:cs="Times New Roman"/>
                <w:sz w:val="20"/>
              </w:rPr>
              <w:t>7.</w:t>
            </w:r>
          </w:p>
        </w:tc>
        <w:tc>
          <w:tcPr>
            <w:tcW w:w="2193" w:type="dxa"/>
            <w:gridSpan w:val="2"/>
            <w:vMerge/>
          </w:tcPr>
          <w:p w:rsidR="00E63FB4" w:rsidRPr="000937DC" w:rsidRDefault="00E63FB4" w:rsidP="0039053F">
            <w:pPr>
              <w:jc w:val="center"/>
              <w:rPr>
                <w:rFonts w:ascii="Times New Roman" w:hAnsi="Times New Roman" w:cs="Times New Roman"/>
                <w:b/>
                <w:sz w:val="20"/>
              </w:rPr>
            </w:pP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Komisja Nadzoru Finansowego</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Zdaniem UKNF właściwe miejsce dla definicji spółki publicznej to art. 4 pkt 20 ustawy z dnia 29 lipca 2005 r. o ofercie publicznej i warunkach wprowadzania instrumentów finansowych do zorganizowanego systemu obrotu oraz o spółkach publicznych  („ustawa o ofercie”), do której przepisy K.s.h. powinny odsyłać. </w:t>
            </w:r>
          </w:p>
          <w:p w:rsidR="00E63FB4" w:rsidRPr="000937DC" w:rsidRDefault="00017607" w:rsidP="0039053F">
            <w:pPr>
              <w:spacing w:after="0" w:line="240" w:lineRule="auto"/>
              <w:jc w:val="both"/>
              <w:rPr>
                <w:rFonts w:ascii="Times New Roman" w:hAnsi="Times New Roman" w:cs="Times New Roman"/>
                <w:sz w:val="20"/>
                <w:u w:val="single"/>
              </w:rPr>
            </w:pPr>
            <w:r>
              <w:rPr>
                <w:rFonts w:ascii="Times New Roman" w:hAnsi="Times New Roman" w:cs="Times New Roman"/>
                <w:sz w:val="20"/>
                <w:u w:val="single"/>
              </w:rPr>
              <w:t>Proponujemy, aby art. 4 pkt</w:t>
            </w:r>
            <w:r w:rsidR="00E63FB4" w:rsidRPr="000937DC">
              <w:rPr>
                <w:rFonts w:ascii="Times New Roman" w:hAnsi="Times New Roman" w:cs="Times New Roman"/>
                <w:sz w:val="20"/>
                <w:u w:val="single"/>
              </w:rPr>
              <w:t xml:space="preserve"> 20 ustawy o ofercie otrzymał brzmienie: </w:t>
            </w:r>
          </w:p>
          <w:p w:rsidR="00E63FB4" w:rsidRPr="000937DC" w:rsidRDefault="00E63FB4" w:rsidP="0039053F">
            <w:pPr>
              <w:spacing w:after="0" w:line="240" w:lineRule="auto"/>
              <w:jc w:val="both"/>
              <w:rPr>
                <w:rFonts w:ascii="Times New Roman" w:hAnsi="Times New Roman" w:cs="Times New Roman"/>
                <w:i/>
                <w:sz w:val="20"/>
              </w:rPr>
            </w:pPr>
            <w:r w:rsidRPr="000937DC">
              <w:rPr>
                <w:rFonts w:ascii="Times New Roman" w:hAnsi="Times New Roman" w:cs="Times New Roman"/>
                <w:i/>
                <w:sz w:val="20"/>
              </w:rPr>
              <w:t xml:space="preserve">„20) spółce publicznej- rozumie się przez to spółkę, której co najmniej jedna akcja jest dopuszczona do obrotu na rynku regulowanym lub wprowadzona do obrotu w alternatywnym systemie obrotu na terytorium Rzeczypospolitej Polskiej”, </w:t>
            </w: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a w konsekwencji zmiana art. 4 §1 pkt 6 </w:t>
            </w:r>
            <w:r w:rsidR="007B356D" w:rsidRPr="000937DC">
              <w:rPr>
                <w:rFonts w:ascii="Times New Roman" w:hAnsi="Times New Roman" w:cs="Times New Roman"/>
                <w:sz w:val="20"/>
              </w:rPr>
              <w:t>K</w:t>
            </w:r>
            <w:r w:rsidRPr="000937DC">
              <w:rPr>
                <w:rFonts w:ascii="Times New Roman" w:hAnsi="Times New Roman" w:cs="Times New Roman"/>
                <w:sz w:val="20"/>
              </w:rPr>
              <w:t>.s.h. będzie zbędna.</w:t>
            </w:r>
          </w:p>
        </w:tc>
        <w:tc>
          <w:tcPr>
            <w:tcW w:w="4733" w:type="dxa"/>
          </w:tcPr>
          <w:p w:rsidR="00E63FB4" w:rsidRPr="00017607" w:rsidRDefault="00017607" w:rsidP="00977C03">
            <w:pPr>
              <w:spacing w:line="240" w:lineRule="auto"/>
              <w:jc w:val="both"/>
              <w:rPr>
                <w:rFonts w:ascii="Times New Roman" w:hAnsi="Times New Roman" w:cs="Times New Roman"/>
                <w:sz w:val="20"/>
              </w:rPr>
            </w:pPr>
            <w:r w:rsidRPr="00D12B4D">
              <w:rPr>
                <w:rFonts w:ascii="Times New Roman" w:hAnsi="Times New Roman" w:cs="Times New Roman"/>
                <w:sz w:val="20"/>
              </w:rPr>
              <w:t>Uwaga została uwzględniona</w:t>
            </w:r>
            <w:r w:rsidR="00977C03" w:rsidRPr="00D12B4D">
              <w:rPr>
                <w:rFonts w:ascii="Times New Roman" w:hAnsi="Times New Roman" w:cs="Times New Roman"/>
                <w:sz w:val="20"/>
              </w:rPr>
              <w:t>: przepis art. 4 pkt 20 ustawy o ofercie zostanie zmieniony zgodnie z propozycją KNF</w:t>
            </w:r>
            <w:r w:rsidRPr="00D12B4D">
              <w:rPr>
                <w:rFonts w:ascii="Times New Roman" w:hAnsi="Times New Roman" w:cs="Times New Roman"/>
                <w:sz w:val="20"/>
              </w:rPr>
              <w:t>.</w:t>
            </w:r>
          </w:p>
        </w:tc>
      </w:tr>
      <w:tr w:rsidR="000A50DC" w:rsidRPr="000937DC" w:rsidTr="000A50DC">
        <w:tc>
          <w:tcPr>
            <w:tcW w:w="572" w:type="dxa"/>
          </w:tcPr>
          <w:p w:rsidR="00DA5FFD" w:rsidRPr="000937DC" w:rsidRDefault="00D5628E" w:rsidP="0039053F">
            <w:pPr>
              <w:rPr>
                <w:rFonts w:ascii="Times New Roman" w:hAnsi="Times New Roman" w:cs="Times New Roman"/>
                <w:sz w:val="20"/>
              </w:rPr>
            </w:pPr>
            <w:r w:rsidRPr="000937DC">
              <w:rPr>
                <w:rFonts w:ascii="Times New Roman" w:hAnsi="Times New Roman" w:cs="Times New Roman"/>
                <w:sz w:val="20"/>
              </w:rPr>
              <w:t>8.</w:t>
            </w:r>
          </w:p>
        </w:tc>
        <w:tc>
          <w:tcPr>
            <w:tcW w:w="2193" w:type="dxa"/>
            <w:gridSpan w:val="2"/>
            <w:vMerge w:val="restart"/>
          </w:tcPr>
          <w:p w:rsidR="00DA5FFD" w:rsidRPr="000937DC" w:rsidRDefault="00DA5FFD"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2</w:t>
            </w:r>
          </w:p>
          <w:p w:rsidR="00DA5FFD" w:rsidRPr="000937DC" w:rsidRDefault="00DA5FFD"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5 § 5 K.s.h.</w:t>
            </w:r>
          </w:p>
        </w:tc>
        <w:tc>
          <w:tcPr>
            <w:tcW w:w="2163" w:type="dxa"/>
          </w:tcPr>
          <w:p w:rsidR="00DA5FFD" w:rsidRPr="000937DC" w:rsidRDefault="00DA5FFD" w:rsidP="0039053F">
            <w:pPr>
              <w:spacing w:after="0"/>
              <w:jc w:val="center"/>
              <w:rPr>
                <w:rFonts w:ascii="Times New Roman" w:hAnsi="Times New Roman" w:cs="Times New Roman"/>
                <w:b/>
                <w:sz w:val="20"/>
              </w:rPr>
            </w:pPr>
            <w:r w:rsidRPr="000937DC">
              <w:rPr>
                <w:rFonts w:ascii="Times New Roman" w:hAnsi="Times New Roman" w:cs="Times New Roman"/>
                <w:b/>
                <w:sz w:val="20"/>
              </w:rPr>
              <w:t>Prezes Sądu Apelacyjnego</w:t>
            </w:r>
          </w:p>
          <w:p w:rsidR="00DA5FFD" w:rsidRPr="000937DC" w:rsidRDefault="00DA5FFD" w:rsidP="0039053F">
            <w:pPr>
              <w:spacing w:after="0"/>
              <w:jc w:val="center"/>
              <w:rPr>
                <w:rFonts w:ascii="Times New Roman" w:hAnsi="Times New Roman" w:cs="Times New Roman"/>
                <w:b/>
                <w:sz w:val="20"/>
              </w:rPr>
            </w:pPr>
            <w:r w:rsidRPr="000937DC">
              <w:rPr>
                <w:rFonts w:ascii="Times New Roman" w:hAnsi="Times New Roman" w:cs="Times New Roman"/>
                <w:b/>
                <w:sz w:val="20"/>
              </w:rPr>
              <w:t>we Wrocławiu</w:t>
            </w:r>
          </w:p>
        </w:tc>
        <w:tc>
          <w:tcPr>
            <w:tcW w:w="5953" w:type="dxa"/>
          </w:tcPr>
          <w:p w:rsidR="00DA5FFD" w:rsidRPr="000937DC" w:rsidRDefault="00DA5FFD" w:rsidP="000C0FE5">
            <w:pPr>
              <w:spacing w:after="0" w:line="240" w:lineRule="auto"/>
              <w:jc w:val="both"/>
              <w:rPr>
                <w:rFonts w:ascii="Times New Roman" w:hAnsi="Times New Roman" w:cs="Times New Roman"/>
                <w:sz w:val="20"/>
              </w:rPr>
            </w:pPr>
            <w:r w:rsidRPr="000937DC">
              <w:rPr>
                <w:rFonts w:ascii="Times New Roman" w:hAnsi="Times New Roman" w:cs="Times New Roman"/>
                <w:sz w:val="20"/>
              </w:rPr>
              <w:t>Zgodnie z projektowaną zmianą art. 5 § 5 K.s.h. spółka akcyjna będzie zobowiązana do publikacji ogłoszeń pochodzących od spółki także na stronie internetowej. Zgodnie z art. 402</w:t>
            </w:r>
            <w:r w:rsidRPr="000937DC">
              <w:rPr>
                <w:rFonts w:ascii="Times New Roman" w:hAnsi="Times New Roman" w:cs="Times New Roman"/>
                <w:sz w:val="20"/>
                <w:vertAlign w:val="superscript"/>
              </w:rPr>
              <w:t xml:space="preserve">3 </w:t>
            </w:r>
            <w:r w:rsidRPr="000937DC">
              <w:rPr>
                <w:rFonts w:ascii="Times New Roman" w:hAnsi="Times New Roman" w:cs="Times New Roman"/>
                <w:sz w:val="20"/>
              </w:rPr>
              <w:t>§ 1 K.s.h.  na spółkę publiczną nałożono obowiązek posiadania strony internetowej. Takiego obowiązku nie mają jednak spółki akcyjne niepubliczne. W związku z tym należałoby rozszerzyć ten obowiązek również na spółki akcyjne niepubliczne, a ponadto odpowiednio zmienić art. 38 ustawy o Krajowym Rejestrze Sądowym, tak aby adres strony internetowej dla spółki akcyjnej stanowił dane, które zamieszcza się w rejestrze przedsiębiorców obligatoryjnie (obecnie adres strony internetowej podaje się tylko, gdy podmiot ją posiada).</w:t>
            </w:r>
          </w:p>
          <w:p w:rsidR="00DA5FFD" w:rsidRPr="000937DC" w:rsidRDefault="00DA5FFD" w:rsidP="00F62CBF">
            <w:pPr>
              <w:spacing w:after="0" w:line="240" w:lineRule="auto"/>
              <w:jc w:val="both"/>
              <w:rPr>
                <w:rFonts w:ascii="Times New Roman" w:hAnsi="Times New Roman" w:cs="Times New Roman"/>
                <w:sz w:val="20"/>
              </w:rPr>
            </w:pPr>
            <w:r w:rsidRPr="000937DC">
              <w:rPr>
                <w:rFonts w:ascii="Times New Roman" w:hAnsi="Times New Roman" w:cs="Times New Roman"/>
                <w:sz w:val="20"/>
              </w:rPr>
              <w:t>Wprowadzenie obowiązku zamieszczenia adresu strony internetowej spółki akcyjnej w rejestrze przedsiębiorców jest uzasadnione z punktu widzenia bezpieczeństwa uczestników obrotu. Jeśli adres spółki akcyjnej zostanie każdorazowo ujawniony w rejestrze przedsiębiorców, akcjonariusz czy inny podmiot, który szuka informacji o określonej spółce akcyjnej, nie będzie miał wątpliwości, którą stronę internetową odwiedzić, aby znaleźć interesujące go dane.</w:t>
            </w:r>
          </w:p>
        </w:tc>
        <w:tc>
          <w:tcPr>
            <w:tcW w:w="4733" w:type="dxa"/>
          </w:tcPr>
          <w:p w:rsidR="000C0FE5" w:rsidRDefault="007F7853" w:rsidP="007A64FF">
            <w:pPr>
              <w:spacing w:line="240" w:lineRule="auto"/>
              <w:jc w:val="both"/>
              <w:rPr>
                <w:rFonts w:ascii="Times New Roman" w:hAnsi="Times New Roman" w:cs="Times New Roman"/>
                <w:sz w:val="20"/>
              </w:rPr>
            </w:pPr>
            <w:r w:rsidRPr="00D12B4D">
              <w:rPr>
                <w:rFonts w:ascii="Times New Roman" w:hAnsi="Times New Roman" w:cs="Times New Roman"/>
                <w:sz w:val="20"/>
              </w:rPr>
              <w:t xml:space="preserve">Uwaga została częściowo uwzględniona: dodawany </w:t>
            </w:r>
            <w:r w:rsidRPr="00D12B4D">
              <w:t xml:space="preserve"> </w:t>
            </w:r>
            <w:r w:rsidRPr="00D12B4D">
              <w:rPr>
                <w:rFonts w:ascii="Times New Roman" w:hAnsi="Times New Roman" w:cs="Times New Roman"/>
                <w:sz w:val="20"/>
              </w:rPr>
              <w:t>art. 5 § 5 k.s.h.</w:t>
            </w:r>
            <w:r w:rsidR="00253BDC" w:rsidRPr="00D12B4D">
              <w:rPr>
                <w:rFonts w:ascii="Times New Roman" w:hAnsi="Times New Roman" w:cs="Times New Roman"/>
                <w:sz w:val="20"/>
              </w:rPr>
              <w:t xml:space="preserve"> zostanie</w:t>
            </w:r>
            <w:r w:rsidRPr="00D12B4D">
              <w:rPr>
                <w:rFonts w:ascii="Times New Roman" w:hAnsi="Times New Roman" w:cs="Times New Roman"/>
                <w:sz w:val="20"/>
              </w:rPr>
              <w:t xml:space="preserve"> odpowiednio zmieniony, </w:t>
            </w:r>
            <w:r w:rsidR="00067C26" w:rsidRPr="00D12B4D">
              <w:rPr>
                <w:rFonts w:ascii="Times New Roman" w:hAnsi="Times New Roman" w:cs="Times New Roman"/>
                <w:sz w:val="20"/>
              </w:rPr>
              <w:t xml:space="preserve">a nadto do projektu </w:t>
            </w:r>
            <w:r w:rsidR="00253BDC" w:rsidRPr="00D12B4D">
              <w:rPr>
                <w:rFonts w:ascii="Times New Roman" w:hAnsi="Times New Roman" w:cs="Times New Roman"/>
                <w:sz w:val="20"/>
              </w:rPr>
              <w:t>wprowadzona zostanie zmiana</w:t>
            </w:r>
            <w:r w:rsidR="00067C26" w:rsidRPr="00D12B4D">
              <w:rPr>
                <w:rFonts w:ascii="Times New Roman" w:hAnsi="Times New Roman" w:cs="Times New Roman"/>
                <w:sz w:val="20"/>
              </w:rPr>
              <w:t xml:space="preserve"> w </w:t>
            </w:r>
            <w:r w:rsidR="00253BDC" w:rsidRPr="00D12B4D">
              <w:rPr>
                <w:rFonts w:ascii="Times New Roman" w:hAnsi="Times New Roman" w:cs="Times New Roman"/>
                <w:sz w:val="20"/>
              </w:rPr>
              <w:t>a</w:t>
            </w:r>
            <w:r w:rsidRPr="00D12B4D">
              <w:rPr>
                <w:rFonts w:ascii="Times New Roman" w:hAnsi="Times New Roman" w:cs="Times New Roman"/>
                <w:sz w:val="20"/>
              </w:rPr>
              <w:t>rt. 402</w:t>
            </w:r>
            <w:r w:rsidRPr="00D12B4D">
              <w:rPr>
                <w:rFonts w:ascii="Times New Roman" w:hAnsi="Times New Roman" w:cs="Times New Roman"/>
                <w:sz w:val="20"/>
                <w:vertAlign w:val="superscript"/>
              </w:rPr>
              <w:t>3</w:t>
            </w:r>
            <w:r w:rsidRPr="00D12B4D">
              <w:rPr>
                <w:rFonts w:ascii="Times New Roman" w:hAnsi="Times New Roman" w:cs="Times New Roman"/>
                <w:sz w:val="20"/>
              </w:rPr>
              <w:t xml:space="preserve"> § 1 </w:t>
            </w:r>
            <w:r w:rsidR="00253BDC" w:rsidRPr="00D12B4D">
              <w:rPr>
                <w:rFonts w:ascii="Times New Roman" w:hAnsi="Times New Roman" w:cs="Times New Roman"/>
                <w:sz w:val="20"/>
              </w:rPr>
              <w:t>k</w:t>
            </w:r>
            <w:r w:rsidRPr="00D12B4D">
              <w:rPr>
                <w:rFonts w:ascii="Times New Roman" w:hAnsi="Times New Roman" w:cs="Times New Roman"/>
                <w:sz w:val="20"/>
              </w:rPr>
              <w:t>.s.h</w:t>
            </w:r>
            <w:r w:rsidR="00253BDC" w:rsidRPr="00D12B4D">
              <w:rPr>
                <w:rFonts w:ascii="Times New Roman" w:hAnsi="Times New Roman" w:cs="Times New Roman"/>
                <w:sz w:val="20"/>
              </w:rPr>
              <w:t>, dostosowując</w:t>
            </w:r>
            <w:r w:rsidR="0013673B" w:rsidRPr="00D12B4D">
              <w:rPr>
                <w:rFonts w:ascii="Times New Roman" w:hAnsi="Times New Roman" w:cs="Times New Roman"/>
                <w:sz w:val="20"/>
              </w:rPr>
              <w:t>a</w:t>
            </w:r>
            <w:r w:rsidR="00253BDC" w:rsidRPr="00D12B4D">
              <w:rPr>
                <w:rFonts w:ascii="Times New Roman" w:hAnsi="Times New Roman" w:cs="Times New Roman"/>
                <w:sz w:val="20"/>
              </w:rPr>
              <w:t xml:space="preserve"> jego treść</w:t>
            </w:r>
            <w:r w:rsidR="007A64FF" w:rsidRPr="00D12B4D">
              <w:rPr>
                <w:rFonts w:ascii="Times New Roman" w:hAnsi="Times New Roman" w:cs="Times New Roman"/>
                <w:sz w:val="20"/>
              </w:rPr>
              <w:t xml:space="preserve"> do</w:t>
            </w:r>
            <w:r w:rsidR="00253BDC" w:rsidRPr="00D12B4D">
              <w:rPr>
                <w:rFonts w:ascii="Times New Roman" w:hAnsi="Times New Roman" w:cs="Times New Roman"/>
                <w:sz w:val="20"/>
              </w:rPr>
              <w:t xml:space="preserve"> </w:t>
            </w:r>
            <w:r w:rsidR="007A64FF" w:rsidRPr="00D12B4D">
              <w:rPr>
                <w:rFonts w:ascii="Times New Roman" w:hAnsi="Times New Roman" w:cs="Times New Roman"/>
                <w:sz w:val="20"/>
              </w:rPr>
              <w:t>dodawanego</w:t>
            </w:r>
            <w:r w:rsidR="00253BDC" w:rsidRPr="00D12B4D">
              <w:rPr>
                <w:rFonts w:ascii="Times New Roman" w:hAnsi="Times New Roman" w:cs="Times New Roman"/>
                <w:sz w:val="20"/>
              </w:rPr>
              <w:t xml:space="preserve">  art. 5 § 5 k.s.h.</w:t>
            </w:r>
          </w:p>
          <w:p w:rsidR="00D12B4D" w:rsidRPr="00D12B4D" w:rsidRDefault="00D12B4D" w:rsidP="007A64FF">
            <w:pPr>
              <w:spacing w:line="240" w:lineRule="auto"/>
              <w:jc w:val="both"/>
              <w:rPr>
                <w:rFonts w:ascii="Times New Roman" w:hAnsi="Times New Roman" w:cs="Times New Roman"/>
                <w:sz w:val="20"/>
              </w:rPr>
            </w:pPr>
          </w:p>
          <w:p w:rsidR="00476F87" w:rsidRPr="000C0FE5" w:rsidRDefault="00EE5AC5" w:rsidP="00F62CBF">
            <w:pPr>
              <w:spacing w:line="240" w:lineRule="auto"/>
              <w:jc w:val="both"/>
              <w:rPr>
                <w:rFonts w:ascii="Times New Roman" w:hAnsi="Times New Roman" w:cs="Times New Roman"/>
                <w:sz w:val="20"/>
              </w:rPr>
            </w:pPr>
            <w:r>
              <w:rPr>
                <w:rFonts w:ascii="Times New Roman" w:hAnsi="Times New Roman" w:cs="Times New Roman"/>
                <w:sz w:val="20"/>
              </w:rPr>
              <w:t>Jednocześnie</w:t>
            </w:r>
            <w:r w:rsidR="007A64FF">
              <w:rPr>
                <w:rFonts w:ascii="Times New Roman" w:hAnsi="Times New Roman" w:cs="Times New Roman"/>
                <w:sz w:val="20"/>
              </w:rPr>
              <w:t xml:space="preserve"> wskazano, że nie ma potrzeby z</w:t>
            </w:r>
            <w:r w:rsidR="00476F87">
              <w:rPr>
                <w:rFonts w:ascii="Times New Roman" w:hAnsi="Times New Roman" w:cs="Times New Roman"/>
                <w:sz w:val="20"/>
              </w:rPr>
              <w:t>mian</w:t>
            </w:r>
            <w:r w:rsidR="007A64FF">
              <w:rPr>
                <w:rFonts w:ascii="Times New Roman" w:hAnsi="Times New Roman" w:cs="Times New Roman"/>
                <w:sz w:val="20"/>
              </w:rPr>
              <w:t>y</w:t>
            </w:r>
            <w:r w:rsidR="00476F87">
              <w:rPr>
                <w:rFonts w:ascii="Times New Roman" w:hAnsi="Times New Roman" w:cs="Times New Roman"/>
                <w:sz w:val="20"/>
              </w:rPr>
              <w:t xml:space="preserve"> art. 38 </w:t>
            </w:r>
            <w:r w:rsidR="00476F87" w:rsidRPr="00EE5AC5">
              <w:rPr>
                <w:rFonts w:ascii="Times New Roman" w:hAnsi="Times New Roman" w:cs="Times New Roman"/>
                <w:sz w:val="20"/>
              </w:rPr>
              <w:t>ustawy o Krajowym Rejestrze Sądowym</w:t>
            </w:r>
            <w:r>
              <w:rPr>
                <w:rFonts w:ascii="Times New Roman" w:hAnsi="Times New Roman" w:cs="Times New Roman"/>
                <w:sz w:val="20"/>
              </w:rPr>
              <w:t>: pkt 1a tego artykułu</w:t>
            </w:r>
            <w:r w:rsidR="00876CBD">
              <w:rPr>
                <w:rFonts w:ascii="Times New Roman" w:hAnsi="Times New Roman" w:cs="Times New Roman"/>
                <w:sz w:val="20"/>
              </w:rPr>
              <w:t xml:space="preserve">, który dotyczy wszystkich podmiotów wpisywanych </w:t>
            </w:r>
            <w:r w:rsidR="00F62CBF">
              <w:rPr>
                <w:rFonts w:ascii="Times New Roman" w:hAnsi="Times New Roman" w:cs="Times New Roman"/>
                <w:sz w:val="20"/>
              </w:rPr>
              <w:t xml:space="preserve">do </w:t>
            </w:r>
            <w:r w:rsidR="00876CBD">
              <w:rPr>
                <w:rFonts w:ascii="Times New Roman" w:hAnsi="Times New Roman" w:cs="Times New Roman"/>
                <w:sz w:val="20"/>
              </w:rPr>
              <w:t>rejestru przedsiębiorców,</w:t>
            </w:r>
            <w:r>
              <w:rPr>
                <w:rFonts w:ascii="Times New Roman" w:hAnsi="Times New Roman" w:cs="Times New Roman"/>
                <w:sz w:val="20"/>
              </w:rPr>
              <w:t xml:space="preserve"> już obecnie nakłada na podmiot obowiązek ujawniania adresu strony </w:t>
            </w:r>
            <w:r w:rsidR="00876CBD">
              <w:rPr>
                <w:rFonts w:ascii="Times New Roman" w:hAnsi="Times New Roman" w:cs="Times New Roman"/>
                <w:sz w:val="20"/>
              </w:rPr>
              <w:t>internetowej,</w:t>
            </w:r>
            <w:r>
              <w:rPr>
                <w:rFonts w:ascii="Times New Roman" w:hAnsi="Times New Roman" w:cs="Times New Roman"/>
                <w:sz w:val="20"/>
              </w:rPr>
              <w:t xml:space="preserve"> jeśli podmiot ją </w:t>
            </w:r>
            <w:r w:rsidR="00876CBD">
              <w:rPr>
                <w:rFonts w:ascii="Times New Roman" w:hAnsi="Times New Roman" w:cs="Times New Roman"/>
                <w:sz w:val="20"/>
              </w:rPr>
              <w:t>posiada</w:t>
            </w:r>
            <w:r>
              <w:rPr>
                <w:rFonts w:ascii="Times New Roman" w:hAnsi="Times New Roman" w:cs="Times New Roman"/>
                <w:sz w:val="20"/>
              </w:rPr>
              <w:t xml:space="preserve">. Skoro spółka </w:t>
            </w:r>
            <w:r w:rsidR="00876CBD">
              <w:rPr>
                <w:rFonts w:ascii="Times New Roman" w:hAnsi="Times New Roman" w:cs="Times New Roman"/>
                <w:sz w:val="20"/>
              </w:rPr>
              <w:t>akcyjna</w:t>
            </w:r>
            <w:r>
              <w:rPr>
                <w:rFonts w:ascii="Times New Roman" w:hAnsi="Times New Roman" w:cs="Times New Roman"/>
                <w:sz w:val="20"/>
              </w:rPr>
              <w:t xml:space="preserve"> będzie musiała </w:t>
            </w:r>
            <w:r w:rsidR="00876CBD">
              <w:rPr>
                <w:rFonts w:ascii="Times New Roman" w:hAnsi="Times New Roman" w:cs="Times New Roman"/>
                <w:sz w:val="20"/>
              </w:rPr>
              <w:t>posiadać</w:t>
            </w:r>
            <w:r>
              <w:rPr>
                <w:rFonts w:ascii="Times New Roman" w:hAnsi="Times New Roman" w:cs="Times New Roman"/>
                <w:sz w:val="20"/>
              </w:rPr>
              <w:t xml:space="preserve"> </w:t>
            </w:r>
            <w:r w:rsidR="00876CBD">
              <w:rPr>
                <w:rFonts w:ascii="Times New Roman" w:hAnsi="Times New Roman" w:cs="Times New Roman"/>
                <w:sz w:val="20"/>
              </w:rPr>
              <w:t>własną</w:t>
            </w:r>
            <w:r>
              <w:rPr>
                <w:rFonts w:ascii="Times New Roman" w:hAnsi="Times New Roman" w:cs="Times New Roman"/>
                <w:sz w:val="20"/>
              </w:rPr>
              <w:t xml:space="preserve"> </w:t>
            </w:r>
            <w:r w:rsidR="00876CBD">
              <w:rPr>
                <w:rFonts w:ascii="Times New Roman" w:hAnsi="Times New Roman" w:cs="Times New Roman"/>
                <w:sz w:val="20"/>
              </w:rPr>
              <w:t>stronę</w:t>
            </w:r>
            <w:r w:rsidR="00D12B4D">
              <w:rPr>
                <w:rFonts w:ascii="Times New Roman" w:hAnsi="Times New Roman" w:cs="Times New Roman"/>
                <w:sz w:val="20"/>
              </w:rPr>
              <w:t xml:space="preserve"> internetową</w:t>
            </w:r>
            <w:r>
              <w:rPr>
                <w:rFonts w:ascii="Times New Roman" w:hAnsi="Times New Roman" w:cs="Times New Roman"/>
                <w:sz w:val="20"/>
              </w:rPr>
              <w:t xml:space="preserve">, to </w:t>
            </w:r>
            <w:r w:rsidR="00876CBD">
              <w:rPr>
                <w:rFonts w:ascii="Times New Roman" w:hAnsi="Times New Roman" w:cs="Times New Roman"/>
                <w:sz w:val="20"/>
              </w:rPr>
              <w:t>nie ulega wątpliwości, że na</w:t>
            </w:r>
            <w:r>
              <w:rPr>
                <w:rFonts w:ascii="Times New Roman" w:hAnsi="Times New Roman" w:cs="Times New Roman"/>
                <w:sz w:val="20"/>
              </w:rPr>
              <w:t xml:space="preserve"> podstawie omawianego </w:t>
            </w:r>
            <w:r w:rsidR="00876CBD">
              <w:rPr>
                <w:rFonts w:ascii="Times New Roman" w:hAnsi="Times New Roman" w:cs="Times New Roman"/>
                <w:sz w:val="20"/>
              </w:rPr>
              <w:t>przepisu</w:t>
            </w:r>
            <w:r>
              <w:rPr>
                <w:rFonts w:ascii="Times New Roman" w:hAnsi="Times New Roman" w:cs="Times New Roman"/>
                <w:sz w:val="20"/>
              </w:rPr>
              <w:t xml:space="preserve"> b</w:t>
            </w:r>
            <w:r w:rsidR="00876CBD">
              <w:rPr>
                <w:rFonts w:ascii="Times New Roman" w:hAnsi="Times New Roman" w:cs="Times New Roman"/>
                <w:sz w:val="20"/>
              </w:rPr>
              <w:t>ędzie</w:t>
            </w:r>
            <w:r>
              <w:rPr>
                <w:rFonts w:ascii="Times New Roman" w:hAnsi="Times New Roman" w:cs="Times New Roman"/>
                <w:sz w:val="20"/>
              </w:rPr>
              <w:t xml:space="preserve"> miała obowiązek ujawnić jej adres w KRS</w:t>
            </w:r>
            <w:r w:rsidR="00F62CBF">
              <w:rPr>
                <w:rFonts w:ascii="Times New Roman" w:hAnsi="Times New Roman" w:cs="Times New Roman"/>
                <w:sz w:val="20"/>
              </w:rPr>
              <w:t>.</w:t>
            </w:r>
          </w:p>
        </w:tc>
      </w:tr>
      <w:tr w:rsidR="000A50DC" w:rsidRPr="000937DC" w:rsidTr="000A50DC">
        <w:tc>
          <w:tcPr>
            <w:tcW w:w="572" w:type="dxa"/>
          </w:tcPr>
          <w:p w:rsidR="00DA5FFD" w:rsidRPr="000937DC" w:rsidRDefault="00D5628E" w:rsidP="0039053F">
            <w:pPr>
              <w:rPr>
                <w:rFonts w:ascii="Times New Roman" w:hAnsi="Times New Roman" w:cs="Times New Roman"/>
                <w:sz w:val="20"/>
              </w:rPr>
            </w:pPr>
            <w:r w:rsidRPr="000937DC">
              <w:rPr>
                <w:rFonts w:ascii="Times New Roman" w:hAnsi="Times New Roman" w:cs="Times New Roman"/>
                <w:sz w:val="20"/>
              </w:rPr>
              <w:t>9.</w:t>
            </w:r>
          </w:p>
        </w:tc>
        <w:tc>
          <w:tcPr>
            <w:tcW w:w="2193" w:type="dxa"/>
            <w:gridSpan w:val="2"/>
            <w:vMerge/>
          </w:tcPr>
          <w:p w:rsidR="00DA5FFD" w:rsidRPr="000937DC" w:rsidRDefault="00DA5FFD" w:rsidP="0039053F">
            <w:pPr>
              <w:jc w:val="center"/>
              <w:rPr>
                <w:rFonts w:ascii="Times New Roman" w:hAnsi="Times New Roman" w:cs="Times New Roman"/>
                <w:b/>
                <w:sz w:val="20"/>
              </w:rPr>
            </w:pPr>
          </w:p>
        </w:tc>
        <w:tc>
          <w:tcPr>
            <w:tcW w:w="2163" w:type="dxa"/>
          </w:tcPr>
          <w:p w:rsidR="00DA5FFD" w:rsidRPr="000937DC" w:rsidRDefault="00DA5FFD" w:rsidP="0039053F">
            <w:pPr>
              <w:jc w:val="center"/>
              <w:rPr>
                <w:rFonts w:ascii="Times New Roman" w:hAnsi="Times New Roman" w:cs="Times New Roman"/>
                <w:b/>
                <w:sz w:val="20"/>
              </w:rPr>
            </w:pPr>
            <w:r w:rsidRPr="000937DC">
              <w:rPr>
                <w:rFonts w:ascii="Times New Roman" w:hAnsi="Times New Roman" w:cs="Times New Roman"/>
                <w:b/>
                <w:sz w:val="20"/>
              </w:rPr>
              <w:t>Izba Domów Maklerskich</w:t>
            </w:r>
          </w:p>
        </w:tc>
        <w:tc>
          <w:tcPr>
            <w:tcW w:w="5953" w:type="dxa"/>
          </w:tcPr>
          <w:p w:rsidR="00DA5FFD" w:rsidRPr="000937DC" w:rsidRDefault="00DA5FFD" w:rsidP="0039053F">
            <w:pPr>
              <w:spacing w:after="0" w:line="240" w:lineRule="auto"/>
              <w:jc w:val="both"/>
              <w:rPr>
                <w:rFonts w:ascii="Times New Roman" w:hAnsi="Times New Roman" w:cs="Times New Roman"/>
                <w:b/>
                <w:sz w:val="20"/>
              </w:rPr>
            </w:pPr>
            <w:r w:rsidRPr="000937DC">
              <w:rPr>
                <w:rFonts w:ascii="Times New Roman" w:hAnsi="Times New Roman" w:cs="Times New Roman"/>
                <w:sz w:val="20"/>
              </w:rPr>
              <w:t>Obecnie nie ma zapisów nakazujących prowadzenie spółkom niepublicznym strony internetowej. Mając na uwadze powyższe postuluje uzupełnienie przepisu o zastrzeżenie</w:t>
            </w:r>
            <w:r w:rsidRPr="000937DC">
              <w:rPr>
                <w:rFonts w:ascii="Times New Roman" w:hAnsi="Times New Roman" w:cs="Times New Roman"/>
                <w:b/>
                <w:sz w:val="20"/>
              </w:rPr>
              <w:t xml:space="preserve"> „o ile spółka posiada taką stronę internetową”.</w:t>
            </w:r>
          </w:p>
        </w:tc>
        <w:tc>
          <w:tcPr>
            <w:tcW w:w="4733" w:type="dxa"/>
          </w:tcPr>
          <w:p w:rsidR="005533BA" w:rsidRPr="009C39A1" w:rsidRDefault="009C39A1" w:rsidP="00CF5480">
            <w:pPr>
              <w:spacing w:line="240" w:lineRule="auto"/>
              <w:jc w:val="both"/>
              <w:rPr>
                <w:rFonts w:ascii="Times New Roman" w:hAnsi="Times New Roman" w:cs="Times New Roman"/>
                <w:sz w:val="20"/>
              </w:rPr>
            </w:pPr>
            <w:r w:rsidRPr="009C39A1">
              <w:rPr>
                <w:rFonts w:ascii="Times New Roman" w:hAnsi="Times New Roman" w:cs="Times New Roman"/>
                <w:sz w:val="20"/>
              </w:rPr>
              <w:t>Wyjaśniono</w:t>
            </w:r>
            <w:r>
              <w:rPr>
                <w:rFonts w:ascii="Times New Roman" w:hAnsi="Times New Roman" w:cs="Times New Roman"/>
                <w:sz w:val="20"/>
              </w:rPr>
              <w:t xml:space="preserve">, że </w:t>
            </w:r>
            <w:r w:rsidR="00DC1CA4">
              <w:rPr>
                <w:rFonts w:ascii="Times New Roman" w:hAnsi="Times New Roman" w:cs="Times New Roman"/>
                <w:sz w:val="20"/>
              </w:rPr>
              <w:t xml:space="preserve">dodawany przepis art. 5 </w:t>
            </w:r>
            <w:r w:rsidR="00DC1CA4" w:rsidRPr="00DC1CA4">
              <w:rPr>
                <w:rFonts w:ascii="Times New Roman" w:hAnsi="Times New Roman" w:cs="Times New Roman"/>
                <w:sz w:val="20"/>
              </w:rPr>
              <w:t>§ 5 k.s.h.</w:t>
            </w:r>
            <w:r w:rsidR="00DC1CA4">
              <w:rPr>
                <w:rFonts w:ascii="Times New Roman" w:hAnsi="Times New Roman" w:cs="Times New Roman"/>
                <w:sz w:val="20"/>
              </w:rPr>
              <w:t xml:space="preserve"> właśnie wprowadza obowiązek prowadzenia przez każdą spółkę akcyjną własnej strony internetowej</w:t>
            </w:r>
            <w:r w:rsidR="00CF5480">
              <w:rPr>
                <w:rFonts w:ascii="Times New Roman" w:hAnsi="Times New Roman" w:cs="Times New Roman"/>
                <w:sz w:val="20"/>
              </w:rPr>
              <w:t>.</w:t>
            </w:r>
          </w:p>
        </w:tc>
      </w:tr>
      <w:tr w:rsidR="000A50DC" w:rsidRPr="000937DC" w:rsidTr="000A50DC">
        <w:tc>
          <w:tcPr>
            <w:tcW w:w="572" w:type="dxa"/>
          </w:tcPr>
          <w:p w:rsidR="00DA5FFD" w:rsidRPr="000937DC" w:rsidRDefault="00D5628E" w:rsidP="0039053F">
            <w:pPr>
              <w:rPr>
                <w:rFonts w:ascii="Times New Roman" w:hAnsi="Times New Roman" w:cs="Times New Roman"/>
                <w:sz w:val="20"/>
              </w:rPr>
            </w:pPr>
            <w:r w:rsidRPr="000937DC">
              <w:rPr>
                <w:rFonts w:ascii="Times New Roman" w:hAnsi="Times New Roman" w:cs="Times New Roman"/>
                <w:sz w:val="20"/>
              </w:rPr>
              <w:t xml:space="preserve">10. </w:t>
            </w:r>
          </w:p>
        </w:tc>
        <w:tc>
          <w:tcPr>
            <w:tcW w:w="2193" w:type="dxa"/>
            <w:gridSpan w:val="2"/>
            <w:vMerge/>
          </w:tcPr>
          <w:p w:rsidR="00DA5FFD" w:rsidRPr="000937DC" w:rsidRDefault="00DA5FFD" w:rsidP="0039053F">
            <w:pPr>
              <w:jc w:val="center"/>
              <w:rPr>
                <w:rFonts w:ascii="Times New Roman" w:hAnsi="Times New Roman" w:cs="Times New Roman"/>
                <w:b/>
                <w:sz w:val="20"/>
              </w:rPr>
            </w:pPr>
          </w:p>
        </w:tc>
        <w:tc>
          <w:tcPr>
            <w:tcW w:w="2163" w:type="dxa"/>
          </w:tcPr>
          <w:p w:rsidR="00DA5FFD" w:rsidRPr="000937DC" w:rsidRDefault="00DA5FFD" w:rsidP="0039053F">
            <w:pPr>
              <w:jc w:val="center"/>
              <w:rPr>
                <w:rFonts w:ascii="Times New Roman" w:hAnsi="Times New Roman" w:cs="Times New Roman"/>
                <w:b/>
                <w:sz w:val="20"/>
              </w:rPr>
            </w:pPr>
            <w:r w:rsidRPr="000937DC">
              <w:rPr>
                <w:rFonts w:ascii="Times New Roman" w:hAnsi="Times New Roman" w:cs="Times New Roman"/>
                <w:b/>
                <w:sz w:val="20"/>
              </w:rPr>
              <w:t>Krajowa Rada Sądownicza</w:t>
            </w:r>
          </w:p>
        </w:tc>
        <w:tc>
          <w:tcPr>
            <w:tcW w:w="5953" w:type="dxa"/>
          </w:tcPr>
          <w:p w:rsidR="00DA5FFD" w:rsidRPr="000937DC" w:rsidRDefault="00DA5FFD"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Wprowadzenie internetowej dostępności informacji i zawiadomień powinno uwzględniać interesy spółki, w szczególności  ustawa nie może nakładać obowiązków znoszących  tajemnicę przedsiębiorstwa.</w:t>
            </w:r>
          </w:p>
        </w:tc>
        <w:tc>
          <w:tcPr>
            <w:tcW w:w="4733" w:type="dxa"/>
          </w:tcPr>
          <w:p w:rsidR="00DA5FFD" w:rsidRPr="0099105C" w:rsidRDefault="001A0F86" w:rsidP="008348D4">
            <w:pPr>
              <w:spacing w:line="240" w:lineRule="auto"/>
              <w:jc w:val="both"/>
              <w:rPr>
                <w:rFonts w:ascii="Times New Roman" w:hAnsi="Times New Roman" w:cs="Times New Roman"/>
                <w:b/>
                <w:sz w:val="20"/>
              </w:rPr>
            </w:pPr>
            <w:r>
              <w:rPr>
                <w:rFonts w:ascii="Times New Roman" w:hAnsi="Times New Roman" w:cs="Times New Roman"/>
                <w:sz w:val="20"/>
              </w:rPr>
              <w:t>W</w:t>
            </w:r>
            <w:r w:rsidR="008348D4">
              <w:rPr>
                <w:rFonts w:ascii="Times New Roman" w:hAnsi="Times New Roman" w:cs="Times New Roman"/>
                <w:sz w:val="20"/>
              </w:rPr>
              <w:t>yjaśniono</w:t>
            </w:r>
            <w:r>
              <w:rPr>
                <w:rFonts w:ascii="Times New Roman" w:hAnsi="Times New Roman" w:cs="Times New Roman"/>
                <w:sz w:val="20"/>
              </w:rPr>
              <w:t>, ż</w:t>
            </w:r>
            <w:r w:rsidR="00CF5480">
              <w:rPr>
                <w:rFonts w:ascii="Times New Roman" w:hAnsi="Times New Roman" w:cs="Times New Roman"/>
                <w:sz w:val="20"/>
              </w:rPr>
              <w:t xml:space="preserve">e projekt </w:t>
            </w:r>
            <w:r>
              <w:rPr>
                <w:rFonts w:ascii="Times New Roman" w:hAnsi="Times New Roman" w:cs="Times New Roman"/>
                <w:sz w:val="20"/>
              </w:rPr>
              <w:t xml:space="preserve">nie znosi tajemnicy przedsiębiorstwa. </w:t>
            </w:r>
            <w:r w:rsidR="008348D4">
              <w:rPr>
                <w:rFonts w:ascii="Times New Roman" w:hAnsi="Times New Roman" w:cs="Times New Roman"/>
                <w:sz w:val="20"/>
              </w:rPr>
              <w:t>Wprowadza</w:t>
            </w:r>
            <w:r>
              <w:rPr>
                <w:rFonts w:ascii="Times New Roman" w:hAnsi="Times New Roman" w:cs="Times New Roman"/>
                <w:sz w:val="20"/>
              </w:rPr>
              <w:t xml:space="preserve"> tylko obowiązek ogłaszani</w:t>
            </w:r>
            <w:r w:rsidR="008348D4">
              <w:rPr>
                <w:rFonts w:ascii="Times New Roman" w:hAnsi="Times New Roman" w:cs="Times New Roman"/>
                <w:sz w:val="20"/>
              </w:rPr>
              <w:t>a</w:t>
            </w:r>
            <w:r>
              <w:rPr>
                <w:rFonts w:ascii="Times New Roman" w:hAnsi="Times New Roman" w:cs="Times New Roman"/>
                <w:sz w:val="20"/>
              </w:rPr>
              <w:t xml:space="preserve"> także na stronie internetowej tych </w:t>
            </w:r>
            <w:r w:rsidR="007D19E3">
              <w:rPr>
                <w:rFonts w:ascii="Times New Roman" w:hAnsi="Times New Roman" w:cs="Times New Roman"/>
                <w:sz w:val="20"/>
              </w:rPr>
              <w:t>ogłoszeń pochodzących od spółki, których publikowanie już jest wymagane przez przepisy lub statut spółki.</w:t>
            </w:r>
          </w:p>
        </w:tc>
      </w:tr>
      <w:tr w:rsidR="000A50DC" w:rsidRPr="000937DC" w:rsidTr="000A50DC">
        <w:tc>
          <w:tcPr>
            <w:tcW w:w="572" w:type="dxa"/>
          </w:tcPr>
          <w:p w:rsidR="00D5628E" w:rsidRPr="000937DC" w:rsidRDefault="00D5628E" w:rsidP="0039053F">
            <w:pPr>
              <w:rPr>
                <w:rFonts w:ascii="Times New Roman" w:hAnsi="Times New Roman" w:cs="Times New Roman"/>
                <w:sz w:val="20"/>
              </w:rPr>
            </w:pPr>
            <w:r w:rsidRPr="000937DC">
              <w:rPr>
                <w:rFonts w:ascii="Times New Roman" w:hAnsi="Times New Roman" w:cs="Times New Roman"/>
                <w:sz w:val="20"/>
              </w:rPr>
              <w:t>11.</w:t>
            </w:r>
          </w:p>
        </w:tc>
        <w:tc>
          <w:tcPr>
            <w:tcW w:w="2193" w:type="dxa"/>
            <w:gridSpan w:val="2"/>
            <w:vMerge w:val="restart"/>
          </w:tcPr>
          <w:p w:rsidR="00D5628E" w:rsidRPr="000937DC" w:rsidRDefault="00D5628E" w:rsidP="0039053F">
            <w:pPr>
              <w:spacing w:after="0" w:line="240" w:lineRule="auto"/>
              <w:jc w:val="center"/>
              <w:rPr>
                <w:rFonts w:ascii="Times New Roman" w:hAnsi="Times New Roman" w:cs="Times New Roman"/>
                <w:b/>
                <w:sz w:val="20"/>
                <w:lang w:val="de-DE"/>
              </w:rPr>
            </w:pPr>
            <w:r w:rsidRPr="000937DC">
              <w:rPr>
                <w:rFonts w:ascii="Times New Roman" w:hAnsi="Times New Roman" w:cs="Times New Roman"/>
                <w:b/>
                <w:sz w:val="20"/>
                <w:lang w:val="de-DE"/>
              </w:rPr>
              <w:t>Art. 1 pkt 5</w:t>
            </w:r>
          </w:p>
          <w:p w:rsidR="00D5628E" w:rsidRPr="000937DC" w:rsidRDefault="00D5628E" w:rsidP="0039053F">
            <w:pPr>
              <w:spacing w:after="0" w:line="240" w:lineRule="auto"/>
              <w:jc w:val="center"/>
              <w:rPr>
                <w:rFonts w:ascii="Times New Roman" w:hAnsi="Times New Roman" w:cs="Times New Roman"/>
                <w:b/>
                <w:sz w:val="20"/>
                <w:lang w:val="de-DE"/>
              </w:rPr>
            </w:pPr>
            <w:r w:rsidRPr="000937DC">
              <w:rPr>
                <w:rFonts w:ascii="Times New Roman" w:hAnsi="Times New Roman" w:cs="Times New Roman"/>
                <w:b/>
                <w:sz w:val="20"/>
                <w:lang w:val="de-DE"/>
              </w:rPr>
              <w:t>dot. art. 328 K.s.h.</w:t>
            </w:r>
          </w:p>
        </w:tc>
        <w:tc>
          <w:tcPr>
            <w:tcW w:w="2163" w:type="dxa"/>
          </w:tcPr>
          <w:p w:rsidR="00D5628E" w:rsidRPr="000937DC" w:rsidRDefault="00D5628E" w:rsidP="0039053F">
            <w:pPr>
              <w:jc w:val="center"/>
              <w:rPr>
                <w:rFonts w:ascii="Times New Roman" w:hAnsi="Times New Roman" w:cs="Times New Roman"/>
                <w:b/>
                <w:sz w:val="20"/>
              </w:rPr>
            </w:pPr>
            <w:r w:rsidRPr="000937DC">
              <w:rPr>
                <w:rFonts w:ascii="Times New Roman" w:hAnsi="Times New Roman" w:cs="Times New Roman"/>
                <w:b/>
                <w:sz w:val="20"/>
              </w:rPr>
              <w:t>Komisja Nadzoru Finansowego</w:t>
            </w:r>
          </w:p>
        </w:tc>
        <w:tc>
          <w:tcPr>
            <w:tcW w:w="5953" w:type="dxa"/>
          </w:tcPr>
          <w:p w:rsidR="00D5628E" w:rsidRDefault="00D5628E"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Zdaniem UKNF w proponowanych przepisach powinno zostać utrzymane rozwiązanie analogiczne do roszczenia o wydanie dokumentu akcji, zawartego w obecnym art. 328 § 5 K.s.h.</w:t>
            </w:r>
          </w:p>
          <w:p w:rsidR="00FF6206" w:rsidRPr="000937DC" w:rsidRDefault="00FF6206" w:rsidP="0039053F">
            <w:pPr>
              <w:spacing w:after="0" w:line="240" w:lineRule="auto"/>
              <w:jc w:val="both"/>
              <w:rPr>
                <w:rFonts w:ascii="Times New Roman" w:hAnsi="Times New Roman" w:cs="Times New Roman"/>
                <w:sz w:val="20"/>
              </w:rPr>
            </w:pPr>
          </w:p>
          <w:p w:rsidR="006D5098" w:rsidRDefault="006D5098" w:rsidP="0039053F">
            <w:pPr>
              <w:spacing w:after="0" w:line="240" w:lineRule="auto"/>
              <w:jc w:val="both"/>
              <w:rPr>
                <w:rFonts w:ascii="Times New Roman" w:hAnsi="Times New Roman" w:cs="Times New Roman"/>
                <w:sz w:val="20"/>
              </w:rPr>
            </w:pPr>
          </w:p>
          <w:p w:rsidR="006D5098" w:rsidRDefault="006D5098" w:rsidP="0039053F">
            <w:pPr>
              <w:spacing w:after="0" w:line="240" w:lineRule="auto"/>
              <w:jc w:val="both"/>
              <w:rPr>
                <w:rFonts w:ascii="Times New Roman" w:hAnsi="Times New Roman" w:cs="Times New Roman"/>
                <w:sz w:val="20"/>
              </w:rPr>
            </w:pPr>
          </w:p>
          <w:p w:rsidR="006D5098" w:rsidRDefault="006D5098" w:rsidP="0039053F">
            <w:pPr>
              <w:spacing w:after="0" w:line="240" w:lineRule="auto"/>
              <w:jc w:val="both"/>
              <w:rPr>
                <w:rFonts w:ascii="Times New Roman" w:hAnsi="Times New Roman" w:cs="Times New Roman"/>
                <w:sz w:val="20"/>
              </w:rPr>
            </w:pPr>
          </w:p>
          <w:p w:rsidR="006D5098" w:rsidRDefault="006D5098" w:rsidP="0039053F">
            <w:pPr>
              <w:spacing w:after="0" w:line="240" w:lineRule="auto"/>
              <w:jc w:val="both"/>
              <w:rPr>
                <w:rFonts w:ascii="Times New Roman" w:hAnsi="Times New Roman" w:cs="Times New Roman"/>
                <w:sz w:val="20"/>
              </w:rPr>
            </w:pPr>
          </w:p>
          <w:p w:rsidR="006D5098" w:rsidRDefault="006D5098" w:rsidP="0039053F">
            <w:pPr>
              <w:spacing w:after="0" w:line="240" w:lineRule="auto"/>
              <w:jc w:val="both"/>
              <w:rPr>
                <w:rFonts w:ascii="Times New Roman" w:hAnsi="Times New Roman" w:cs="Times New Roman"/>
                <w:sz w:val="20"/>
              </w:rPr>
            </w:pPr>
          </w:p>
          <w:p w:rsidR="006D5098" w:rsidRDefault="006D5098" w:rsidP="0039053F">
            <w:pPr>
              <w:spacing w:after="0" w:line="240" w:lineRule="auto"/>
              <w:jc w:val="both"/>
              <w:rPr>
                <w:rFonts w:ascii="Times New Roman" w:hAnsi="Times New Roman" w:cs="Times New Roman"/>
                <w:sz w:val="20"/>
              </w:rPr>
            </w:pPr>
          </w:p>
          <w:p w:rsidR="006D5098" w:rsidRDefault="006D5098" w:rsidP="0039053F">
            <w:pPr>
              <w:spacing w:after="0" w:line="240" w:lineRule="auto"/>
              <w:jc w:val="both"/>
              <w:rPr>
                <w:rFonts w:ascii="Times New Roman" w:hAnsi="Times New Roman" w:cs="Times New Roman"/>
                <w:sz w:val="20"/>
              </w:rPr>
            </w:pPr>
          </w:p>
          <w:p w:rsidR="006D5098" w:rsidRDefault="006D5098" w:rsidP="0039053F">
            <w:pPr>
              <w:spacing w:after="0" w:line="240" w:lineRule="auto"/>
              <w:jc w:val="both"/>
              <w:rPr>
                <w:rFonts w:ascii="Times New Roman" w:hAnsi="Times New Roman" w:cs="Times New Roman"/>
                <w:sz w:val="20"/>
              </w:rPr>
            </w:pPr>
          </w:p>
          <w:p w:rsidR="00D07282" w:rsidRDefault="00D07282" w:rsidP="0039053F">
            <w:pPr>
              <w:spacing w:after="0" w:line="240" w:lineRule="auto"/>
              <w:jc w:val="both"/>
              <w:rPr>
                <w:rFonts w:ascii="Times New Roman" w:hAnsi="Times New Roman" w:cs="Times New Roman"/>
                <w:sz w:val="20"/>
              </w:rPr>
            </w:pPr>
          </w:p>
          <w:p w:rsidR="00D07282" w:rsidRDefault="00D07282" w:rsidP="0039053F">
            <w:pPr>
              <w:spacing w:after="0" w:line="240" w:lineRule="auto"/>
              <w:jc w:val="both"/>
              <w:rPr>
                <w:rFonts w:ascii="Times New Roman" w:hAnsi="Times New Roman" w:cs="Times New Roman"/>
                <w:sz w:val="20"/>
              </w:rPr>
            </w:pPr>
          </w:p>
          <w:p w:rsidR="00D07282" w:rsidRDefault="00D07282" w:rsidP="0039053F">
            <w:pPr>
              <w:spacing w:after="0" w:line="240" w:lineRule="auto"/>
              <w:jc w:val="both"/>
              <w:rPr>
                <w:rFonts w:ascii="Times New Roman" w:hAnsi="Times New Roman" w:cs="Times New Roman"/>
                <w:sz w:val="20"/>
              </w:rPr>
            </w:pPr>
          </w:p>
          <w:p w:rsidR="00D07282" w:rsidRDefault="00D07282" w:rsidP="0039053F">
            <w:pPr>
              <w:spacing w:after="0" w:line="240" w:lineRule="auto"/>
              <w:jc w:val="both"/>
              <w:rPr>
                <w:rFonts w:ascii="Times New Roman" w:hAnsi="Times New Roman" w:cs="Times New Roman"/>
                <w:sz w:val="20"/>
              </w:rPr>
            </w:pPr>
          </w:p>
          <w:p w:rsidR="00D07282" w:rsidRDefault="00D07282" w:rsidP="0039053F">
            <w:pPr>
              <w:spacing w:after="0" w:line="240" w:lineRule="auto"/>
              <w:jc w:val="both"/>
              <w:rPr>
                <w:rFonts w:ascii="Times New Roman" w:hAnsi="Times New Roman" w:cs="Times New Roman"/>
                <w:sz w:val="20"/>
              </w:rPr>
            </w:pPr>
          </w:p>
          <w:p w:rsidR="00D07282" w:rsidRDefault="00D07282" w:rsidP="0039053F">
            <w:pPr>
              <w:spacing w:after="0" w:line="240" w:lineRule="auto"/>
              <w:jc w:val="both"/>
              <w:rPr>
                <w:rFonts w:ascii="Times New Roman" w:hAnsi="Times New Roman" w:cs="Times New Roman"/>
                <w:sz w:val="20"/>
              </w:rPr>
            </w:pPr>
          </w:p>
          <w:p w:rsidR="00D07282" w:rsidRDefault="00D07282" w:rsidP="0039053F">
            <w:pPr>
              <w:spacing w:after="0" w:line="240" w:lineRule="auto"/>
              <w:jc w:val="both"/>
              <w:rPr>
                <w:rFonts w:ascii="Times New Roman" w:hAnsi="Times New Roman" w:cs="Times New Roman"/>
                <w:sz w:val="20"/>
              </w:rPr>
            </w:pPr>
          </w:p>
          <w:p w:rsidR="00D5628E" w:rsidRPr="000937DC" w:rsidRDefault="00D5628E" w:rsidP="0039053F">
            <w:pPr>
              <w:spacing w:after="0" w:line="240" w:lineRule="auto"/>
              <w:jc w:val="both"/>
              <w:rPr>
                <w:rFonts w:ascii="Times New Roman" w:hAnsi="Times New Roman" w:cs="Times New Roman"/>
                <w:sz w:val="20"/>
                <w:u w:val="single"/>
              </w:rPr>
            </w:pPr>
            <w:r w:rsidRPr="000937DC">
              <w:rPr>
                <w:rFonts w:ascii="Times New Roman" w:hAnsi="Times New Roman" w:cs="Times New Roman"/>
                <w:sz w:val="20"/>
              </w:rPr>
              <w:t>Zastrzeżenia budzi wykorzystanie pojęcia dematerializacji do akcji, które nie będą miały formy dokumentu na podstawie przepisów znowelizowanego Kodeksu spółek handlowych, gdyż pojęcie dematerializacji papierów wartościowych zostało już wprowadzone do polskiego systemu prawa w art. 5 ust. 1 ustawy o obrocie instrumentami finansowymi; konsekwentnie więc różne akty prawne posługując się pojęciem dematerializacji odwołują się do znaczenia nadanego temu pojęciu przez ww. ustawę, w szczególności ustawa o funduszach inwestycyjnych i zarządzaniu alternatywnymi  funduszami inwestycyjnymi (art. 2 pkt 35 – definicja zdematerializowanych papierów wartościowych, art.  7 ust. 2 pkt 1, art. 18 ust. 2 pkt 8 i 9, art. 53, 70q ust. 4 – odwołanie do zdematerializowanych akcji); jednakże użycie tego pojęcia także w znowelizowanym K.s.h, poprzez nadanie mu innego zakresu znaczeniowego, prowadzić będzie do szeregu wątpliwości interpretacyjnych, w tym rozluźnienia przyjętych ograniczeń i niezamierzonej przez projektodawcę zmiany treści norm prawnych oraz wątpliwości czy do wszystkich akcji zdematerializowanych w rozumieniu projektu K.s.h. (czyli również akcji spółki niebędącej spółką publiczną) stosuje się reżim prawny wyznaczony ustawą o obrocie instrumentami finansowymi, ustawą o ofercie i przepisami wykonawczymi do wymienionych ustaw, mając na względzie, że wniosek taki byłby niezasadny; ponadto, rozwiązanie takie, w świetle brzmienia art. 4 ust. 1 ustawy z dnia 29 lipca 2005 r. o obrocie instrumentami finansowymi (Dz. U  z 2016 r., poz. 1636, dalej „ustawa o obrocie”), prowadzić będzie do uznania, że rejestry akcjonariuszy (projektowany art. 328</w:t>
            </w:r>
            <w:r w:rsidRPr="000937DC">
              <w:rPr>
                <w:rFonts w:ascii="Times New Roman" w:hAnsi="Times New Roman" w:cs="Times New Roman"/>
                <w:sz w:val="20"/>
                <w:vertAlign w:val="superscript"/>
              </w:rPr>
              <w:t>1</w:t>
            </w:r>
            <w:r w:rsidRPr="000937DC">
              <w:rPr>
                <w:rFonts w:ascii="Times New Roman" w:hAnsi="Times New Roman" w:cs="Times New Roman"/>
                <w:sz w:val="20"/>
              </w:rPr>
              <w:t xml:space="preserve"> K.s.h.) prowadzone przez uprawnione podmioty, spełniające jednocześnie kryteria wymienione w art. 4 ust. 1 pkt 1 i 2 ustawy o obrocie są w rozumieniu tej ustawy rachunkami papierów wartościowych; mając powyższe na uwadze proponujemy aby pojęcie „dematerializacji” używane w projekcie K.s.h. odnosiło się wyłącznie do akcji zdematerializowanych  na podstawie art. 5 oraz art. 5a ustawy o obrocie instrumentami finansowymi; tym samym proponujemy, aby do pozostałych akcji, zapisywanych w rejestrze akcjonariuszy, K.s.h posługiwał się innym pojęciem np. „akcje niemające formy dokumentu”, „akcje rejestrowane” itp., celem odróżnienia odrębnych reżimów prawnych dotyczących funkcjonowania akcji w obrocie;  </w:t>
            </w:r>
            <w:r w:rsidRPr="000937DC">
              <w:rPr>
                <w:rFonts w:ascii="Times New Roman" w:hAnsi="Times New Roman" w:cs="Times New Roman"/>
                <w:sz w:val="20"/>
                <w:u w:val="single"/>
              </w:rPr>
              <w:t>uwzględnienie proponowanej uwagi będzie powodowało konieczność zmiany odpowiednich przepisów w całym projekcie K.s.h.</w:t>
            </w:r>
          </w:p>
          <w:p w:rsidR="00D5628E" w:rsidRDefault="00D5628E" w:rsidP="0039053F">
            <w:pPr>
              <w:spacing w:after="0" w:line="240" w:lineRule="auto"/>
              <w:jc w:val="both"/>
              <w:rPr>
                <w:rFonts w:ascii="Times New Roman" w:hAnsi="Times New Roman" w:cs="Times New Roman"/>
                <w:sz w:val="20"/>
                <w:u w:val="single"/>
              </w:rPr>
            </w:pPr>
          </w:p>
          <w:p w:rsidR="00884A49" w:rsidRPr="000937DC" w:rsidRDefault="00884A49" w:rsidP="0039053F">
            <w:pPr>
              <w:spacing w:after="0" w:line="240" w:lineRule="auto"/>
              <w:jc w:val="both"/>
              <w:rPr>
                <w:rFonts w:ascii="Times New Roman" w:hAnsi="Times New Roman" w:cs="Times New Roman"/>
                <w:sz w:val="20"/>
                <w:u w:val="single"/>
              </w:rPr>
            </w:pPr>
          </w:p>
          <w:p w:rsidR="00D5628E" w:rsidRPr="000937DC" w:rsidRDefault="00D5628E"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Art. 328 § 1 K.s.h. nie powinien zawierać zakazu nadawania akcjom formy dokumentu, lecz wskazywać, że akcje nie mają formy dokumentu.</w:t>
            </w:r>
          </w:p>
        </w:tc>
        <w:tc>
          <w:tcPr>
            <w:tcW w:w="4733" w:type="dxa"/>
          </w:tcPr>
          <w:p w:rsidR="00526FDF" w:rsidRDefault="005F708A" w:rsidP="00C20C44">
            <w:pPr>
              <w:spacing w:line="240" w:lineRule="auto"/>
              <w:jc w:val="both"/>
              <w:rPr>
                <w:ins w:id="1" w:author="Ryng Andrzej  (DL)" w:date="2018-01-04T11:33:00Z"/>
                <w:rFonts w:ascii="Times New Roman" w:hAnsi="Times New Roman" w:cs="Times New Roman"/>
                <w:sz w:val="20"/>
              </w:rPr>
            </w:pPr>
            <w:r>
              <w:rPr>
                <w:rFonts w:ascii="Times New Roman" w:hAnsi="Times New Roman" w:cs="Times New Roman"/>
                <w:sz w:val="20"/>
              </w:rPr>
              <w:t>Wskazano, że wobec odejścia od formy dokumentu akcji</w:t>
            </w:r>
            <w:r w:rsidR="00C20C44">
              <w:rPr>
                <w:rFonts w:ascii="Times New Roman" w:hAnsi="Times New Roman" w:cs="Times New Roman"/>
                <w:sz w:val="20"/>
              </w:rPr>
              <w:t xml:space="preserve"> przepis przewidujący roszczenie o wydanie dokumentu akcji stał się bezprzedmiotowy.</w:t>
            </w:r>
            <w:r w:rsidR="005A7340">
              <w:rPr>
                <w:rFonts w:ascii="Times New Roman" w:hAnsi="Times New Roman" w:cs="Times New Roman"/>
                <w:sz w:val="20"/>
              </w:rPr>
              <w:t xml:space="preserve"> </w:t>
            </w:r>
            <w:r w:rsidR="006644C5">
              <w:rPr>
                <w:rFonts w:ascii="Times New Roman" w:hAnsi="Times New Roman" w:cs="Times New Roman"/>
                <w:sz w:val="20"/>
              </w:rPr>
              <w:t xml:space="preserve">W przypadku </w:t>
            </w:r>
            <w:r w:rsidR="00CD4A27">
              <w:rPr>
                <w:rFonts w:ascii="Times New Roman" w:hAnsi="Times New Roman" w:cs="Times New Roman"/>
                <w:sz w:val="20"/>
              </w:rPr>
              <w:t xml:space="preserve">akcji zdematerializowanych w </w:t>
            </w:r>
            <w:r w:rsidR="006644C5">
              <w:rPr>
                <w:rFonts w:ascii="Times New Roman" w:hAnsi="Times New Roman" w:cs="Times New Roman"/>
                <w:sz w:val="20"/>
              </w:rPr>
              <w:t>spółk</w:t>
            </w:r>
            <w:r w:rsidR="00CD4A27">
              <w:rPr>
                <w:rFonts w:ascii="Times New Roman" w:hAnsi="Times New Roman" w:cs="Times New Roman"/>
                <w:sz w:val="20"/>
              </w:rPr>
              <w:t>ach</w:t>
            </w:r>
            <w:r w:rsidR="006644C5">
              <w:rPr>
                <w:rFonts w:ascii="Times New Roman" w:hAnsi="Times New Roman" w:cs="Times New Roman"/>
                <w:sz w:val="20"/>
              </w:rPr>
              <w:t xml:space="preserve"> publicznych </w:t>
            </w:r>
            <w:r w:rsidR="0047317C">
              <w:rPr>
                <w:rFonts w:ascii="Times New Roman" w:hAnsi="Times New Roman" w:cs="Times New Roman"/>
                <w:sz w:val="20"/>
              </w:rPr>
              <w:t xml:space="preserve">swoistym </w:t>
            </w:r>
            <w:r w:rsidR="00D2547D">
              <w:rPr>
                <w:rFonts w:ascii="Times New Roman" w:hAnsi="Times New Roman" w:cs="Times New Roman"/>
                <w:sz w:val="20"/>
              </w:rPr>
              <w:t xml:space="preserve">ekwiwalentem </w:t>
            </w:r>
            <w:r w:rsidR="00011784">
              <w:rPr>
                <w:rFonts w:ascii="Times New Roman" w:hAnsi="Times New Roman" w:cs="Times New Roman"/>
                <w:sz w:val="20"/>
              </w:rPr>
              <w:t xml:space="preserve">takiego roszczenia </w:t>
            </w:r>
            <w:r w:rsidR="00826BD3">
              <w:rPr>
                <w:rFonts w:ascii="Times New Roman" w:hAnsi="Times New Roman" w:cs="Times New Roman"/>
                <w:sz w:val="20"/>
              </w:rPr>
              <w:t>jest uprawnienie</w:t>
            </w:r>
            <w:r w:rsidR="00BD6F0B">
              <w:rPr>
                <w:rFonts w:ascii="Times New Roman" w:hAnsi="Times New Roman" w:cs="Times New Roman"/>
                <w:sz w:val="20"/>
              </w:rPr>
              <w:t xml:space="preserve"> do </w:t>
            </w:r>
            <w:r w:rsidR="000C0831">
              <w:rPr>
                <w:rFonts w:ascii="Times New Roman" w:hAnsi="Times New Roman" w:cs="Times New Roman"/>
                <w:sz w:val="20"/>
              </w:rPr>
              <w:t>otrzymania</w:t>
            </w:r>
            <w:r w:rsidR="00BD6F0B">
              <w:rPr>
                <w:rFonts w:ascii="Times New Roman" w:hAnsi="Times New Roman" w:cs="Times New Roman"/>
                <w:sz w:val="20"/>
              </w:rPr>
              <w:t xml:space="preserve"> imiennego świadectwa depozytowego oraz imiennego zaświadczenia o prawie </w:t>
            </w:r>
            <w:r w:rsidR="000C0831">
              <w:rPr>
                <w:rFonts w:ascii="Times New Roman" w:hAnsi="Times New Roman" w:cs="Times New Roman"/>
                <w:sz w:val="20"/>
              </w:rPr>
              <w:t>uczestnictwa</w:t>
            </w:r>
            <w:r w:rsidR="00BD6F0B">
              <w:rPr>
                <w:rFonts w:ascii="Times New Roman" w:hAnsi="Times New Roman" w:cs="Times New Roman"/>
                <w:sz w:val="20"/>
              </w:rPr>
              <w:t xml:space="preserve"> w </w:t>
            </w:r>
            <w:r w:rsidR="000C0831">
              <w:rPr>
                <w:rFonts w:ascii="Times New Roman" w:hAnsi="Times New Roman" w:cs="Times New Roman"/>
                <w:sz w:val="20"/>
              </w:rPr>
              <w:t>w</w:t>
            </w:r>
            <w:r w:rsidR="00BD6F0B">
              <w:rPr>
                <w:rFonts w:ascii="Times New Roman" w:hAnsi="Times New Roman" w:cs="Times New Roman"/>
                <w:sz w:val="20"/>
              </w:rPr>
              <w:t xml:space="preserve">alnym </w:t>
            </w:r>
            <w:r w:rsidR="000C0831">
              <w:rPr>
                <w:rFonts w:ascii="Times New Roman" w:hAnsi="Times New Roman" w:cs="Times New Roman"/>
                <w:sz w:val="20"/>
              </w:rPr>
              <w:t>zgromadzenia</w:t>
            </w:r>
            <w:r w:rsidR="00D2547D">
              <w:rPr>
                <w:rFonts w:ascii="Times New Roman" w:hAnsi="Times New Roman" w:cs="Times New Roman"/>
                <w:sz w:val="20"/>
              </w:rPr>
              <w:t xml:space="preserve"> </w:t>
            </w:r>
            <w:r w:rsidR="000C0831">
              <w:rPr>
                <w:rFonts w:ascii="Times New Roman" w:hAnsi="Times New Roman" w:cs="Times New Roman"/>
                <w:sz w:val="20"/>
              </w:rPr>
              <w:t>– w niniejszym</w:t>
            </w:r>
            <w:r w:rsidR="00673E76">
              <w:rPr>
                <w:rFonts w:ascii="Times New Roman" w:hAnsi="Times New Roman" w:cs="Times New Roman"/>
                <w:sz w:val="20"/>
              </w:rPr>
              <w:t xml:space="preserve"> projekcie </w:t>
            </w:r>
            <w:r w:rsidR="00011784">
              <w:rPr>
                <w:rFonts w:ascii="Times New Roman" w:hAnsi="Times New Roman" w:cs="Times New Roman"/>
                <w:sz w:val="20"/>
              </w:rPr>
              <w:t xml:space="preserve">odpowiednikiem takiego uprawnienia jest </w:t>
            </w:r>
            <w:r w:rsidR="00476589">
              <w:rPr>
                <w:rFonts w:ascii="Times New Roman" w:hAnsi="Times New Roman" w:cs="Times New Roman"/>
                <w:sz w:val="20"/>
              </w:rPr>
              <w:t>uprawnienie</w:t>
            </w:r>
            <w:r w:rsidR="00011784">
              <w:rPr>
                <w:rFonts w:ascii="Times New Roman" w:hAnsi="Times New Roman" w:cs="Times New Roman"/>
                <w:sz w:val="20"/>
              </w:rPr>
              <w:t xml:space="preserve"> do </w:t>
            </w:r>
            <w:r w:rsidR="00476589">
              <w:rPr>
                <w:rFonts w:ascii="Times New Roman" w:hAnsi="Times New Roman" w:cs="Times New Roman"/>
                <w:sz w:val="20"/>
              </w:rPr>
              <w:t xml:space="preserve">uzyskania świadectwa rejestrowego, przewidziane w </w:t>
            </w:r>
            <w:r w:rsidR="00526FDF">
              <w:rPr>
                <w:rFonts w:ascii="Times New Roman" w:hAnsi="Times New Roman" w:cs="Times New Roman"/>
                <w:sz w:val="20"/>
              </w:rPr>
              <w:t xml:space="preserve">projektowanym </w:t>
            </w:r>
            <w:r w:rsidR="00476589">
              <w:rPr>
                <w:rFonts w:ascii="Times New Roman" w:hAnsi="Times New Roman" w:cs="Times New Roman"/>
                <w:sz w:val="20"/>
              </w:rPr>
              <w:t xml:space="preserve">art. </w:t>
            </w:r>
            <w:r w:rsidR="00476589" w:rsidRPr="00476589">
              <w:rPr>
                <w:rFonts w:ascii="Times New Roman" w:hAnsi="Times New Roman" w:cs="Times New Roman"/>
                <w:sz w:val="20"/>
              </w:rPr>
              <w:t>328</w:t>
            </w:r>
            <w:r w:rsidR="00476589">
              <w:rPr>
                <w:rFonts w:ascii="Times New Roman" w:hAnsi="Times New Roman" w:cs="Times New Roman"/>
                <w:sz w:val="20"/>
                <w:vertAlign w:val="superscript"/>
              </w:rPr>
              <w:t xml:space="preserve">5 </w:t>
            </w:r>
            <w:r w:rsidR="00476589">
              <w:rPr>
                <w:rFonts w:ascii="Times New Roman" w:hAnsi="Times New Roman" w:cs="Times New Roman"/>
                <w:sz w:val="20"/>
              </w:rPr>
              <w:t xml:space="preserve">k.s.h. </w:t>
            </w:r>
            <w:r w:rsidR="008B5D3F">
              <w:rPr>
                <w:rFonts w:ascii="Times New Roman" w:hAnsi="Times New Roman" w:cs="Times New Roman"/>
                <w:sz w:val="20"/>
              </w:rPr>
              <w:t>Poza tym</w:t>
            </w:r>
            <w:r w:rsidR="00526FDF">
              <w:rPr>
                <w:rFonts w:ascii="Times New Roman" w:hAnsi="Times New Roman" w:cs="Times New Roman"/>
                <w:sz w:val="20"/>
              </w:rPr>
              <w:t>,</w:t>
            </w:r>
            <w:r w:rsidR="008B5D3F">
              <w:rPr>
                <w:rFonts w:ascii="Times New Roman" w:hAnsi="Times New Roman" w:cs="Times New Roman"/>
                <w:sz w:val="20"/>
              </w:rPr>
              <w:t xml:space="preserve"> art. </w:t>
            </w:r>
            <w:r w:rsidR="008B5D3F" w:rsidRPr="008B5D3F">
              <w:rPr>
                <w:rFonts w:ascii="Times New Roman" w:hAnsi="Times New Roman" w:cs="Times New Roman"/>
                <w:sz w:val="20"/>
              </w:rPr>
              <w:t>328</w:t>
            </w:r>
            <w:r w:rsidR="008B5D3F">
              <w:rPr>
                <w:rFonts w:ascii="Times New Roman" w:hAnsi="Times New Roman" w:cs="Times New Roman"/>
                <w:sz w:val="20"/>
                <w:vertAlign w:val="superscript"/>
              </w:rPr>
              <w:t xml:space="preserve">6 </w:t>
            </w:r>
            <w:r w:rsidR="00B30A38">
              <w:rPr>
                <w:rFonts w:ascii="Times New Roman" w:hAnsi="Times New Roman" w:cs="Times New Roman"/>
                <w:sz w:val="20"/>
                <w:vertAlign w:val="superscript"/>
              </w:rPr>
              <w:t xml:space="preserve"> </w:t>
            </w:r>
            <w:r w:rsidR="008B5D3F">
              <w:rPr>
                <w:rFonts w:ascii="Times New Roman" w:hAnsi="Times New Roman" w:cs="Times New Roman"/>
                <w:sz w:val="20"/>
              </w:rPr>
              <w:t xml:space="preserve">k.s.h. </w:t>
            </w:r>
            <w:r w:rsidR="0047317C">
              <w:rPr>
                <w:rFonts w:ascii="Times New Roman" w:hAnsi="Times New Roman" w:cs="Times New Roman"/>
                <w:sz w:val="20"/>
              </w:rPr>
              <w:t>statuuje</w:t>
            </w:r>
            <w:r w:rsidR="008B5D3F">
              <w:rPr>
                <w:rFonts w:ascii="Times New Roman" w:hAnsi="Times New Roman" w:cs="Times New Roman"/>
                <w:sz w:val="20"/>
              </w:rPr>
              <w:t xml:space="preserve"> generalne</w:t>
            </w:r>
            <w:r w:rsidR="006D5098">
              <w:rPr>
                <w:rFonts w:ascii="Times New Roman" w:hAnsi="Times New Roman" w:cs="Times New Roman"/>
                <w:sz w:val="20"/>
              </w:rPr>
              <w:t xml:space="preserve"> uprawnienie</w:t>
            </w:r>
            <w:r w:rsidR="008B5D3F">
              <w:rPr>
                <w:rFonts w:ascii="Times New Roman" w:hAnsi="Times New Roman" w:cs="Times New Roman"/>
                <w:sz w:val="20"/>
              </w:rPr>
              <w:t xml:space="preserve"> akcjonariusza do żądania dokonania wpisu w rejestrze akcjonariuszy</w:t>
            </w:r>
            <w:r w:rsidR="00526FDF">
              <w:rPr>
                <w:rFonts w:ascii="Times New Roman" w:hAnsi="Times New Roman" w:cs="Times New Roman"/>
                <w:sz w:val="20"/>
              </w:rPr>
              <w:t xml:space="preserve"> w celu </w:t>
            </w:r>
            <w:r w:rsidR="006D5098">
              <w:rPr>
                <w:rFonts w:ascii="Times New Roman" w:hAnsi="Times New Roman" w:cs="Times New Roman"/>
                <w:sz w:val="20"/>
              </w:rPr>
              <w:t xml:space="preserve">zapewnienia </w:t>
            </w:r>
            <w:r w:rsidR="0047317C">
              <w:rPr>
                <w:rFonts w:ascii="Times New Roman" w:hAnsi="Times New Roman" w:cs="Times New Roman"/>
                <w:sz w:val="20"/>
              </w:rPr>
              <w:t xml:space="preserve">jego </w:t>
            </w:r>
            <w:r w:rsidR="006D5098">
              <w:rPr>
                <w:rFonts w:ascii="Times New Roman" w:hAnsi="Times New Roman" w:cs="Times New Roman"/>
                <w:sz w:val="20"/>
              </w:rPr>
              <w:t>zgodności z rzeczywistym sta</w:t>
            </w:r>
            <w:r w:rsidR="0084650A">
              <w:rPr>
                <w:rFonts w:ascii="Times New Roman" w:hAnsi="Times New Roman" w:cs="Times New Roman"/>
                <w:sz w:val="20"/>
              </w:rPr>
              <w:t>nem</w:t>
            </w:r>
            <w:r w:rsidR="006D5098">
              <w:rPr>
                <w:rFonts w:ascii="Times New Roman" w:hAnsi="Times New Roman" w:cs="Times New Roman"/>
                <w:sz w:val="20"/>
              </w:rPr>
              <w:t xml:space="preserve"> pr</w:t>
            </w:r>
            <w:r w:rsidR="0084650A">
              <w:rPr>
                <w:rFonts w:ascii="Times New Roman" w:hAnsi="Times New Roman" w:cs="Times New Roman"/>
                <w:sz w:val="20"/>
              </w:rPr>
              <w:t>a</w:t>
            </w:r>
            <w:r w:rsidR="006D5098">
              <w:rPr>
                <w:rFonts w:ascii="Times New Roman" w:hAnsi="Times New Roman" w:cs="Times New Roman"/>
                <w:sz w:val="20"/>
              </w:rPr>
              <w:t>wnym</w:t>
            </w:r>
            <w:r w:rsidR="0084650A">
              <w:rPr>
                <w:rFonts w:ascii="Times New Roman" w:hAnsi="Times New Roman" w:cs="Times New Roman"/>
                <w:sz w:val="20"/>
              </w:rPr>
              <w:t xml:space="preserve">. </w:t>
            </w:r>
          </w:p>
          <w:p w:rsidR="00D07282" w:rsidRDefault="00D07282" w:rsidP="00C20C44">
            <w:pPr>
              <w:spacing w:line="240" w:lineRule="auto"/>
              <w:jc w:val="both"/>
              <w:rPr>
                <w:rFonts w:ascii="Times New Roman" w:hAnsi="Times New Roman" w:cs="Times New Roman"/>
                <w:sz w:val="20"/>
              </w:rPr>
            </w:pPr>
          </w:p>
          <w:p w:rsidR="00FF6206" w:rsidRPr="0013673B" w:rsidRDefault="00FF6206" w:rsidP="00381C26">
            <w:pPr>
              <w:spacing w:line="240" w:lineRule="auto"/>
              <w:jc w:val="both"/>
              <w:rPr>
                <w:rFonts w:ascii="Times New Roman" w:hAnsi="Times New Roman" w:cs="Times New Roman"/>
                <w:color w:val="FF0000"/>
                <w:sz w:val="20"/>
              </w:rPr>
            </w:pPr>
            <w:r w:rsidRPr="00B30A38">
              <w:rPr>
                <w:rFonts w:ascii="Times New Roman" w:hAnsi="Times New Roman" w:cs="Times New Roman"/>
                <w:sz w:val="20"/>
              </w:rPr>
              <w:t>Uwaga została uwzględniona</w:t>
            </w:r>
            <w:r w:rsidR="004A097E" w:rsidRPr="00B30A38">
              <w:rPr>
                <w:rFonts w:ascii="Times New Roman" w:hAnsi="Times New Roman" w:cs="Times New Roman"/>
                <w:sz w:val="20"/>
              </w:rPr>
              <w:t xml:space="preserve">: </w:t>
            </w:r>
            <w:r w:rsidRPr="00B30A38">
              <w:rPr>
                <w:rFonts w:ascii="Times New Roman" w:hAnsi="Times New Roman" w:cs="Times New Roman"/>
                <w:sz w:val="20"/>
              </w:rPr>
              <w:t xml:space="preserve">w projektowanym art. 328 § 1 k.s.h. zrezygnowano z posługiwania się pojęciem akcji </w:t>
            </w:r>
            <w:r w:rsidR="00381C26" w:rsidRPr="00B30A38">
              <w:rPr>
                <w:rFonts w:ascii="Times New Roman" w:hAnsi="Times New Roman" w:cs="Times New Roman"/>
                <w:sz w:val="20"/>
              </w:rPr>
              <w:t xml:space="preserve">zdematerializowanych – </w:t>
            </w:r>
            <w:r w:rsidR="00363C6E" w:rsidRPr="00B30A38">
              <w:rPr>
                <w:rFonts w:ascii="Times New Roman" w:hAnsi="Times New Roman" w:cs="Times New Roman"/>
                <w:sz w:val="20"/>
              </w:rPr>
              <w:t xml:space="preserve">w ten sposób </w:t>
            </w:r>
            <w:r w:rsidR="00381C26" w:rsidRPr="00B30A38">
              <w:rPr>
                <w:rFonts w:ascii="Times New Roman" w:hAnsi="Times New Roman" w:cs="Times New Roman"/>
                <w:sz w:val="20"/>
              </w:rPr>
              <w:t xml:space="preserve">pojęcie to będzie w dalszym ciągu zarezerwowane dla spółki publicznej. Jednocześnie, w kolejnym artykule, </w:t>
            </w:r>
            <w:r w:rsidR="005D7F53" w:rsidRPr="00B30A38">
              <w:rPr>
                <w:rFonts w:ascii="Times New Roman" w:hAnsi="Times New Roman" w:cs="Times New Roman"/>
                <w:sz w:val="20"/>
              </w:rPr>
              <w:t xml:space="preserve">zostanie </w:t>
            </w:r>
            <w:r w:rsidR="00381C26" w:rsidRPr="00B30A38">
              <w:rPr>
                <w:rFonts w:ascii="Times New Roman" w:hAnsi="Times New Roman" w:cs="Times New Roman"/>
                <w:sz w:val="20"/>
              </w:rPr>
              <w:t>wprowadzon</w:t>
            </w:r>
            <w:r w:rsidR="005D7F53" w:rsidRPr="00B30A38">
              <w:rPr>
                <w:rFonts w:ascii="Times New Roman" w:hAnsi="Times New Roman" w:cs="Times New Roman"/>
                <w:sz w:val="20"/>
              </w:rPr>
              <w:t>e</w:t>
            </w:r>
            <w:r w:rsidR="00381C26" w:rsidRPr="00B30A38">
              <w:rPr>
                <w:rFonts w:ascii="Times New Roman" w:hAnsi="Times New Roman" w:cs="Times New Roman"/>
                <w:sz w:val="20"/>
              </w:rPr>
              <w:t xml:space="preserve"> pojęcie akcji rejestrowej, </w:t>
            </w:r>
            <w:r w:rsidR="00363C6E" w:rsidRPr="00B30A38">
              <w:rPr>
                <w:rFonts w:ascii="Times New Roman" w:hAnsi="Times New Roman" w:cs="Times New Roman"/>
                <w:sz w:val="20"/>
              </w:rPr>
              <w:t xml:space="preserve">dla oznaczenia nie mającej postaci </w:t>
            </w:r>
            <w:r w:rsidR="0035401F" w:rsidRPr="00B30A38">
              <w:rPr>
                <w:rFonts w:ascii="Times New Roman" w:hAnsi="Times New Roman" w:cs="Times New Roman"/>
                <w:sz w:val="20"/>
              </w:rPr>
              <w:t>materialnej</w:t>
            </w:r>
            <w:r w:rsidR="00363C6E" w:rsidRPr="00B30A38">
              <w:rPr>
                <w:rFonts w:ascii="Times New Roman" w:hAnsi="Times New Roman" w:cs="Times New Roman"/>
                <w:sz w:val="20"/>
              </w:rPr>
              <w:t xml:space="preserve"> </w:t>
            </w:r>
            <w:r w:rsidR="0035401F" w:rsidRPr="00B30A38">
              <w:rPr>
                <w:rFonts w:ascii="Times New Roman" w:hAnsi="Times New Roman" w:cs="Times New Roman"/>
                <w:sz w:val="20"/>
              </w:rPr>
              <w:t>a</w:t>
            </w:r>
            <w:r w:rsidR="00363C6E" w:rsidRPr="00B30A38">
              <w:rPr>
                <w:rFonts w:ascii="Times New Roman" w:hAnsi="Times New Roman" w:cs="Times New Roman"/>
                <w:sz w:val="20"/>
              </w:rPr>
              <w:t>kcji spółki niepublicznej.</w:t>
            </w:r>
          </w:p>
          <w:p w:rsidR="00FF6206" w:rsidRDefault="00FF6206" w:rsidP="00245927">
            <w:pPr>
              <w:jc w:val="both"/>
              <w:rPr>
                <w:rFonts w:ascii="Times New Roman" w:hAnsi="Times New Roman" w:cs="Times New Roman"/>
                <w:sz w:val="20"/>
              </w:rPr>
            </w:pPr>
          </w:p>
          <w:p w:rsidR="00D66D00" w:rsidRDefault="00D66D00" w:rsidP="00D66D00">
            <w:pPr>
              <w:jc w:val="both"/>
              <w:rPr>
                <w:rFonts w:ascii="Times New Roman" w:hAnsi="Times New Roman" w:cs="Times New Roman"/>
                <w:sz w:val="20"/>
              </w:rPr>
            </w:pPr>
          </w:p>
          <w:p w:rsidR="00D66D00" w:rsidRDefault="00D66D00" w:rsidP="00D66D00">
            <w:pPr>
              <w:jc w:val="both"/>
              <w:rPr>
                <w:rFonts w:ascii="Times New Roman" w:hAnsi="Times New Roman" w:cs="Times New Roman"/>
                <w:sz w:val="20"/>
              </w:rPr>
            </w:pPr>
          </w:p>
          <w:p w:rsidR="00D66D00" w:rsidRDefault="00D66D00" w:rsidP="00D66D00">
            <w:pPr>
              <w:jc w:val="both"/>
              <w:rPr>
                <w:rFonts w:ascii="Times New Roman" w:hAnsi="Times New Roman" w:cs="Times New Roman"/>
                <w:sz w:val="20"/>
              </w:rPr>
            </w:pPr>
          </w:p>
          <w:p w:rsidR="00D66D00" w:rsidRDefault="00D66D00" w:rsidP="00D66D00">
            <w:pPr>
              <w:jc w:val="both"/>
              <w:rPr>
                <w:rFonts w:ascii="Times New Roman" w:hAnsi="Times New Roman" w:cs="Times New Roman"/>
                <w:sz w:val="20"/>
              </w:rPr>
            </w:pPr>
          </w:p>
          <w:p w:rsidR="00884A49" w:rsidRDefault="00884A49" w:rsidP="00D66D00">
            <w:pPr>
              <w:jc w:val="both"/>
              <w:rPr>
                <w:rFonts w:ascii="Times New Roman" w:hAnsi="Times New Roman" w:cs="Times New Roman"/>
                <w:sz w:val="20"/>
              </w:rPr>
            </w:pPr>
          </w:p>
          <w:p w:rsidR="00884A49" w:rsidRDefault="00884A49" w:rsidP="00D66D00">
            <w:pPr>
              <w:jc w:val="both"/>
              <w:rPr>
                <w:rFonts w:ascii="Times New Roman" w:hAnsi="Times New Roman" w:cs="Times New Roman"/>
                <w:sz w:val="20"/>
              </w:rPr>
            </w:pPr>
          </w:p>
          <w:p w:rsidR="00884A49" w:rsidRDefault="00884A49" w:rsidP="00D66D00">
            <w:pPr>
              <w:jc w:val="both"/>
              <w:rPr>
                <w:rFonts w:ascii="Times New Roman" w:hAnsi="Times New Roman" w:cs="Times New Roman"/>
                <w:sz w:val="20"/>
              </w:rPr>
            </w:pPr>
          </w:p>
          <w:p w:rsidR="00884A49" w:rsidRDefault="00884A49" w:rsidP="00D66D00">
            <w:pPr>
              <w:jc w:val="both"/>
              <w:rPr>
                <w:rFonts w:ascii="Times New Roman" w:hAnsi="Times New Roman" w:cs="Times New Roman"/>
                <w:sz w:val="20"/>
              </w:rPr>
            </w:pPr>
          </w:p>
          <w:p w:rsidR="00884A49" w:rsidRDefault="00884A49" w:rsidP="00D66D00">
            <w:pPr>
              <w:jc w:val="both"/>
              <w:rPr>
                <w:rFonts w:ascii="Times New Roman" w:hAnsi="Times New Roman" w:cs="Times New Roman"/>
                <w:sz w:val="20"/>
              </w:rPr>
            </w:pPr>
          </w:p>
          <w:p w:rsidR="00884A49" w:rsidRDefault="00884A49" w:rsidP="00D66D00">
            <w:pPr>
              <w:jc w:val="both"/>
              <w:rPr>
                <w:rFonts w:ascii="Times New Roman" w:hAnsi="Times New Roman" w:cs="Times New Roman"/>
                <w:sz w:val="20"/>
              </w:rPr>
            </w:pPr>
          </w:p>
          <w:p w:rsidR="00884A49" w:rsidRDefault="00884A49" w:rsidP="00D66D00">
            <w:pPr>
              <w:jc w:val="both"/>
              <w:rPr>
                <w:rFonts w:ascii="Times New Roman" w:hAnsi="Times New Roman" w:cs="Times New Roman"/>
                <w:sz w:val="20"/>
              </w:rPr>
            </w:pPr>
          </w:p>
          <w:p w:rsidR="00884A49" w:rsidRDefault="00884A49" w:rsidP="00D66D00">
            <w:pPr>
              <w:jc w:val="both"/>
              <w:rPr>
                <w:rFonts w:ascii="Times New Roman" w:hAnsi="Times New Roman" w:cs="Times New Roman"/>
                <w:sz w:val="20"/>
              </w:rPr>
            </w:pPr>
          </w:p>
          <w:p w:rsidR="00884A49" w:rsidRDefault="00884A49" w:rsidP="00D66D00">
            <w:pPr>
              <w:jc w:val="both"/>
              <w:rPr>
                <w:rFonts w:ascii="Times New Roman" w:hAnsi="Times New Roman" w:cs="Times New Roman"/>
                <w:sz w:val="20"/>
              </w:rPr>
            </w:pPr>
          </w:p>
          <w:p w:rsidR="007250CC" w:rsidRDefault="007250CC" w:rsidP="00884A49">
            <w:pPr>
              <w:spacing w:line="240" w:lineRule="auto"/>
              <w:jc w:val="both"/>
              <w:rPr>
                <w:ins w:id="2" w:author="Ryng Andrzej  (DL)" w:date="2018-01-04T11:34:00Z"/>
                <w:rFonts w:ascii="Times New Roman" w:hAnsi="Times New Roman" w:cs="Times New Roman"/>
                <w:sz w:val="20"/>
              </w:rPr>
            </w:pPr>
          </w:p>
          <w:p w:rsidR="00D07282" w:rsidRDefault="00D07282" w:rsidP="00884A49">
            <w:pPr>
              <w:spacing w:line="240" w:lineRule="auto"/>
              <w:jc w:val="both"/>
              <w:rPr>
                <w:rFonts w:ascii="Times New Roman" w:hAnsi="Times New Roman" w:cs="Times New Roman"/>
                <w:sz w:val="20"/>
              </w:rPr>
            </w:pPr>
          </w:p>
          <w:p w:rsidR="00884A49" w:rsidRPr="00C65DBA" w:rsidRDefault="00CA1986" w:rsidP="00884A49">
            <w:pPr>
              <w:spacing w:line="240" w:lineRule="auto"/>
              <w:jc w:val="both"/>
              <w:rPr>
                <w:rFonts w:ascii="Times New Roman" w:eastAsia="MS Mincho" w:hAnsi="Times New Roman" w:cs="Times New Roman"/>
                <w:i/>
                <w:sz w:val="20"/>
                <w:szCs w:val="20"/>
              </w:rPr>
            </w:pPr>
            <w:r>
              <w:rPr>
                <w:rFonts w:ascii="Times New Roman" w:hAnsi="Times New Roman" w:cs="Times New Roman"/>
                <w:sz w:val="20"/>
              </w:rPr>
              <w:t>Wskazano, że sens brzmienia przepisu propono</w:t>
            </w:r>
            <w:r w:rsidR="00886C94">
              <w:rPr>
                <w:rFonts w:ascii="Times New Roman" w:hAnsi="Times New Roman" w:cs="Times New Roman"/>
                <w:sz w:val="20"/>
              </w:rPr>
              <w:t>wanego w projekcie jest tożsamy</w:t>
            </w:r>
            <w:r>
              <w:rPr>
                <w:rFonts w:ascii="Times New Roman" w:hAnsi="Times New Roman" w:cs="Times New Roman"/>
                <w:sz w:val="20"/>
              </w:rPr>
              <w:t xml:space="preserve"> </w:t>
            </w:r>
            <w:r w:rsidR="001F4590">
              <w:rPr>
                <w:rFonts w:ascii="Times New Roman" w:hAnsi="Times New Roman" w:cs="Times New Roman"/>
                <w:sz w:val="20"/>
              </w:rPr>
              <w:t xml:space="preserve">z brzmieniem proponowanym w uwadze. Ostateczny kształt przepisu może być </w:t>
            </w:r>
            <w:r w:rsidR="0061443D">
              <w:rPr>
                <w:rFonts w:ascii="Times New Roman" w:hAnsi="Times New Roman" w:cs="Times New Roman"/>
                <w:sz w:val="20"/>
              </w:rPr>
              <w:t>przedmiotem prac K</w:t>
            </w:r>
            <w:r w:rsidR="001F4590">
              <w:rPr>
                <w:rFonts w:ascii="Times New Roman" w:hAnsi="Times New Roman" w:cs="Times New Roman"/>
                <w:sz w:val="20"/>
              </w:rPr>
              <w:t>omisji Prawniczej.</w:t>
            </w:r>
          </w:p>
        </w:tc>
      </w:tr>
      <w:tr w:rsidR="000A50DC" w:rsidRPr="000937DC" w:rsidTr="000A50DC">
        <w:tc>
          <w:tcPr>
            <w:tcW w:w="572" w:type="dxa"/>
          </w:tcPr>
          <w:p w:rsidR="00D5628E" w:rsidRPr="000937DC" w:rsidRDefault="00D5628E" w:rsidP="0039053F">
            <w:pPr>
              <w:rPr>
                <w:rFonts w:ascii="Times New Roman" w:hAnsi="Times New Roman" w:cs="Times New Roman"/>
                <w:sz w:val="20"/>
              </w:rPr>
            </w:pPr>
            <w:r w:rsidRPr="000937DC">
              <w:rPr>
                <w:rFonts w:ascii="Times New Roman" w:hAnsi="Times New Roman" w:cs="Times New Roman"/>
                <w:sz w:val="20"/>
              </w:rPr>
              <w:t>12.</w:t>
            </w:r>
          </w:p>
        </w:tc>
        <w:tc>
          <w:tcPr>
            <w:tcW w:w="2193" w:type="dxa"/>
            <w:gridSpan w:val="2"/>
            <w:vMerge/>
          </w:tcPr>
          <w:p w:rsidR="00D5628E" w:rsidRPr="000937DC" w:rsidRDefault="00D5628E" w:rsidP="0039053F">
            <w:pPr>
              <w:spacing w:after="0" w:line="240" w:lineRule="auto"/>
              <w:jc w:val="center"/>
              <w:rPr>
                <w:rFonts w:ascii="Times New Roman" w:hAnsi="Times New Roman" w:cs="Times New Roman"/>
                <w:b/>
                <w:sz w:val="20"/>
              </w:rPr>
            </w:pPr>
          </w:p>
        </w:tc>
        <w:tc>
          <w:tcPr>
            <w:tcW w:w="2163" w:type="dxa"/>
          </w:tcPr>
          <w:p w:rsidR="00D5628E" w:rsidRPr="000937DC" w:rsidRDefault="00D5628E" w:rsidP="0039053F">
            <w:pPr>
              <w:jc w:val="center"/>
              <w:rPr>
                <w:rFonts w:ascii="Times New Roman" w:hAnsi="Times New Roman" w:cs="Times New Roman"/>
                <w:b/>
                <w:sz w:val="20"/>
              </w:rPr>
            </w:pPr>
            <w:r w:rsidRPr="000937DC">
              <w:rPr>
                <w:rFonts w:ascii="Times New Roman" w:hAnsi="Times New Roman" w:cs="Times New Roman"/>
                <w:b/>
                <w:sz w:val="20"/>
              </w:rPr>
              <w:t>Naczelna Rada Adwokacka</w:t>
            </w:r>
          </w:p>
        </w:tc>
        <w:tc>
          <w:tcPr>
            <w:tcW w:w="5953" w:type="dxa"/>
          </w:tcPr>
          <w:p w:rsidR="00D5628E" w:rsidRPr="000937DC" w:rsidRDefault="00D5628E" w:rsidP="00506C3B">
            <w:pPr>
              <w:spacing w:after="0" w:line="240" w:lineRule="auto"/>
              <w:jc w:val="both"/>
              <w:rPr>
                <w:rFonts w:ascii="Times New Roman" w:hAnsi="Times New Roman" w:cs="Times New Roman"/>
                <w:sz w:val="20"/>
              </w:rPr>
            </w:pPr>
            <w:r w:rsidRPr="000937DC">
              <w:rPr>
                <w:rFonts w:ascii="Times New Roman" w:hAnsi="Times New Roman" w:cs="Times New Roman"/>
                <w:sz w:val="20"/>
              </w:rPr>
              <w:t>W pierwszej kolejności należy odnieść się do kwestii utrzymania przez ustawodawcę dwóch rodzajów akcji - tj. akcji na okaziciela oraz akcji imiennych, przy jednoczesnym pojawieniu się wymogu zapisywania akcji na okaziciela w systemie informatycznym. W praktyce będzie to prowadzić zatem do odebrania akcjom na okaziciela ich przymiotu braku jawności co do konkretnej osoby dysponującej akcją - tj. rzeczywistego okaziciela akcji.  Będzie to w istocie skutkować zrównaniem w tym zakresie akcji na okaziciela z akcja imienną i odbierać jej cechę istotna z punktu widzenia niektórych akcjonariuszy. Skoro ustawodawca dąży do zwiększenia jawności obrotu  oraz ujawnienia danych osób dysponujących akcjami, racjonalna oraz znajdująca uzasadnienie finansowe zdaje się być koncepcja zupełnego wyeliminowania akcji na okaziciela i pozostawienia akcji imiennych od razu w ramach zmienianej regulacji ustawowej – na podobieństwo przyjętego w Wielkiej Brytanii modelu „</w:t>
            </w:r>
            <w:r w:rsidRPr="000937DC">
              <w:rPr>
                <w:rFonts w:ascii="Times New Roman" w:hAnsi="Times New Roman" w:cs="Times New Roman"/>
                <w:i/>
                <w:sz w:val="20"/>
              </w:rPr>
              <w:t>registered shares</w:t>
            </w:r>
            <w:r w:rsidR="00BF44AA" w:rsidRPr="000937DC">
              <w:rPr>
                <w:rFonts w:ascii="Times New Roman" w:hAnsi="Times New Roman" w:cs="Times New Roman"/>
                <w:sz w:val="20"/>
              </w:rPr>
              <w:t xml:space="preserve">”, </w:t>
            </w:r>
            <w:r w:rsidRPr="000937DC">
              <w:rPr>
                <w:rFonts w:ascii="Times New Roman" w:hAnsi="Times New Roman" w:cs="Times New Roman"/>
                <w:sz w:val="20"/>
              </w:rPr>
              <w:t xml:space="preserve">o którym ustawodawca w uzasadnieniu projektu wspomina. </w:t>
            </w:r>
          </w:p>
        </w:tc>
        <w:tc>
          <w:tcPr>
            <w:tcW w:w="4733" w:type="dxa"/>
          </w:tcPr>
          <w:p w:rsidR="00D801F1" w:rsidRPr="009B52AC" w:rsidRDefault="001D018E" w:rsidP="004007D6">
            <w:pPr>
              <w:spacing w:line="240" w:lineRule="auto"/>
              <w:jc w:val="both"/>
              <w:rPr>
                <w:rFonts w:ascii="Times New Roman" w:hAnsi="Times New Roman" w:cs="Times New Roman"/>
                <w:sz w:val="20"/>
              </w:rPr>
            </w:pPr>
            <w:r>
              <w:rPr>
                <w:rFonts w:ascii="Times New Roman" w:hAnsi="Times New Roman" w:cs="Times New Roman"/>
                <w:sz w:val="20"/>
              </w:rPr>
              <w:t>Vide</w:t>
            </w:r>
            <w:r w:rsidR="000D0E41">
              <w:rPr>
                <w:rFonts w:ascii="Times New Roman" w:hAnsi="Times New Roman" w:cs="Times New Roman"/>
                <w:sz w:val="20"/>
              </w:rPr>
              <w:t>:</w:t>
            </w:r>
            <w:r>
              <w:rPr>
                <w:rFonts w:ascii="Times New Roman" w:hAnsi="Times New Roman" w:cs="Times New Roman"/>
                <w:sz w:val="20"/>
              </w:rPr>
              <w:t xml:space="preserve"> wyjaś</w:t>
            </w:r>
            <w:r w:rsidR="004007D6">
              <w:rPr>
                <w:rFonts w:ascii="Times New Roman" w:hAnsi="Times New Roman" w:cs="Times New Roman"/>
                <w:sz w:val="20"/>
              </w:rPr>
              <w:t xml:space="preserve">nienie do drugiej uwagi z pkt 5 </w:t>
            </w:r>
            <w:r w:rsidR="00B6435F">
              <w:rPr>
                <w:rFonts w:ascii="Times New Roman" w:hAnsi="Times New Roman" w:cs="Times New Roman"/>
                <w:sz w:val="20"/>
              </w:rPr>
              <w:t xml:space="preserve">w niniejszej tabeli oraz do pierwszej uwagi z pkt 3 w tabeli z </w:t>
            </w:r>
            <w:r w:rsidR="00A95143">
              <w:rPr>
                <w:rFonts w:ascii="Times New Roman" w:hAnsi="Times New Roman" w:cs="Times New Roman"/>
                <w:sz w:val="20"/>
              </w:rPr>
              <w:t>uzgodnień</w:t>
            </w:r>
            <w:r w:rsidR="00B6435F">
              <w:rPr>
                <w:rFonts w:ascii="Times New Roman" w:hAnsi="Times New Roman" w:cs="Times New Roman"/>
                <w:sz w:val="20"/>
              </w:rPr>
              <w:t xml:space="preserve"> międzyresortowych.</w:t>
            </w:r>
          </w:p>
        </w:tc>
      </w:tr>
      <w:tr w:rsidR="000A50DC" w:rsidRPr="000937DC" w:rsidTr="000A50DC">
        <w:tc>
          <w:tcPr>
            <w:tcW w:w="572" w:type="dxa"/>
          </w:tcPr>
          <w:p w:rsidR="00E63FB4" w:rsidRPr="000937DC" w:rsidRDefault="00D5628E" w:rsidP="0039053F">
            <w:pPr>
              <w:rPr>
                <w:rFonts w:ascii="Times New Roman" w:hAnsi="Times New Roman" w:cs="Times New Roman"/>
                <w:sz w:val="20"/>
              </w:rPr>
            </w:pPr>
            <w:r w:rsidRPr="000937DC">
              <w:rPr>
                <w:rFonts w:ascii="Times New Roman" w:hAnsi="Times New Roman" w:cs="Times New Roman"/>
                <w:sz w:val="20"/>
              </w:rPr>
              <w:t>13.</w:t>
            </w:r>
          </w:p>
        </w:tc>
        <w:tc>
          <w:tcPr>
            <w:tcW w:w="2193" w:type="dxa"/>
            <w:gridSpan w:val="2"/>
            <w:vMerge w:val="restart"/>
          </w:tcPr>
          <w:p w:rsidR="00E63FB4" w:rsidRPr="000937DC" w:rsidRDefault="00E63FB4" w:rsidP="0039053F">
            <w:pPr>
              <w:spacing w:after="0" w:line="240" w:lineRule="auto"/>
              <w:jc w:val="center"/>
              <w:rPr>
                <w:rFonts w:ascii="Times New Roman" w:hAnsi="Times New Roman" w:cs="Times New Roman"/>
                <w:b/>
                <w:sz w:val="20"/>
                <w:lang w:val="de-DE"/>
              </w:rPr>
            </w:pPr>
            <w:r w:rsidRPr="000937DC">
              <w:rPr>
                <w:rFonts w:ascii="Times New Roman" w:hAnsi="Times New Roman" w:cs="Times New Roman"/>
                <w:b/>
                <w:sz w:val="20"/>
                <w:lang w:val="de-DE"/>
              </w:rPr>
              <w:t>Art. 1 pkt 6</w:t>
            </w:r>
          </w:p>
          <w:p w:rsidR="00E63FB4" w:rsidRPr="000937DC" w:rsidRDefault="00E63FB4" w:rsidP="0039053F">
            <w:pPr>
              <w:spacing w:after="0" w:line="240" w:lineRule="auto"/>
              <w:jc w:val="center"/>
              <w:rPr>
                <w:rFonts w:ascii="Times New Roman" w:hAnsi="Times New Roman" w:cs="Times New Roman"/>
                <w:b/>
                <w:sz w:val="20"/>
                <w:lang w:val="de-DE"/>
              </w:rPr>
            </w:pPr>
            <w:r w:rsidRPr="000937DC">
              <w:rPr>
                <w:rFonts w:ascii="Times New Roman" w:hAnsi="Times New Roman" w:cs="Times New Roman"/>
                <w:b/>
                <w:sz w:val="20"/>
                <w:lang w:val="de-DE"/>
              </w:rPr>
              <w:t>dot. art. 328</w:t>
            </w:r>
            <w:r w:rsidRPr="000937DC">
              <w:rPr>
                <w:rFonts w:ascii="Times New Roman" w:hAnsi="Times New Roman" w:cs="Times New Roman"/>
                <w:b/>
                <w:sz w:val="20"/>
                <w:vertAlign w:val="superscript"/>
                <w:lang w:val="de-DE"/>
              </w:rPr>
              <w:t>1</w:t>
            </w:r>
            <w:r w:rsidRPr="000937DC">
              <w:rPr>
                <w:rFonts w:ascii="Times New Roman" w:hAnsi="Times New Roman" w:cs="Times New Roman"/>
                <w:b/>
                <w:sz w:val="20"/>
                <w:lang w:val="de-DE"/>
              </w:rPr>
              <w:t xml:space="preserve"> K.s.h.</w:t>
            </w: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Komisja Nadzoru Finansowego</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 art. 328</w:t>
            </w:r>
            <w:r w:rsidRPr="000937DC">
              <w:rPr>
                <w:rFonts w:ascii="Times New Roman" w:hAnsi="Times New Roman" w:cs="Times New Roman"/>
                <w:sz w:val="20"/>
                <w:vertAlign w:val="superscript"/>
              </w:rPr>
              <w:t>1</w:t>
            </w:r>
            <w:r w:rsidRPr="000937DC">
              <w:rPr>
                <w:rFonts w:ascii="Times New Roman" w:hAnsi="Times New Roman" w:cs="Times New Roman"/>
                <w:sz w:val="20"/>
              </w:rPr>
              <w:t xml:space="preserve"> § 1 </w:t>
            </w:r>
            <w:r w:rsidR="00897BB5" w:rsidRPr="000937DC">
              <w:rPr>
                <w:rFonts w:ascii="Times New Roman" w:hAnsi="Times New Roman" w:cs="Times New Roman"/>
                <w:sz w:val="20"/>
              </w:rPr>
              <w:t xml:space="preserve">K.s.h. </w:t>
            </w:r>
            <w:r w:rsidRPr="000937DC">
              <w:rPr>
                <w:rFonts w:ascii="Times New Roman" w:hAnsi="Times New Roman" w:cs="Times New Roman"/>
                <w:sz w:val="20"/>
              </w:rPr>
              <w:t xml:space="preserve">proponujemy dodanie zdania drugiego w brzmieniu: </w:t>
            </w:r>
            <w:r w:rsidR="00897BB5" w:rsidRPr="000937DC">
              <w:rPr>
                <w:rFonts w:ascii="Times New Roman" w:hAnsi="Times New Roman" w:cs="Times New Roman"/>
                <w:sz w:val="20"/>
              </w:rPr>
              <w:br/>
              <w:t>„</w:t>
            </w:r>
            <w:r w:rsidRPr="000937DC">
              <w:rPr>
                <w:rFonts w:ascii="Times New Roman" w:hAnsi="Times New Roman" w:cs="Times New Roman"/>
                <w:i/>
                <w:sz w:val="20"/>
              </w:rPr>
              <w:t>Prawa z akcji powstają z chwilą ich zarejestrowania w rejestrze akcjonariuszy</w:t>
            </w:r>
            <w:r w:rsidRPr="000937DC">
              <w:rPr>
                <w:rFonts w:ascii="Times New Roman" w:hAnsi="Times New Roman" w:cs="Times New Roman"/>
                <w:sz w:val="20"/>
              </w:rPr>
              <w:t>”, zmiana ta powinna być również konsekwentnie odzwierciedlona w art. 452 § 1 K.s.h.</w:t>
            </w:r>
          </w:p>
          <w:p w:rsidR="00E63FB4" w:rsidRDefault="00E63FB4" w:rsidP="0039053F">
            <w:pPr>
              <w:spacing w:after="0" w:line="240" w:lineRule="auto"/>
              <w:jc w:val="both"/>
              <w:rPr>
                <w:rFonts w:ascii="Times New Roman" w:hAnsi="Times New Roman" w:cs="Times New Roman"/>
                <w:sz w:val="20"/>
              </w:rPr>
            </w:pPr>
          </w:p>
          <w:p w:rsidR="0076112E" w:rsidRDefault="0076112E" w:rsidP="0039053F">
            <w:pPr>
              <w:spacing w:after="0" w:line="240" w:lineRule="auto"/>
              <w:jc w:val="both"/>
              <w:rPr>
                <w:rFonts w:ascii="Times New Roman" w:hAnsi="Times New Roman" w:cs="Times New Roman"/>
                <w:sz w:val="20"/>
              </w:rPr>
            </w:pPr>
          </w:p>
          <w:p w:rsidR="0076112E" w:rsidRDefault="0076112E" w:rsidP="0039053F">
            <w:pPr>
              <w:spacing w:after="0" w:line="240" w:lineRule="auto"/>
              <w:jc w:val="both"/>
              <w:rPr>
                <w:rFonts w:ascii="Times New Roman" w:hAnsi="Times New Roman" w:cs="Times New Roman"/>
                <w:sz w:val="20"/>
              </w:rPr>
            </w:pPr>
          </w:p>
          <w:p w:rsidR="0076112E" w:rsidRPr="000937DC" w:rsidRDefault="0076112E" w:rsidP="0039053F">
            <w:pPr>
              <w:spacing w:after="0" w:line="240" w:lineRule="auto"/>
              <w:jc w:val="both"/>
              <w:rPr>
                <w:rFonts w:ascii="Times New Roman" w:hAnsi="Times New Roman" w:cs="Times New Roman"/>
                <w:sz w:val="20"/>
              </w:rPr>
            </w:pPr>
          </w:p>
          <w:p w:rsidR="00E63FB4" w:rsidRPr="000937DC" w:rsidRDefault="00E63FB4" w:rsidP="0039053F">
            <w:pPr>
              <w:spacing w:after="0" w:line="240" w:lineRule="auto"/>
              <w:jc w:val="both"/>
              <w:rPr>
                <w:rFonts w:ascii="Times New Roman" w:hAnsi="Times New Roman" w:cs="Times New Roman"/>
                <w:i/>
                <w:sz w:val="20"/>
              </w:rPr>
            </w:pPr>
            <w:r w:rsidRPr="000937DC">
              <w:rPr>
                <w:rFonts w:ascii="Times New Roman" w:hAnsi="Times New Roman" w:cs="Times New Roman"/>
                <w:sz w:val="20"/>
              </w:rPr>
              <w:t>Co do art. 328</w:t>
            </w:r>
            <w:r w:rsidRPr="000937DC">
              <w:rPr>
                <w:rFonts w:ascii="Times New Roman" w:hAnsi="Times New Roman" w:cs="Times New Roman"/>
                <w:sz w:val="20"/>
                <w:vertAlign w:val="superscript"/>
              </w:rPr>
              <w:t>1</w:t>
            </w:r>
            <w:r w:rsidRPr="000937DC">
              <w:rPr>
                <w:rFonts w:ascii="Times New Roman" w:hAnsi="Times New Roman" w:cs="Times New Roman"/>
                <w:sz w:val="20"/>
              </w:rPr>
              <w:t xml:space="preserve"> § 2</w:t>
            </w:r>
            <w:r w:rsidR="00BB3656" w:rsidRPr="000937DC">
              <w:rPr>
                <w:rFonts w:ascii="Times New Roman" w:hAnsi="Times New Roman" w:cs="Times New Roman"/>
                <w:sz w:val="20"/>
              </w:rPr>
              <w:t xml:space="preserve"> K.s.h.</w:t>
            </w:r>
            <w:r w:rsidRPr="000937DC">
              <w:rPr>
                <w:rFonts w:ascii="Times New Roman" w:hAnsi="Times New Roman" w:cs="Times New Roman"/>
                <w:b/>
                <w:sz w:val="20"/>
              </w:rPr>
              <w:t xml:space="preserve"> – </w:t>
            </w:r>
            <w:r w:rsidRPr="000937DC">
              <w:rPr>
                <w:rFonts w:ascii="Times New Roman" w:hAnsi="Times New Roman" w:cs="Times New Roman"/>
                <w:sz w:val="20"/>
              </w:rPr>
              <w:t>brzmienie przepisu jest niejednoznaczne, może błędnie sugerować, że to rejestr akcjonariuszy ma być prowadzony zgodnie z przepisami ustawy o obrocie instrumentami finansowymi, w związku z tym proponujemy nadanie mu brzmienia: „</w:t>
            </w:r>
            <w:r w:rsidRPr="000937DC">
              <w:rPr>
                <w:rFonts w:ascii="Times New Roman" w:hAnsi="Times New Roman" w:cs="Times New Roman"/>
                <w:i/>
                <w:sz w:val="20"/>
              </w:rPr>
              <w:t>Rejestr akcjonariuszy prowadzi w postaci elektronicznej podmiot, który na podstawie przepisów ustawy o obrocie instrumentami finansowymi jest uprawniony do prowadzenia rachunków papierów wartościowych”.</w:t>
            </w:r>
          </w:p>
          <w:p w:rsidR="0076112E" w:rsidRPr="000937DC" w:rsidRDefault="0076112E" w:rsidP="0039053F">
            <w:pPr>
              <w:spacing w:after="0" w:line="240" w:lineRule="auto"/>
              <w:jc w:val="both"/>
              <w:rPr>
                <w:rFonts w:ascii="Times New Roman" w:hAnsi="Times New Roman" w:cs="Times New Roman"/>
                <w:i/>
                <w:sz w:val="20"/>
              </w:rPr>
            </w:pP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Proponowany art. 328</w:t>
            </w:r>
            <w:r w:rsidRPr="000937DC">
              <w:rPr>
                <w:rFonts w:ascii="Times New Roman" w:hAnsi="Times New Roman" w:cs="Times New Roman"/>
                <w:sz w:val="20"/>
                <w:vertAlign w:val="superscript"/>
              </w:rPr>
              <w:t>1</w:t>
            </w:r>
            <w:r w:rsidRPr="000937DC">
              <w:rPr>
                <w:rFonts w:ascii="Times New Roman" w:hAnsi="Times New Roman" w:cs="Times New Roman"/>
                <w:sz w:val="20"/>
              </w:rPr>
              <w:t xml:space="preserve"> § 3 i nast. K.s.h.</w:t>
            </w:r>
            <w:r w:rsidR="00BB3656" w:rsidRPr="000937DC">
              <w:rPr>
                <w:rFonts w:ascii="Times New Roman" w:hAnsi="Times New Roman" w:cs="Times New Roman"/>
                <w:sz w:val="20"/>
              </w:rPr>
              <w:t xml:space="preserve"> </w:t>
            </w:r>
            <w:r w:rsidRPr="000937DC">
              <w:rPr>
                <w:rFonts w:ascii="Times New Roman" w:hAnsi="Times New Roman" w:cs="Times New Roman"/>
                <w:sz w:val="20"/>
              </w:rPr>
              <w:t>- regulację należy uzupełnić, ponieważ dotyczy jedynie spółek istniejących – regulacja powinna również obejmować nowo</w:t>
            </w:r>
            <w:r w:rsidR="00BB3656" w:rsidRPr="000937DC">
              <w:rPr>
                <w:rFonts w:ascii="Times New Roman" w:hAnsi="Times New Roman" w:cs="Times New Roman"/>
                <w:sz w:val="20"/>
              </w:rPr>
              <w:t xml:space="preserve"> </w:t>
            </w:r>
            <w:r w:rsidRPr="000937DC">
              <w:rPr>
                <w:rFonts w:ascii="Times New Roman" w:hAnsi="Times New Roman" w:cs="Times New Roman"/>
                <w:sz w:val="20"/>
              </w:rPr>
              <w:t>tworzone spółki na etapie zawiązywania, gdzie założyciele powinni w ramach czynności zawiązania spółki akcyjnej dokonywać pierwotnego wyboru podmiotu prowadzącego rejestr akcjonariuszy.</w:t>
            </w:r>
          </w:p>
        </w:tc>
        <w:tc>
          <w:tcPr>
            <w:tcW w:w="4733" w:type="dxa"/>
          </w:tcPr>
          <w:p w:rsidR="002E2CB1" w:rsidRDefault="00D12D37" w:rsidP="0076112E">
            <w:pPr>
              <w:spacing w:after="0" w:line="240" w:lineRule="auto"/>
              <w:jc w:val="both"/>
              <w:rPr>
                <w:rFonts w:ascii="Times New Roman" w:hAnsi="Times New Roman" w:cs="Times New Roman"/>
                <w:sz w:val="20"/>
              </w:rPr>
            </w:pPr>
            <w:r w:rsidRPr="00DD5A81">
              <w:rPr>
                <w:rFonts w:ascii="Times New Roman" w:hAnsi="Times New Roman" w:cs="Times New Roman"/>
                <w:sz w:val="20"/>
              </w:rPr>
              <w:t xml:space="preserve">Uwaga nie zasługuje na </w:t>
            </w:r>
            <w:r w:rsidR="008C3940" w:rsidRPr="00DD5A81">
              <w:rPr>
                <w:rFonts w:ascii="Times New Roman" w:hAnsi="Times New Roman" w:cs="Times New Roman"/>
                <w:sz w:val="20"/>
              </w:rPr>
              <w:t>uwzględnienie: a</w:t>
            </w:r>
            <w:r w:rsidR="00EB3B15" w:rsidRPr="00DD5A81">
              <w:rPr>
                <w:rFonts w:ascii="Times New Roman" w:hAnsi="Times New Roman" w:cs="Times New Roman"/>
                <w:sz w:val="20"/>
              </w:rPr>
              <w:t>kcja</w:t>
            </w:r>
            <w:r w:rsidR="00EB3B15" w:rsidRPr="000937DC">
              <w:rPr>
                <w:rFonts w:ascii="Times New Roman" w:hAnsi="Times New Roman" w:cs="Times New Roman"/>
                <w:sz w:val="20"/>
              </w:rPr>
              <w:t xml:space="preserve"> jako prawo udziałowe powstaje </w:t>
            </w:r>
            <w:r w:rsidR="008C3940">
              <w:rPr>
                <w:rFonts w:ascii="Times New Roman" w:hAnsi="Times New Roman" w:cs="Times New Roman"/>
                <w:sz w:val="20"/>
              </w:rPr>
              <w:t>bowiem z</w:t>
            </w:r>
            <w:r w:rsidR="00EB3B15" w:rsidRPr="000937DC">
              <w:rPr>
                <w:rFonts w:ascii="Times New Roman" w:hAnsi="Times New Roman" w:cs="Times New Roman"/>
                <w:sz w:val="20"/>
              </w:rPr>
              <w:t xml:space="preserve"> chwilą rejestracji</w:t>
            </w:r>
            <w:r w:rsidR="008C3940">
              <w:rPr>
                <w:rFonts w:ascii="Times New Roman" w:hAnsi="Times New Roman" w:cs="Times New Roman"/>
                <w:sz w:val="20"/>
              </w:rPr>
              <w:t xml:space="preserve"> spółki</w:t>
            </w:r>
            <w:r w:rsidR="005A13E0">
              <w:rPr>
                <w:rFonts w:ascii="Times New Roman" w:hAnsi="Times New Roman" w:cs="Times New Roman"/>
                <w:sz w:val="20"/>
              </w:rPr>
              <w:t xml:space="preserve"> </w:t>
            </w:r>
            <w:r w:rsidR="00EB3B15" w:rsidRPr="000937DC">
              <w:rPr>
                <w:rFonts w:ascii="Times New Roman" w:hAnsi="Times New Roman" w:cs="Times New Roman"/>
                <w:sz w:val="20"/>
              </w:rPr>
              <w:t xml:space="preserve">w KRS, a w przypadku warunkowego podwyższenia kapitału zakładowego </w:t>
            </w:r>
            <w:r w:rsidR="008C3940">
              <w:rPr>
                <w:rFonts w:ascii="Times New Roman" w:hAnsi="Times New Roman" w:cs="Times New Roman"/>
                <w:sz w:val="20"/>
              </w:rPr>
              <w:t xml:space="preserve">(art. 450 i nast. </w:t>
            </w:r>
            <w:r w:rsidR="00D11F99">
              <w:rPr>
                <w:rFonts w:ascii="Times New Roman" w:hAnsi="Times New Roman" w:cs="Times New Roman"/>
                <w:sz w:val="20"/>
              </w:rPr>
              <w:t>k</w:t>
            </w:r>
            <w:r w:rsidR="008C3940">
              <w:rPr>
                <w:rFonts w:ascii="Times New Roman" w:hAnsi="Times New Roman" w:cs="Times New Roman"/>
                <w:sz w:val="20"/>
              </w:rPr>
              <w:t xml:space="preserve">.s.h.) </w:t>
            </w:r>
            <w:r w:rsidR="00EB3B15" w:rsidRPr="000937DC">
              <w:rPr>
                <w:rFonts w:ascii="Times New Roman" w:hAnsi="Times New Roman" w:cs="Times New Roman"/>
                <w:sz w:val="20"/>
              </w:rPr>
              <w:t>z chwilą</w:t>
            </w:r>
            <w:r w:rsidR="00C46259" w:rsidRPr="000937DC">
              <w:rPr>
                <w:rFonts w:ascii="Times New Roman" w:hAnsi="Times New Roman" w:cs="Times New Roman"/>
                <w:sz w:val="20"/>
              </w:rPr>
              <w:t xml:space="preserve"> skutecznego </w:t>
            </w:r>
            <w:r w:rsidR="00EB3B15" w:rsidRPr="000937DC">
              <w:rPr>
                <w:rFonts w:ascii="Times New Roman" w:hAnsi="Times New Roman" w:cs="Times New Roman"/>
                <w:sz w:val="20"/>
              </w:rPr>
              <w:t>skorzystania z opcji zamiany na akcję</w:t>
            </w:r>
            <w:r w:rsidR="00DD5A81">
              <w:rPr>
                <w:rFonts w:ascii="Times New Roman" w:hAnsi="Times New Roman" w:cs="Times New Roman"/>
                <w:sz w:val="20"/>
              </w:rPr>
              <w:t xml:space="preserve"> (</w:t>
            </w:r>
            <w:r w:rsidR="00C46259" w:rsidRPr="001F7E78">
              <w:rPr>
                <w:rFonts w:ascii="Times New Roman" w:hAnsi="Times New Roman" w:cs="Times New Roman"/>
                <w:i/>
                <w:sz w:val="20"/>
              </w:rPr>
              <w:t xml:space="preserve">de lege lata </w:t>
            </w:r>
            <w:r w:rsidR="00C46259" w:rsidRPr="000937DC">
              <w:rPr>
                <w:rFonts w:ascii="Times New Roman" w:hAnsi="Times New Roman" w:cs="Times New Roman"/>
                <w:sz w:val="20"/>
              </w:rPr>
              <w:t>z chwilą wydania dokumentu akcji</w:t>
            </w:r>
            <w:r w:rsidR="00DD5A81">
              <w:rPr>
                <w:rFonts w:ascii="Times New Roman" w:hAnsi="Times New Roman" w:cs="Times New Roman"/>
                <w:sz w:val="20"/>
              </w:rPr>
              <w:t>)</w:t>
            </w:r>
            <w:r w:rsidR="00C46259" w:rsidRPr="000937DC">
              <w:rPr>
                <w:rFonts w:ascii="Times New Roman" w:hAnsi="Times New Roman" w:cs="Times New Roman"/>
                <w:sz w:val="20"/>
              </w:rPr>
              <w:t>. Czym innym jest akcja jako prawo udziałowe</w:t>
            </w:r>
            <w:r w:rsidR="001F7E78">
              <w:rPr>
                <w:rFonts w:ascii="Times New Roman" w:hAnsi="Times New Roman" w:cs="Times New Roman"/>
                <w:sz w:val="20"/>
              </w:rPr>
              <w:t>,</w:t>
            </w:r>
            <w:r w:rsidR="00C46259" w:rsidRPr="000937DC">
              <w:rPr>
                <w:rFonts w:ascii="Times New Roman" w:hAnsi="Times New Roman" w:cs="Times New Roman"/>
                <w:sz w:val="20"/>
              </w:rPr>
              <w:t xml:space="preserve"> a czym innym jako papier wartościowy.</w:t>
            </w:r>
          </w:p>
          <w:p w:rsidR="0076112E" w:rsidRPr="000937DC" w:rsidRDefault="0076112E" w:rsidP="0076112E">
            <w:pPr>
              <w:spacing w:after="0" w:line="240" w:lineRule="auto"/>
              <w:jc w:val="both"/>
              <w:rPr>
                <w:rFonts w:ascii="Times New Roman" w:hAnsi="Times New Roman" w:cs="Times New Roman"/>
                <w:sz w:val="20"/>
              </w:rPr>
            </w:pPr>
          </w:p>
          <w:p w:rsidR="00E63FB4" w:rsidRPr="000937DC" w:rsidRDefault="00EE0543" w:rsidP="0076112E">
            <w:pPr>
              <w:spacing w:after="0" w:line="240" w:lineRule="auto"/>
              <w:jc w:val="both"/>
              <w:rPr>
                <w:rFonts w:ascii="Times New Roman" w:hAnsi="Times New Roman" w:cs="Times New Roman"/>
                <w:sz w:val="20"/>
              </w:rPr>
            </w:pPr>
            <w:r>
              <w:rPr>
                <w:rFonts w:ascii="Times New Roman" w:hAnsi="Times New Roman" w:cs="Times New Roman"/>
                <w:sz w:val="20"/>
              </w:rPr>
              <w:t>Uwaga została uwzględniona:</w:t>
            </w:r>
            <w:r w:rsidR="00D11F99">
              <w:rPr>
                <w:rFonts w:ascii="Times New Roman" w:hAnsi="Times New Roman" w:cs="Times New Roman"/>
                <w:sz w:val="20"/>
              </w:rPr>
              <w:t xml:space="preserve"> p</w:t>
            </w:r>
            <w:r w:rsidR="001F7E78">
              <w:rPr>
                <w:rFonts w:ascii="Times New Roman" w:hAnsi="Times New Roman" w:cs="Times New Roman"/>
                <w:sz w:val="20"/>
              </w:rPr>
              <w:t>rojektowany a</w:t>
            </w:r>
            <w:r w:rsidR="002E2CB1" w:rsidRPr="000937DC">
              <w:rPr>
                <w:rFonts w:ascii="Times New Roman" w:hAnsi="Times New Roman" w:cs="Times New Roman"/>
                <w:sz w:val="20"/>
              </w:rPr>
              <w:t>rt. 328</w:t>
            </w:r>
            <w:r w:rsidR="002E2CB1" w:rsidRPr="000937DC">
              <w:rPr>
                <w:rFonts w:ascii="Times New Roman" w:hAnsi="Times New Roman" w:cs="Times New Roman"/>
                <w:sz w:val="20"/>
                <w:vertAlign w:val="superscript"/>
              </w:rPr>
              <w:t>1</w:t>
            </w:r>
            <w:r w:rsidR="002E2CB1" w:rsidRPr="000937DC">
              <w:rPr>
                <w:rFonts w:ascii="Times New Roman" w:hAnsi="Times New Roman" w:cs="Times New Roman"/>
                <w:sz w:val="20"/>
              </w:rPr>
              <w:t xml:space="preserve"> § 2 </w:t>
            </w:r>
            <w:r w:rsidR="00D11F99">
              <w:rPr>
                <w:rFonts w:ascii="Times New Roman" w:hAnsi="Times New Roman" w:cs="Times New Roman"/>
                <w:sz w:val="20"/>
              </w:rPr>
              <w:t>k</w:t>
            </w:r>
            <w:r w:rsidR="001F7E78">
              <w:rPr>
                <w:rFonts w:ascii="Times New Roman" w:hAnsi="Times New Roman" w:cs="Times New Roman"/>
                <w:sz w:val="20"/>
              </w:rPr>
              <w:t>.s.h. zostanie przeredagowany w zaproponowany sposób.</w:t>
            </w:r>
          </w:p>
          <w:p w:rsidR="001F7E78" w:rsidRDefault="001F7E78" w:rsidP="0076112E">
            <w:pPr>
              <w:spacing w:after="0" w:line="240" w:lineRule="auto"/>
              <w:jc w:val="center"/>
              <w:rPr>
                <w:rFonts w:ascii="Times New Roman" w:hAnsi="Times New Roman" w:cs="Times New Roman"/>
                <w:sz w:val="20"/>
              </w:rPr>
            </w:pPr>
          </w:p>
          <w:p w:rsidR="0076112E" w:rsidRDefault="0076112E" w:rsidP="0076112E">
            <w:pPr>
              <w:spacing w:after="0" w:line="240" w:lineRule="auto"/>
              <w:jc w:val="center"/>
              <w:rPr>
                <w:rFonts w:ascii="Times New Roman" w:hAnsi="Times New Roman" w:cs="Times New Roman"/>
                <w:sz w:val="20"/>
              </w:rPr>
            </w:pPr>
          </w:p>
          <w:p w:rsidR="0076112E" w:rsidRDefault="0076112E" w:rsidP="0076112E">
            <w:pPr>
              <w:spacing w:after="0" w:line="240" w:lineRule="auto"/>
              <w:jc w:val="center"/>
              <w:rPr>
                <w:rFonts w:ascii="Times New Roman" w:hAnsi="Times New Roman" w:cs="Times New Roman"/>
                <w:sz w:val="20"/>
              </w:rPr>
            </w:pPr>
          </w:p>
          <w:p w:rsidR="0076112E" w:rsidRDefault="0076112E" w:rsidP="0076112E">
            <w:pPr>
              <w:spacing w:after="0" w:line="240" w:lineRule="auto"/>
              <w:jc w:val="center"/>
              <w:rPr>
                <w:rFonts w:ascii="Times New Roman" w:hAnsi="Times New Roman" w:cs="Times New Roman"/>
                <w:sz w:val="20"/>
              </w:rPr>
            </w:pPr>
          </w:p>
          <w:p w:rsidR="0076112E" w:rsidRDefault="0076112E" w:rsidP="0076112E">
            <w:pPr>
              <w:spacing w:after="0" w:line="240" w:lineRule="auto"/>
              <w:jc w:val="center"/>
              <w:rPr>
                <w:rFonts w:ascii="Times New Roman" w:hAnsi="Times New Roman" w:cs="Times New Roman"/>
                <w:sz w:val="20"/>
              </w:rPr>
            </w:pPr>
          </w:p>
          <w:p w:rsidR="0076112E" w:rsidRDefault="0076112E" w:rsidP="0076112E">
            <w:pPr>
              <w:spacing w:after="0" w:line="240" w:lineRule="auto"/>
              <w:jc w:val="center"/>
              <w:rPr>
                <w:rFonts w:ascii="Times New Roman" w:hAnsi="Times New Roman" w:cs="Times New Roman"/>
                <w:sz w:val="20"/>
              </w:rPr>
            </w:pPr>
          </w:p>
          <w:p w:rsidR="00DD488D" w:rsidRPr="00040B8A" w:rsidRDefault="004A097E" w:rsidP="007B51C7">
            <w:pPr>
              <w:spacing w:after="0" w:line="240" w:lineRule="auto"/>
              <w:jc w:val="both"/>
              <w:rPr>
                <w:rFonts w:ascii="Times New Roman" w:hAnsi="Times New Roman" w:cs="Times New Roman"/>
                <w:sz w:val="20"/>
              </w:rPr>
            </w:pPr>
            <w:r w:rsidRPr="00040B8A">
              <w:rPr>
                <w:rFonts w:ascii="Times New Roman" w:hAnsi="Times New Roman" w:cs="Times New Roman"/>
                <w:sz w:val="20"/>
              </w:rPr>
              <w:t>Uwaga została uwzględniona:</w:t>
            </w:r>
            <w:r w:rsidR="006730F6" w:rsidRPr="00040B8A">
              <w:rPr>
                <w:rFonts w:ascii="Times New Roman" w:hAnsi="Times New Roman" w:cs="Times New Roman"/>
                <w:sz w:val="20"/>
              </w:rPr>
              <w:t xml:space="preserve"> </w:t>
            </w:r>
            <w:r w:rsidR="003D6725" w:rsidRPr="00040B8A">
              <w:rPr>
                <w:rFonts w:ascii="Times New Roman" w:hAnsi="Times New Roman" w:cs="Times New Roman"/>
                <w:sz w:val="20"/>
              </w:rPr>
              <w:t xml:space="preserve">§ 3 projektowanego przepisu zostanie </w:t>
            </w:r>
            <w:r w:rsidR="007B51C7" w:rsidRPr="00040B8A">
              <w:rPr>
                <w:rFonts w:ascii="Times New Roman" w:hAnsi="Times New Roman" w:cs="Times New Roman"/>
                <w:sz w:val="20"/>
              </w:rPr>
              <w:t>uzupełniony</w:t>
            </w:r>
            <w:r w:rsidR="006730F6" w:rsidRPr="00040B8A">
              <w:rPr>
                <w:rFonts w:ascii="Times New Roman" w:hAnsi="Times New Roman" w:cs="Times New Roman"/>
                <w:sz w:val="20"/>
              </w:rPr>
              <w:t xml:space="preserve"> o drugie zdanie, w którym uprawnienie do wyboru podmiotu prowadzącego </w:t>
            </w:r>
            <w:r w:rsidR="007B51C7" w:rsidRPr="00040B8A">
              <w:rPr>
                <w:rFonts w:ascii="Times New Roman" w:hAnsi="Times New Roman" w:cs="Times New Roman"/>
                <w:sz w:val="20"/>
              </w:rPr>
              <w:t>rejestr</w:t>
            </w:r>
            <w:r w:rsidR="006730F6" w:rsidRPr="00040B8A">
              <w:rPr>
                <w:rFonts w:ascii="Times New Roman" w:hAnsi="Times New Roman" w:cs="Times New Roman"/>
                <w:sz w:val="20"/>
              </w:rPr>
              <w:t xml:space="preserve"> przed </w:t>
            </w:r>
            <w:r w:rsidR="007B51C7" w:rsidRPr="00040B8A">
              <w:rPr>
                <w:rFonts w:ascii="Times New Roman" w:hAnsi="Times New Roman" w:cs="Times New Roman"/>
                <w:sz w:val="20"/>
              </w:rPr>
              <w:t>zarejestrowaniem</w:t>
            </w:r>
            <w:r w:rsidR="006730F6" w:rsidRPr="00040B8A">
              <w:rPr>
                <w:rFonts w:ascii="Times New Roman" w:hAnsi="Times New Roman" w:cs="Times New Roman"/>
                <w:sz w:val="20"/>
              </w:rPr>
              <w:t xml:space="preserve"> s</w:t>
            </w:r>
            <w:r w:rsidR="007B51C7" w:rsidRPr="00040B8A">
              <w:rPr>
                <w:rFonts w:ascii="Times New Roman" w:hAnsi="Times New Roman" w:cs="Times New Roman"/>
                <w:sz w:val="20"/>
              </w:rPr>
              <w:t>p</w:t>
            </w:r>
            <w:r w:rsidR="006730F6" w:rsidRPr="00040B8A">
              <w:rPr>
                <w:rFonts w:ascii="Times New Roman" w:hAnsi="Times New Roman" w:cs="Times New Roman"/>
                <w:sz w:val="20"/>
              </w:rPr>
              <w:t>ółki</w:t>
            </w:r>
            <w:r w:rsidR="007B51C7" w:rsidRPr="00040B8A">
              <w:rPr>
                <w:rFonts w:ascii="Times New Roman" w:hAnsi="Times New Roman" w:cs="Times New Roman"/>
                <w:sz w:val="20"/>
              </w:rPr>
              <w:t xml:space="preserve"> zostanie</w:t>
            </w:r>
            <w:r w:rsidR="006730F6" w:rsidRPr="00040B8A">
              <w:rPr>
                <w:rFonts w:ascii="Times New Roman" w:hAnsi="Times New Roman" w:cs="Times New Roman"/>
                <w:sz w:val="20"/>
              </w:rPr>
              <w:t xml:space="preserve"> </w:t>
            </w:r>
            <w:r w:rsidR="007B51C7" w:rsidRPr="00040B8A">
              <w:rPr>
                <w:rFonts w:ascii="Times New Roman" w:hAnsi="Times New Roman" w:cs="Times New Roman"/>
                <w:sz w:val="20"/>
              </w:rPr>
              <w:t>przyznane</w:t>
            </w:r>
            <w:r w:rsidR="006730F6" w:rsidRPr="00040B8A">
              <w:rPr>
                <w:rFonts w:ascii="Times New Roman" w:hAnsi="Times New Roman" w:cs="Times New Roman"/>
                <w:sz w:val="20"/>
              </w:rPr>
              <w:t xml:space="preserve"> założycielom.</w:t>
            </w:r>
          </w:p>
          <w:p w:rsidR="007B51C7" w:rsidRPr="007B51C7" w:rsidRDefault="007B51C7" w:rsidP="007B51C7">
            <w:pPr>
              <w:spacing w:after="0" w:line="240" w:lineRule="auto"/>
              <w:jc w:val="both"/>
              <w:rPr>
                <w:rFonts w:ascii="Times New Roman" w:hAnsi="Times New Roman" w:cs="Times New Roman"/>
                <w:color w:val="0070C0"/>
                <w:sz w:val="20"/>
              </w:rPr>
            </w:pPr>
          </w:p>
        </w:tc>
      </w:tr>
      <w:tr w:rsidR="000A50DC" w:rsidRPr="000937DC" w:rsidTr="000A50DC">
        <w:tc>
          <w:tcPr>
            <w:tcW w:w="572" w:type="dxa"/>
          </w:tcPr>
          <w:p w:rsidR="00E63FB4" w:rsidRPr="000937DC" w:rsidRDefault="00D5628E" w:rsidP="0039053F">
            <w:pPr>
              <w:rPr>
                <w:rFonts w:ascii="Times New Roman" w:hAnsi="Times New Roman" w:cs="Times New Roman"/>
                <w:sz w:val="20"/>
              </w:rPr>
            </w:pPr>
            <w:r w:rsidRPr="000937DC">
              <w:rPr>
                <w:rFonts w:ascii="Times New Roman" w:hAnsi="Times New Roman" w:cs="Times New Roman"/>
                <w:sz w:val="20"/>
              </w:rPr>
              <w:t>14.</w:t>
            </w:r>
          </w:p>
        </w:tc>
        <w:tc>
          <w:tcPr>
            <w:tcW w:w="2193" w:type="dxa"/>
            <w:gridSpan w:val="2"/>
            <w:vMerge/>
          </w:tcPr>
          <w:p w:rsidR="00E63FB4" w:rsidRPr="000937DC" w:rsidRDefault="00E63FB4" w:rsidP="0039053F">
            <w:pPr>
              <w:jc w:val="center"/>
              <w:rPr>
                <w:rFonts w:ascii="Times New Roman" w:hAnsi="Times New Roman" w:cs="Times New Roman"/>
                <w:b/>
                <w:sz w:val="20"/>
              </w:rPr>
            </w:pP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Proponujemy doprecyzowanie tego przepisu poprzez wskazanie, że dotyczy on akcji zdematerializowanych na podstawie przepisów K</w:t>
            </w:r>
            <w:ins w:id="3" w:author="Ryng Andrzej  (DL)" w:date="2018-01-04T09:57:00Z">
              <w:r w:rsidR="003F2ACE">
                <w:rPr>
                  <w:rFonts w:ascii="Times New Roman" w:hAnsi="Times New Roman" w:cs="Times New Roman"/>
                  <w:sz w:val="20"/>
                </w:rPr>
                <w:t>.</w:t>
              </w:r>
            </w:ins>
            <w:r w:rsidRPr="000937DC">
              <w:rPr>
                <w:rFonts w:ascii="Times New Roman" w:hAnsi="Times New Roman" w:cs="Times New Roman"/>
                <w:sz w:val="20"/>
              </w:rPr>
              <w:t xml:space="preserve">s.h. </w:t>
            </w:r>
          </w:p>
          <w:p w:rsidR="00E63FB4" w:rsidRPr="000937DC" w:rsidRDefault="00E63FB4" w:rsidP="0039053F">
            <w:pPr>
              <w:spacing w:after="0" w:line="240" w:lineRule="auto"/>
              <w:jc w:val="both"/>
              <w:rPr>
                <w:rFonts w:ascii="Times New Roman" w:hAnsi="Times New Roman" w:cs="Times New Roman"/>
                <w:sz w:val="20"/>
              </w:rPr>
            </w:pP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Akcje zdematerializowane na podstawie przepisów ustawy o obrocie instrumentami finansowymi nie muszą bowiem, a nawet nie powinny być jednocześnie rejestrowane w rejestrze akcjonariuszy:</w:t>
            </w:r>
          </w:p>
          <w:p w:rsidR="00E63FB4" w:rsidRPr="000937DC" w:rsidRDefault="00E63FB4" w:rsidP="0039053F">
            <w:pPr>
              <w:spacing w:after="0" w:line="240" w:lineRule="auto"/>
              <w:jc w:val="both"/>
              <w:rPr>
                <w:rFonts w:ascii="Times New Roman" w:hAnsi="Times New Roman" w:cs="Times New Roman"/>
                <w:sz w:val="20"/>
              </w:rPr>
            </w:pP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bCs/>
                <w:sz w:val="20"/>
              </w:rPr>
              <w:t>„</w:t>
            </w:r>
            <w:r w:rsidRPr="000937DC">
              <w:rPr>
                <w:rFonts w:ascii="Times New Roman" w:hAnsi="Times New Roman" w:cs="Times New Roman"/>
                <w:bCs/>
                <w:i/>
                <w:sz w:val="20"/>
              </w:rPr>
              <w:t>Art. 328</w:t>
            </w:r>
            <w:r w:rsidRPr="000937DC">
              <w:rPr>
                <w:rFonts w:ascii="Times New Roman" w:hAnsi="Times New Roman" w:cs="Times New Roman"/>
                <w:bCs/>
                <w:i/>
                <w:sz w:val="20"/>
                <w:vertAlign w:val="superscript"/>
              </w:rPr>
              <w:t>1</w:t>
            </w:r>
            <w:r w:rsidRPr="000937DC">
              <w:rPr>
                <w:rFonts w:ascii="Times New Roman" w:hAnsi="Times New Roman" w:cs="Times New Roman"/>
                <w:bCs/>
                <w:i/>
                <w:sz w:val="20"/>
              </w:rPr>
              <w:t xml:space="preserve"> </w:t>
            </w:r>
            <w:r w:rsidRPr="000937DC">
              <w:rPr>
                <w:rFonts w:ascii="Times New Roman" w:hAnsi="Times New Roman" w:cs="Times New Roman"/>
                <w:i/>
                <w:sz w:val="20"/>
              </w:rPr>
              <w:t xml:space="preserve">§ 1. Akcje zdematerializowane </w:t>
            </w:r>
            <w:r w:rsidRPr="000937DC">
              <w:rPr>
                <w:rFonts w:ascii="Times New Roman" w:hAnsi="Times New Roman" w:cs="Times New Roman"/>
                <w:i/>
                <w:sz w:val="20"/>
                <w:u w:val="single"/>
              </w:rPr>
              <w:t>na podstawie przepisów kodeksu</w:t>
            </w:r>
            <w:r w:rsidRPr="000937DC">
              <w:rPr>
                <w:rFonts w:ascii="Times New Roman" w:hAnsi="Times New Roman" w:cs="Times New Roman"/>
                <w:i/>
                <w:sz w:val="20"/>
              </w:rPr>
              <w:t xml:space="preserve"> podlegają zarejestrowaniu w rejestrze akcjonariuszy prowadzonym w postaci elektronicznej (rejestr akcjonariuszy).”.</w:t>
            </w:r>
          </w:p>
          <w:p w:rsidR="00E63FB4" w:rsidRPr="000937DC" w:rsidRDefault="00E63FB4" w:rsidP="0039053F">
            <w:pPr>
              <w:spacing w:after="0" w:line="240" w:lineRule="auto"/>
              <w:jc w:val="both"/>
              <w:rPr>
                <w:rFonts w:ascii="Times New Roman" w:hAnsi="Times New Roman" w:cs="Times New Roman"/>
                <w:sz w:val="20"/>
              </w:rPr>
            </w:pPr>
          </w:p>
        </w:tc>
        <w:tc>
          <w:tcPr>
            <w:tcW w:w="4733" w:type="dxa"/>
          </w:tcPr>
          <w:p w:rsidR="00E63FB4" w:rsidRDefault="003B026B" w:rsidP="00E510AD">
            <w:pPr>
              <w:jc w:val="both"/>
              <w:rPr>
                <w:rFonts w:ascii="Times New Roman" w:hAnsi="Times New Roman" w:cs="Times New Roman"/>
                <w:sz w:val="20"/>
              </w:rPr>
            </w:pPr>
            <w:r>
              <w:rPr>
                <w:rFonts w:ascii="Times New Roman" w:hAnsi="Times New Roman" w:cs="Times New Roman"/>
                <w:sz w:val="20"/>
              </w:rPr>
              <w:t>Uwaga został</w:t>
            </w:r>
            <w:r w:rsidR="00D036E4">
              <w:rPr>
                <w:rFonts w:ascii="Times New Roman" w:hAnsi="Times New Roman" w:cs="Times New Roman"/>
                <w:sz w:val="20"/>
              </w:rPr>
              <w:t>a</w:t>
            </w:r>
            <w:r>
              <w:rPr>
                <w:rFonts w:ascii="Times New Roman" w:hAnsi="Times New Roman" w:cs="Times New Roman"/>
                <w:sz w:val="20"/>
              </w:rPr>
              <w:t xml:space="preserve"> wycofana.</w:t>
            </w:r>
          </w:p>
          <w:p w:rsidR="00040B8A" w:rsidRDefault="00040B8A" w:rsidP="00E510AD">
            <w:pPr>
              <w:jc w:val="both"/>
              <w:rPr>
                <w:rFonts w:ascii="Times New Roman" w:hAnsi="Times New Roman" w:cs="Times New Roman"/>
                <w:sz w:val="20"/>
              </w:rPr>
            </w:pPr>
          </w:p>
          <w:p w:rsidR="003B026B" w:rsidRPr="003B026B" w:rsidRDefault="003B026B" w:rsidP="003F2ACE">
            <w:pPr>
              <w:spacing w:line="240" w:lineRule="auto"/>
              <w:jc w:val="both"/>
              <w:rPr>
                <w:rFonts w:ascii="Times New Roman" w:hAnsi="Times New Roman" w:cs="Times New Roman"/>
                <w:sz w:val="20"/>
              </w:rPr>
            </w:pPr>
            <w:r>
              <w:rPr>
                <w:rFonts w:ascii="Times New Roman" w:hAnsi="Times New Roman" w:cs="Times New Roman"/>
                <w:sz w:val="20"/>
              </w:rPr>
              <w:t>Niezależnie od tego, przepis art.</w:t>
            </w:r>
            <w:r w:rsidRPr="003B026B">
              <w:rPr>
                <w:rFonts w:ascii="Times New Roman" w:hAnsi="Times New Roman" w:cs="Times New Roman"/>
                <w:sz w:val="20"/>
              </w:rPr>
              <w:t xml:space="preserve"> 328</w:t>
            </w:r>
            <w:r w:rsidRPr="003B026B">
              <w:rPr>
                <w:rFonts w:ascii="Times New Roman" w:hAnsi="Times New Roman" w:cs="Times New Roman"/>
                <w:sz w:val="20"/>
                <w:vertAlign w:val="superscript"/>
              </w:rPr>
              <w:t>1</w:t>
            </w:r>
            <w:r>
              <w:rPr>
                <w:rFonts w:ascii="Times New Roman" w:hAnsi="Times New Roman" w:cs="Times New Roman"/>
                <w:sz w:val="20"/>
              </w:rPr>
              <w:t xml:space="preserve"> § 1 k.s</w:t>
            </w:r>
            <w:r w:rsidR="00CD5106">
              <w:rPr>
                <w:rFonts w:ascii="Times New Roman" w:hAnsi="Times New Roman" w:cs="Times New Roman"/>
                <w:sz w:val="20"/>
              </w:rPr>
              <w:t>.</w:t>
            </w:r>
            <w:r>
              <w:rPr>
                <w:rFonts w:ascii="Times New Roman" w:hAnsi="Times New Roman" w:cs="Times New Roman"/>
                <w:sz w:val="20"/>
              </w:rPr>
              <w:t xml:space="preserve">h. został odpowiednio przeformułowany, tak aby nie było wątpliwości, że nie dotyczy on spółki publicznej. </w:t>
            </w:r>
            <w:r>
              <w:t xml:space="preserve"> </w:t>
            </w:r>
          </w:p>
        </w:tc>
      </w:tr>
      <w:tr w:rsidR="000A50DC" w:rsidRPr="000937DC" w:rsidTr="000A50DC">
        <w:tc>
          <w:tcPr>
            <w:tcW w:w="572" w:type="dxa"/>
          </w:tcPr>
          <w:p w:rsidR="00E63FB4" w:rsidRPr="000937DC" w:rsidRDefault="00D5628E" w:rsidP="0039053F">
            <w:pPr>
              <w:rPr>
                <w:rFonts w:ascii="Times New Roman" w:hAnsi="Times New Roman" w:cs="Times New Roman"/>
                <w:sz w:val="20"/>
              </w:rPr>
            </w:pPr>
            <w:r w:rsidRPr="000937DC">
              <w:rPr>
                <w:rFonts w:ascii="Times New Roman" w:hAnsi="Times New Roman" w:cs="Times New Roman"/>
                <w:sz w:val="20"/>
              </w:rPr>
              <w:t>15.</w:t>
            </w:r>
          </w:p>
        </w:tc>
        <w:tc>
          <w:tcPr>
            <w:tcW w:w="2193" w:type="dxa"/>
            <w:gridSpan w:val="2"/>
            <w:vMerge/>
          </w:tcPr>
          <w:p w:rsidR="00E63FB4" w:rsidRPr="000937DC" w:rsidRDefault="00E63FB4" w:rsidP="0039053F">
            <w:pPr>
              <w:jc w:val="center"/>
              <w:rPr>
                <w:rFonts w:ascii="Times New Roman" w:hAnsi="Times New Roman" w:cs="Times New Roman"/>
                <w:b/>
                <w:sz w:val="20"/>
              </w:rPr>
            </w:pP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Rada Banków Depozytariuszy</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Art. 328</w:t>
            </w:r>
            <w:r w:rsidRPr="000937DC">
              <w:rPr>
                <w:rFonts w:ascii="Times New Roman" w:hAnsi="Times New Roman" w:cs="Times New Roman"/>
                <w:sz w:val="20"/>
                <w:vertAlign w:val="superscript"/>
              </w:rPr>
              <w:t xml:space="preserve">1 </w:t>
            </w:r>
            <w:r w:rsidRPr="000937DC">
              <w:rPr>
                <w:rFonts w:ascii="Times New Roman" w:hAnsi="Times New Roman" w:cs="Times New Roman"/>
                <w:sz w:val="20"/>
              </w:rPr>
              <w:t>§ 2</w:t>
            </w:r>
            <w:r w:rsidRPr="000937DC">
              <w:rPr>
                <w:rFonts w:ascii="Times New Roman" w:hAnsi="Times New Roman" w:cs="Times New Roman"/>
                <w:b/>
                <w:sz w:val="20"/>
              </w:rPr>
              <w:t xml:space="preserve"> - </w:t>
            </w:r>
            <w:r w:rsidRPr="000937DC">
              <w:rPr>
                <w:rFonts w:ascii="Times New Roman" w:hAnsi="Times New Roman" w:cs="Times New Roman"/>
                <w:sz w:val="20"/>
              </w:rPr>
              <w:t>proponowana treść uniemożliwia prowadzenie rejestru akcjonariuszy w postaci rozproszonej bazy danych (DLT). Tego rodzaju rozwiązanie może być utrzymywane przez konsorcjum podmiotów. Jeśli takie konsorcjum dla potrzeb prowadzenia rejestrów akcjonariuszy powołałoby podmiot celowy, to problematyczny byłby wymóg posiadania uprawnienia do prowadzenia rachunków papierów wartościowych.</w:t>
            </w:r>
          </w:p>
          <w:p w:rsidR="00E63FB4" w:rsidRPr="000937DC" w:rsidRDefault="00E63FB4" w:rsidP="0039053F">
            <w:pPr>
              <w:spacing w:after="0" w:line="240" w:lineRule="auto"/>
              <w:jc w:val="both"/>
              <w:rPr>
                <w:rFonts w:ascii="Times New Roman" w:hAnsi="Times New Roman" w:cs="Times New Roman"/>
                <w:i/>
                <w:sz w:val="20"/>
              </w:rPr>
            </w:pPr>
            <w:r w:rsidRPr="000937DC">
              <w:rPr>
                <w:rFonts w:ascii="Times New Roman" w:hAnsi="Times New Roman" w:cs="Times New Roman"/>
                <w:sz w:val="20"/>
                <w:u w:val="single"/>
              </w:rPr>
              <w:t>Proponowane rozwiązanie</w:t>
            </w:r>
            <w:r w:rsidRPr="000937DC">
              <w:rPr>
                <w:rFonts w:ascii="Times New Roman" w:hAnsi="Times New Roman" w:cs="Times New Roman"/>
                <w:sz w:val="20"/>
              </w:rPr>
              <w:t>: w §</w:t>
            </w:r>
            <w:r w:rsidR="007D530D" w:rsidRPr="000937DC">
              <w:rPr>
                <w:rFonts w:ascii="Times New Roman" w:hAnsi="Times New Roman" w:cs="Times New Roman"/>
                <w:sz w:val="20"/>
              </w:rPr>
              <w:t xml:space="preserve"> </w:t>
            </w:r>
            <w:r w:rsidRPr="000937DC">
              <w:rPr>
                <w:rFonts w:ascii="Times New Roman" w:hAnsi="Times New Roman" w:cs="Times New Roman"/>
                <w:sz w:val="20"/>
              </w:rPr>
              <w:t xml:space="preserve">2 {…} </w:t>
            </w:r>
            <w:r w:rsidRPr="000937DC">
              <w:rPr>
                <w:rFonts w:ascii="Times New Roman" w:hAnsi="Times New Roman" w:cs="Times New Roman"/>
                <w:i/>
                <w:sz w:val="20"/>
              </w:rPr>
              <w:t>Podmiot lub podmioty uprawniony(e) do prowadzenia  rachunków papierów wartościowych może powierzyć w drodze umowy wykonywanie czynności związanych z prowadzeniem rejestru akcjonariuszy innemu podmiotowi. W takim przypadku wymóg posiadania uprawnienia do prowadzenia rachunków  papierów wartościowych  przez ten podmiot uważa się za spełniony.</w:t>
            </w:r>
          </w:p>
          <w:p w:rsidR="00E63FB4" w:rsidRDefault="00E63FB4" w:rsidP="0039053F">
            <w:pPr>
              <w:spacing w:after="0" w:line="240" w:lineRule="auto"/>
              <w:jc w:val="both"/>
              <w:rPr>
                <w:rFonts w:ascii="Times New Roman" w:hAnsi="Times New Roman" w:cs="Times New Roman"/>
                <w:sz w:val="20"/>
              </w:rPr>
            </w:pPr>
          </w:p>
          <w:p w:rsidR="00DB65F9" w:rsidRPr="000937DC" w:rsidRDefault="00DB65F9" w:rsidP="0039053F">
            <w:pPr>
              <w:spacing w:after="0" w:line="240" w:lineRule="auto"/>
              <w:jc w:val="both"/>
              <w:rPr>
                <w:rFonts w:ascii="Times New Roman" w:hAnsi="Times New Roman" w:cs="Times New Roman"/>
                <w:sz w:val="20"/>
              </w:rPr>
            </w:pP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Art. 328</w:t>
            </w:r>
            <w:r w:rsidRPr="000937DC">
              <w:rPr>
                <w:rFonts w:ascii="Times New Roman" w:hAnsi="Times New Roman" w:cs="Times New Roman"/>
                <w:sz w:val="20"/>
                <w:vertAlign w:val="superscript"/>
              </w:rPr>
              <w:t xml:space="preserve">1 </w:t>
            </w:r>
            <w:r w:rsidRPr="000937DC">
              <w:rPr>
                <w:rFonts w:ascii="Times New Roman" w:hAnsi="Times New Roman" w:cs="Times New Roman"/>
                <w:sz w:val="20"/>
              </w:rPr>
              <w:t xml:space="preserve">§ </w:t>
            </w:r>
            <w:r w:rsidR="00424E53" w:rsidRPr="000937DC">
              <w:rPr>
                <w:rFonts w:ascii="Times New Roman" w:hAnsi="Times New Roman" w:cs="Times New Roman"/>
                <w:sz w:val="20"/>
              </w:rPr>
              <w:t xml:space="preserve">3 K.s.h. </w:t>
            </w:r>
            <w:r w:rsidRPr="000937DC">
              <w:rPr>
                <w:rFonts w:ascii="Times New Roman" w:hAnsi="Times New Roman" w:cs="Times New Roman"/>
                <w:b/>
                <w:sz w:val="20"/>
              </w:rPr>
              <w:t xml:space="preserve">- </w:t>
            </w:r>
            <w:r w:rsidRPr="000937DC">
              <w:rPr>
                <w:rFonts w:ascii="Times New Roman" w:hAnsi="Times New Roman" w:cs="Times New Roman"/>
                <w:sz w:val="20"/>
              </w:rPr>
              <w:t xml:space="preserve">wymóg uchwały WZA wydaje się być nadmiarowy, a w sytuacji potrzeby szybkiej zmiany podmiotu prowadzącego rejestr (np. w przypadku zaprzestania działalności przez dotychczasowy podmiot albo utraty uprawnień wymaganych do prowadzenia rejestru akcjonariuszy). </w:t>
            </w:r>
          </w:p>
          <w:p w:rsidR="00DB65F9"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Proponujemy powierzenie tej kompetencji zarządowi spółki, przy czym informacja o podmiocie prowadzącym rejestr powinna być dostępna na stronie internetowej Spółki (o której mowa w art.</w:t>
            </w:r>
            <w:r w:rsidR="00424E53" w:rsidRPr="000937DC">
              <w:rPr>
                <w:rFonts w:ascii="Times New Roman" w:hAnsi="Times New Roman" w:cs="Times New Roman"/>
                <w:sz w:val="20"/>
              </w:rPr>
              <w:t xml:space="preserve"> </w:t>
            </w:r>
            <w:r w:rsidRPr="000937DC">
              <w:rPr>
                <w:rFonts w:ascii="Times New Roman" w:hAnsi="Times New Roman" w:cs="Times New Roman"/>
                <w:sz w:val="20"/>
              </w:rPr>
              <w:t xml:space="preserve">5 § 5). </w:t>
            </w:r>
          </w:p>
          <w:p w:rsidR="00DB65F9" w:rsidRDefault="00DB65F9" w:rsidP="0039053F">
            <w:pPr>
              <w:spacing w:after="0" w:line="240" w:lineRule="auto"/>
              <w:jc w:val="both"/>
              <w:rPr>
                <w:rFonts w:ascii="Times New Roman" w:hAnsi="Times New Roman" w:cs="Times New Roman"/>
                <w:sz w:val="20"/>
              </w:rPr>
            </w:pP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Ponadto, ustawa powinna określać tryb rozwiązywania umowy o prowadzenie rejestru akcjonariuszy.</w:t>
            </w:r>
          </w:p>
        </w:tc>
        <w:tc>
          <w:tcPr>
            <w:tcW w:w="4733" w:type="dxa"/>
          </w:tcPr>
          <w:p w:rsidR="000A0368" w:rsidRPr="00D036E4" w:rsidRDefault="00FD63BB" w:rsidP="0075189E">
            <w:pPr>
              <w:spacing w:line="240" w:lineRule="auto"/>
              <w:jc w:val="both"/>
              <w:rPr>
                <w:rFonts w:ascii="Times New Roman" w:hAnsi="Times New Roman" w:cs="Times New Roman"/>
                <w:sz w:val="20"/>
              </w:rPr>
            </w:pPr>
            <w:r>
              <w:rPr>
                <w:rFonts w:ascii="Times New Roman" w:hAnsi="Times New Roman" w:cs="Times New Roman"/>
                <w:sz w:val="20"/>
              </w:rPr>
              <w:t>Wskazano, że</w:t>
            </w:r>
            <w:r w:rsidR="00134350">
              <w:rPr>
                <w:rFonts w:ascii="Times New Roman" w:hAnsi="Times New Roman" w:cs="Times New Roman"/>
                <w:sz w:val="20"/>
              </w:rPr>
              <w:t xml:space="preserve"> </w:t>
            </w:r>
            <w:r w:rsidR="004713CA">
              <w:rPr>
                <w:rFonts w:ascii="Times New Roman" w:hAnsi="Times New Roman" w:cs="Times New Roman"/>
                <w:sz w:val="20"/>
              </w:rPr>
              <w:t xml:space="preserve">nie ma potrzeby tworzenia tak skomplikowanych struktur </w:t>
            </w:r>
            <w:r w:rsidR="0075189E">
              <w:rPr>
                <w:rFonts w:ascii="Times New Roman" w:hAnsi="Times New Roman" w:cs="Times New Roman"/>
                <w:sz w:val="20"/>
              </w:rPr>
              <w:t>organizacyjnych dla celów prowadzenia rejestru akcjonariuszy w spółkach niepublicznych.</w:t>
            </w:r>
          </w:p>
          <w:p w:rsidR="00D4197B" w:rsidRPr="000937DC" w:rsidRDefault="00D4197B" w:rsidP="00A847D0">
            <w:pPr>
              <w:spacing w:after="0" w:line="240" w:lineRule="auto"/>
              <w:jc w:val="center"/>
              <w:rPr>
                <w:rFonts w:ascii="Times New Roman" w:hAnsi="Times New Roman" w:cs="Times New Roman"/>
                <w:sz w:val="20"/>
              </w:rPr>
            </w:pPr>
          </w:p>
          <w:p w:rsidR="00D4197B" w:rsidRDefault="00D4197B" w:rsidP="00A847D0">
            <w:pPr>
              <w:spacing w:after="0" w:line="240" w:lineRule="auto"/>
              <w:jc w:val="center"/>
              <w:rPr>
                <w:rFonts w:ascii="Times New Roman" w:hAnsi="Times New Roman" w:cs="Times New Roman"/>
                <w:sz w:val="20"/>
              </w:rPr>
            </w:pPr>
          </w:p>
          <w:p w:rsidR="00A847D0" w:rsidRDefault="00A847D0" w:rsidP="00A847D0">
            <w:pPr>
              <w:spacing w:after="0" w:line="240" w:lineRule="auto"/>
              <w:jc w:val="center"/>
              <w:rPr>
                <w:rFonts w:ascii="Times New Roman" w:hAnsi="Times New Roman" w:cs="Times New Roman"/>
                <w:sz w:val="20"/>
              </w:rPr>
            </w:pPr>
          </w:p>
          <w:p w:rsidR="00A847D0" w:rsidRDefault="00A847D0" w:rsidP="00A847D0">
            <w:pPr>
              <w:spacing w:after="0" w:line="240" w:lineRule="auto"/>
              <w:jc w:val="center"/>
              <w:rPr>
                <w:rFonts w:ascii="Times New Roman" w:hAnsi="Times New Roman" w:cs="Times New Roman"/>
                <w:sz w:val="20"/>
              </w:rPr>
            </w:pPr>
          </w:p>
          <w:p w:rsidR="00A847D0" w:rsidRPr="000937DC" w:rsidRDefault="00A847D0" w:rsidP="00A847D0">
            <w:pPr>
              <w:spacing w:after="0" w:line="240" w:lineRule="auto"/>
              <w:jc w:val="center"/>
              <w:rPr>
                <w:rFonts w:ascii="Times New Roman" w:hAnsi="Times New Roman" w:cs="Times New Roman"/>
                <w:sz w:val="20"/>
              </w:rPr>
            </w:pPr>
          </w:p>
          <w:p w:rsidR="00D4197B" w:rsidRPr="000937DC" w:rsidRDefault="00D4197B" w:rsidP="00A847D0">
            <w:pPr>
              <w:spacing w:after="0" w:line="240" w:lineRule="auto"/>
              <w:jc w:val="center"/>
              <w:rPr>
                <w:rFonts w:ascii="Times New Roman" w:hAnsi="Times New Roman" w:cs="Times New Roman"/>
                <w:sz w:val="20"/>
              </w:rPr>
            </w:pPr>
          </w:p>
          <w:p w:rsidR="00A847D0" w:rsidRDefault="00A847D0" w:rsidP="00A847D0">
            <w:pPr>
              <w:spacing w:after="0" w:line="240" w:lineRule="auto"/>
              <w:jc w:val="both"/>
              <w:rPr>
                <w:rFonts w:ascii="Times New Roman" w:hAnsi="Times New Roman" w:cs="Times New Roman"/>
                <w:sz w:val="20"/>
              </w:rPr>
            </w:pPr>
          </w:p>
          <w:p w:rsidR="00696502" w:rsidRDefault="00696502" w:rsidP="00A847D0">
            <w:pPr>
              <w:spacing w:after="0" w:line="240" w:lineRule="auto"/>
              <w:jc w:val="both"/>
              <w:rPr>
                <w:rFonts w:ascii="Times New Roman" w:hAnsi="Times New Roman" w:cs="Times New Roman"/>
                <w:sz w:val="20"/>
              </w:rPr>
            </w:pPr>
          </w:p>
          <w:p w:rsidR="000D77E2" w:rsidRDefault="000D77E2" w:rsidP="00A847D0">
            <w:pPr>
              <w:spacing w:after="0" w:line="240" w:lineRule="auto"/>
              <w:jc w:val="both"/>
              <w:rPr>
                <w:rFonts w:ascii="Times New Roman" w:hAnsi="Times New Roman" w:cs="Times New Roman"/>
                <w:sz w:val="20"/>
              </w:rPr>
            </w:pPr>
          </w:p>
          <w:p w:rsidR="000D77E2" w:rsidRDefault="000D77E2" w:rsidP="00A847D0">
            <w:pPr>
              <w:spacing w:after="0" w:line="240" w:lineRule="auto"/>
              <w:jc w:val="both"/>
              <w:rPr>
                <w:rFonts w:ascii="Times New Roman" w:hAnsi="Times New Roman" w:cs="Times New Roman"/>
                <w:sz w:val="20"/>
              </w:rPr>
            </w:pPr>
          </w:p>
          <w:p w:rsidR="000D77E2" w:rsidRDefault="000D77E2" w:rsidP="00A847D0">
            <w:pPr>
              <w:spacing w:after="0" w:line="240" w:lineRule="auto"/>
              <w:jc w:val="both"/>
              <w:rPr>
                <w:rFonts w:ascii="Times New Roman" w:hAnsi="Times New Roman" w:cs="Times New Roman"/>
                <w:sz w:val="20"/>
              </w:rPr>
            </w:pPr>
          </w:p>
          <w:p w:rsidR="00A847D0" w:rsidRDefault="00FD63BB" w:rsidP="00A847D0">
            <w:pPr>
              <w:spacing w:after="0" w:line="240" w:lineRule="auto"/>
              <w:jc w:val="both"/>
              <w:rPr>
                <w:rFonts w:ascii="Times New Roman" w:hAnsi="Times New Roman" w:cs="Times New Roman"/>
                <w:sz w:val="20"/>
              </w:rPr>
            </w:pPr>
            <w:r>
              <w:rPr>
                <w:rFonts w:ascii="Times New Roman" w:hAnsi="Times New Roman" w:cs="Times New Roman"/>
                <w:sz w:val="20"/>
              </w:rPr>
              <w:t>Wyjaśniono, że decyzja</w:t>
            </w:r>
            <w:r w:rsidR="00DB65F9">
              <w:rPr>
                <w:rFonts w:ascii="Times New Roman" w:hAnsi="Times New Roman" w:cs="Times New Roman"/>
                <w:sz w:val="20"/>
              </w:rPr>
              <w:t xml:space="preserve"> o wyborze podmiotu prowadzącego rejestr akcjonariuszy jest decyzją niezwykle istotną dla spółki i jako taka</w:t>
            </w:r>
            <w:r w:rsidR="00040B8A">
              <w:rPr>
                <w:rFonts w:ascii="Times New Roman" w:hAnsi="Times New Roman" w:cs="Times New Roman"/>
                <w:sz w:val="20"/>
              </w:rPr>
              <w:t xml:space="preserve"> nie powinna być podejmowana</w:t>
            </w:r>
            <w:r w:rsidR="009208ED">
              <w:rPr>
                <w:rFonts w:ascii="Times New Roman" w:hAnsi="Times New Roman" w:cs="Times New Roman"/>
                <w:sz w:val="20"/>
              </w:rPr>
              <w:t xml:space="preserve"> przez zarząd</w:t>
            </w:r>
            <w:r>
              <w:rPr>
                <w:rFonts w:ascii="Times New Roman" w:hAnsi="Times New Roman" w:cs="Times New Roman"/>
                <w:sz w:val="20"/>
              </w:rPr>
              <w:t>.</w:t>
            </w:r>
          </w:p>
          <w:p w:rsidR="00A847D0" w:rsidRDefault="00A847D0" w:rsidP="00A847D0">
            <w:pPr>
              <w:spacing w:after="0" w:line="240" w:lineRule="auto"/>
              <w:jc w:val="both"/>
              <w:rPr>
                <w:rFonts w:ascii="Times New Roman" w:hAnsi="Times New Roman" w:cs="Times New Roman"/>
                <w:sz w:val="20"/>
              </w:rPr>
            </w:pPr>
          </w:p>
          <w:p w:rsidR="00A847D0" w:rsidRDefault="00A847D0" w:rsidP="00A847D0">
            <w:pPr>
              <w:spacing w:after="0" w:line="240" w:lineRule="auto"/>
              <w:jc w:val="both"/>
              <w:rPr>
                <w:rFonts w:ascii="Times New Roman" w:hAnsi="Times New Roman" w:cs="Times New Roman"/>
                <w:sz w:val="20"/>
              </w:rPr>
            </w:pPr>
          </w:p>
          <w:p w:rsidR="000D77E2" w:rsidRDefault="000D77E2" w:rsidP="00A847D0">
            <w:pPr>
              <w:spacing w:after="0" w:line="240" w:lineRule="auto"/>
              <w:jc w:val="both"/>
              <w:rPr>
                <w:rFonts w:ascii="Times New Roman" w:hAnsi="Times New Roman" w:cs="Times New Roman"/>
                <w:sz w:val="20"/>
              </w:rPr>
            </w:pPr>
          </w:p>
          <w:p w:rsidR="000D77E2" w:rsidRDefault="000D77E2" w:rsidP="00A847D0">
            <w:pPr>
              <w:spacing w:after="0" w:line="240" w:lineRule="auto"/>
              <w:jc w:val="both"/>
              <w:rPr>
                <w:rFonts w:ascii="Times New Roman" w:hAnsi="Times New Roman" w:cs="Times New Roman"/>
                <w:sz w:val="20"/>
              </w:rPr>
            </w:pPr>
          </w:p>
          <w:p w:rsidR="000D77E2" w:rsidRDefault="000D77E2" w:rsidP="00A847D0">
            <w:pPr>
              <w:spacing w:after="0" w:line="240" w:lineRule="auto"/>
              <w:jc w:val="both"/>
              <w:rPr>
                <w:rFonts w:ascii="Times New Roman" w:hAnsi="Times New Roman" w:cs="Times New Roman"/>
                <w:sz w:val="20"/>
              </w:rPr>
            </w:pPr>
          </w:p>
          <w:p w:rsidR="00D4197B" w:rsidRPr="000937DC" w:rsidRDefault="000D77E2" w:rsidP="000D77E2">
            <w:pPr>
              <w:spacing w:line="240" w:lineRule="auto"/>
              <w:jc w:val="both"/>
              <w:rPr>
                <w:rFonts w:ascii="Times New Roman" w:hAnsi="Times New Roman" w:cs="Times New Roman"/>
                <w:sz w:val="20"/>
              </w:rPr>
            </w:pPr>
            <w:r>
              <w:rPr>
                <w:rFonts w:ascii="Times New Roman" w:hAnsi="Times New Roman" w:cs="Times New Roman"/>
                <w:sz w:val="20"/>
              </w:rPr>
              <w:t>Wskazano, że t</w:t>
            </w:r>
            <w:r w:rsidR="00B67C77" w:rsidRPr="000937DC">
              <w:rPr>
                <w:rFonts w:ascii="Times New Roman" w:hAnsi="Times New Roman" w:cs="Times New Roman"/>
                <w:sz w:val="20"/>
              </w:rPr>
              <w:t>ryb rozwiązania umowy</w:t>
            </w:r>
            <w:r>
              <w:rPr>
                <w:rFonts w:ascii="Times New Roman" w:hAnsi="Times New Roman" w:cs="Times New Roman"/>
                <w:sz w:val="20"/>
              </w:rPr>
              <w:t xml:space="preserve"> nie wymaga regulacji ustawowej – kwestię tę należy pozostawić do uregulowania stronom umowy w ramach swobody umów.</w:t>
            </w:r>
          </w:p>
        </w:tc>
      </w:tr>
      <w:tr w:rsidR="00747414" w:rsidRPr="000937DC" w:rsidTr="00EA755C">
        <w:tc>
          <w:tcPr>
            <w:tcW w:w="572" w:type="dxa"/>
            <w:shd w:val="clear" w:color="auto" w:fill="auto"/>
          </w:tcPr>
          <w:p w:rsidR="00747414" w:rsidRPr="00747414" w:rsidRDefault="003452E7" w:rsidP="0039053F">
            <w:pPr>
              <w:rPr>
                <w:rFonts w:ascii="Times New Roman" w:hAnsi="Times New Roman" w:cs="Times New Roman"/>
                <w:sz w:val="20"/>
              </w:rPr>
            </w:pPr>
            <w:r>
              <w:rPr>
                <w:rFonts w:ascii="Times New Roman" w:hAnsi="Times New Roman" w:cs="Times New Roman"/>
                <w:sz w:val="20"/>
              </w:rPr>
              <w:t>15a.</w:t>
            </w:r>
          </w:p>
        </w:tc>
        <w:tc>
          <w:tcPr>
            <w:tcW w:w="2193" w:type="dxa"/>
            <w:gridSpan w:val="2"/>
            <w:shd w:val="clear" w:color="auto" w:fill="auto"/>
          </w:tcPr>
          <w:p w:rsidR="00747414" w:rsidRPr="00747414" w:rsidRDefault="00747414" w:rsidP="0039053F">
            <w:pPr>
              <w:jc w:val="center"/>
              <w:rPr>
                <w:rFonts w:ascii="Times New Roman" w:hAnsi="Times New Roman" w:cs="Times New Roman"/>
                <w:b/>
                <w:sz w:val="20"/>
              </w:rPr>
            </w:pPr>
          </w:p>
        </w:tc>
        <w:tc>
          <w:tcPr>
            <w:tcW w:w="2163" w:type="dxa"/>
            <w:shd w:val="clear" w:color="auto" w:fill="auto"/>
          </w:tcPr>
          <w:p w:rsidR="00747414" w:rsidRPr="00747414" w:rsidRDefault="00747414" w:rsidP="0039053F">
            <w:pPr>
              <w:jc w:val="center"/>
              <w:rPr>
                <w:rFonts w:ascii="Times New Roman" w:hAnsi="Times New Roman" w:cs="Times New Roman"/>
                <w:b/>
                <w:sz w:val="20"/>
              </w:rPr>
            </w:pPr>
            <w:r w:rsidRPr="00A760F7">
              <w:rPr>
                <w:rFonts w:ascii="Times New Roman" w:hAnsi="Times New Roman" w:cs="Times New Roman"/>
                <w:b/>
                <w:sz w:val="20"/>
              </w:rPr>
              <w:t>Stowarzyszenie Inwestorów Indywidualnych</w:t>
            </w:r>
          </w:p>
        </w:tc>
        <w:tc>
          <w:tcPr>
            <w:tcW w:w="5953" w:type="dxa"/>
            <w:shd w:val="clear" w:color="auto" w:fill="auto"/>
          </w:tcPr>
          <w:p w:rsidR="00747414" w:rsidRPr="00747414" w:rsidRDefault="00747414" w:rsidP="0039053F">
            <w:pPr>
              <w:spacing w:after="0" w:line="240" w:lineRule="auto"/>
              <w:jc w:val="both"/>
              <w:rPr>
                <w:rFonts w:ascii="Times New Roman" w:hAnsi="Times New Roman" w:cs="Times New Roman"/>
                <w:sz w:val="20"/>
              </w:rPr>
            </w:pPr>
            <w:r>
              <w:rPr>
                <w:rFonts w:ascii="Times New Roman" w:hAnsi="Times New Roman" w:cs="Times New Roman"/>
                <w:sz w:val="20"/>
              </w:rPr>
              <w:t>Rozważenia wymagają konsekwencje dla spółki i jej akcjonariuszy braku podjęcia przez walne zgromadzenie uchwały w przedmiocie wyboru podmiotu prowadzącego rejestr akcjonariuszy, która wymagana jest zgodnie z zaproponowaną treścią omawianego przepisu, czy też konsekwencje braku regulowania przez spółkę zobowiązań wobec podmiotu prowadzącego dla niej rejestr akcjonariuszy.</w:t>
            </w:r>
          </w:p>
        </w:tc>
        <w:tc>
          <w:tcPr>
            <w:tcW w:w="4733" w:type="dxa"/>
            <w:shd w:val="clear" w:color="auto" w:fill="auto"/>
          </w:tcPr>
          <w:p w:rsidR="00B207C7" w:rsidRPr="00B4474A" w:rsidRDefault="00615AEE" w:rsidP="001A1F1C">
            <w:pPr>
              <w:spacing w:line="240" w:lineRule="auto"/>
              <w:jc w:val="both"/>
              <w:rPr>
                <w:rFonts w:ascii="Times New Roman" w:hAnsi="Times New Roman" w:cs="Times New Roman"/>
                <w:sz w:val="20"/>
              </w:rPr>
            </w:pPr>
            <w:r w:rsidRPr="00B4474A">
              <w:rPr>
                <w:rFonts w:ascii="Times New Roman" w:hAnsi="Times New Roman" w:cs="Times New Roman"/>
                <w:sz w:val="20"/>
              </w:rPr>
              <w:t xml:space="preserve">Wskazano, że </w:t>
            </w:r>
            <w:r w:rsidR="008C0BBA" w:rsidRPr="00B4474A">
              <w:rPr>
                <w:rFonts w:ascii="Times New Roman" w:hAnsi="Times New Roman" w:cs="Times New Roman"/>
                <w:sz w:val="20"/>
              </w:rPr>
              <w:t>zawarcie umowy o prowadzenie rejestru akcjonariuszy, a tym samym wybór podmiotu prowadzącego rejestr leży w interesie wszystkich akcjonariuszy</w:t>
            </w:r>
            <w:r w:rsidR="004D210C" w:rsidRPr="00B4474A">
              <w:rPr>
                <w:rFonts w:ascii="Times New Roman" w:hAnsi="Times New Roman" w:cs="Times New Roman"/>
                <w:sz w:val="20"/>
              </w:rPr>
              <w:t xml:space="preserve"> – brak rejestru praktycznie wyklucza</w:t>
            </w:r>
            <w:r w:rsidR="006775FC" w:rsidRPr="00B4474A">
              <w:rPr>
                <w:rFonts w:ascii="Times New Roman" w:hAnsi="Times New Roman" w:cs="Times New Roman"/>
                <w:sz w:val="20"/>
              </w:rPr>
              <w:t>łby</w:t>
            </w:r>
            <w:r w:rsidR="004D210C" w:rsidRPr="00B4474A">
              <w:rPr>
                <w:rFonts w:ascii="Times New Roman" w:hAnsi="Times New Roman" w:cs="Times New Roman"/>
                <w:sz w:val="20"/>
              </w:rPr>
              <w:t xml:space="preserve"> np. jakikolwiek obrót ak</w:t>
            </w:r>
            <w:r w:rsidR="006775FC" w:rsidRPr="00B4474A">
              <w:rPr>
                <w:rFonts w:ascii="Times New Roman" w:hAnsi="Times New Roman" w:cs="Times New Roman"/>
                <w:sz w:val="20"/>
              </w:rPr>
              <w:t>cjami. Trudno wię</w:t>
            </w:r>
            <w:r w:rsidR="004D210C" w:rsidRPr="00B4474A">
              <w:rPr>
                <w:rFonts w:ascii="Times New Roman" w:hAnsi="Times New Roman" w:cs="Times New Roman"/>
                <w:sz w:val="20"/>
              </w:rPr>
              <w:t xml:space="preserve">c zakładać, </w:t>
            </w:r>
            <w:r w:rsidR="006775FC" w:rsidRPr="00B4474A">
              <w:rPr>
                <w:rFonts w:ascii="Times New Roman" w:hAnsi="Times New Roman" w:cs="Times New Roman"/>
                <w:sz w:val="20"/>
              </w:rPr>
              <w:t>ż</w:t>
            </w:r>
            <w:r w:rsidR="004D210C" w:rsidRPr="00B4474A">
              <w:rPr>
                <w:rFonts w:ascii="Times New Roman" w:hAnsi="Times New Roman" w:cs="Times New Roman"/>
                <w:sz w:val="20"/>
              </w:rPr>
              <w:t xml:space="preserve">e akcjonariusze </w:t>
            </w:r>
            <w:r w:rsidR="006775FC" w:rsidRPr="00B4474A">
              <w:rPr>
                <w:rFonts w:ascii="Times New Roman" w:hAnsi="Times New Roman" w:cs="Times New Roman"/>
                <w:sz w:val="20"/>
              </w:rPr>
              <w:t xml:space="preserve">mogliby celowo dążyć do niewybrania podmiotu prowadzącego rejestr. Natomiast ew. działania </w:t>
            </w:r>
            <w:r w:rsidR="00677789" w:rsidRPr="00B4474A">
              <w:rPr>
                <w:rFonts w:ascii="Times New Roman" w:hAnsi="Times New Roman" w:cs="Times New Roman"/>
                <w:sz w:val="20"/>
              </w:rPr>
              <w:t xml:space="preserve">/ zaniechania </w:t>
            </w:r>
            <w:r w:rsidR="006775FC" w:rsidRPr="00B4474A">
              <w:rPr>
                <w:rFonts w:ascii="Times New Roman" w:hAnsi="Times New Roman" w:cs="Times New Roman"/>
                <w:sz w:val="20"/>
              </w:rPr>
              <w:t>członków za</w:t>
            </w:r>
            <w:r w:rsidR="000D4204" w:rsidRPr="00B4474A">
              <w:rPr>
                <w:rFonts w:ascii="Times New Roman" w:hAnsi="Times New Roman" w:cs="Times New Roman"/>
                <w:sz w:val="20"/>
              </w:rPr>
              <w:t xml:space="preserve">rządu, którzy </w:t>
            </w:r>
            <w:r w:rsidR="00677789" w:rsidRPr="00B4474A">
              <w:rPr>
                <w:rFonts w:ascii="Times New Roman" w:hAnsi="Times New Roman" w:cs="Times New Roman"/>
                <w:sz w:val="20"/>
              </w:rPr>
              <w:t>z jakich</w:t>
            </w:r>
            <w:r w:rsidR="00544175">
              <w:rPr>
                <w:rFonts w:ascii="Times New Roman" w:hAnsi="Times New Roman" w:cs="Times New Roman"/>
                <w:sz w:val="20"/>
              </w:rPr>
              <w:t>kolwiek</w:t>
            </w:r>
            <w:r w:rsidR="00677789" w:rsidRPr="00B4474A">
              <w:rPr>
                <w:rFonts w:ascii="Times New Roman" w:hAnsi="Times New Roman" w:cs="Times New Roman"/>
                <w:sz w:val="20"/>
              </w:rPr>
              <w:t xml:space="preserve"> przyczyn próbowaliby storpedować wybór podmiotu prowadzącego rejestr i funkcjonowanie rejestru,</w:t>
            </w:r>
            <w:r w:rsidR="00B207C7" w:rsidRPr="00B4474A">
              <w:rPr>
                <w:rFonts w:ascii="Times New Roman" w:hAnsi="Times New Roman" w:cs="Times New Roman"/>
                <w:sz w:val="20"/>
              </w:rPr>
              <w:t xml:space="preserve"> będą </w:t>
            </w:r>
            <w:r w:rsidR="003506CA" w:rsidRPr="00B4474A">
              <w:rPr>
                <w:rFonts w:ascii="Times New Roman" w:hAnsi="Times New Roman" w:cs="Times New Roman"/>
                <w:sz w:val="20"/>
              </w:rPr>
              <w:t xml:space="preserve">penalizowane zgodnie ze </w:t>
            </w:r>
            <w:r w:rsidR="00B207C7" w:rsidRPr="00B4474A">
              <w:rPr>
                <w:rFonts w:ascii="Times New Roman" w:hAnsi="Times New Roman" w:cs="Times New Roman"/>
                <w:sz w:val="20"/>
              </w:rPr>
              <w:t>zmieniany</w:t>
            </w:r>
            <w:r w:rsidR="003506CA" w:rsidRPr="00B4474A">
              <w:rPr>
                <w:rFonts w:ascii="Times New Roman" w:hAnsi="Times New Roman" w:cs="Times New Roman"/>
                <w:sz w:val="20"/>
              </w:rPr>
              <w:t>m</w:t>
            </w:r>
            <w:r w:rsidR="00B207C7" w:rsidRPr="00B4474A">
              <w:rPr>
                <w:rFonts w:ascii="Times New Roman" w:hAnsi="Times New Roman" w:cs="Times New Roman"/>
                <w:sz w:val="20"/>
              </w:rPr>
              <w:t xml:space="preserve"> przepis</w:t>
            </w:r>
            <w:r w:rsidR="003506CA" w:rsidRPr="00B4474A">
              <w:rPr>
                <w:rFonts w:ascii="Times New Roman" w:hAnsi="Times New Roman" w:cs="Times New Roman"/>
                <w:sz w:val="20"/>
              </w:rPr>
              <w:t>em</w:t>
            </w:r>
            <w:r w:rsidR="00B207C7" w:rsidRPr="00B4474A">
              <w:rPr>
                <w:rFonts w:ascii="Times New Roman" w:hAnsi="Times New Roman" w:cs="Times New Roman"/>
                <w:sz w:val="20"/>
              </w:rPr>
              <w:t xml:space="preserve"> </w:t>
            </w:r>
            <w:r w:rsidR="006775FC" w:rsidRPr="00B4474A">
              <w:rPr>
                <w:rFonts w:ascii="Times New Roman" w:hAnsi="Times New Roman" w:cs="Times New Roman"/>
                <w:sz w:val="20"/>
              </w:rPr>
              <w:t xml:space="preserve"> </w:t>
            </w:r>
            <w:r w:rsidR="00B207C7" w:rsidRPr="00B4474A">
              <w:rPr>
                <w:rFonts w:ascii="Times New Roman" w:hAnsi="Times New Roman" w:cs="Times New Roman"/>
                <w:sz w:val="20"/>
              </w:rPr>
              <w:t>art. 594 § 1 pkt 2 k.s.h.</w:t>
            </w:r>
          </w:p>
          <w:p w:rsidR="00B64E9E" w:rsidRPr="00742D2C" w:rsidRDefault="008B1E4F" w:rsidP="008B1E4F">
            <w:pPr>
              <w:spacing w:line="240" w:lineRule="auto"/>
              <w:jc w:val="both"/>
              <w:rPr>
                <w:rFonts w:ascii="Times New Roman" w:hAnsi="Times New Roman" w:cs="Times New Roman"/>
                <w:sz w:val="20"/>
              </w:rPr>
            </w:pPr>
            <w:r>
              <w:rPr>
                <w:rFonts w:ascii="Times New Roman" w:hAnsi="Times New Roman" w:cs="Times New Roman"/>
                <w:sz w:val="20"/>
              </w:rPr>
              <w:t>Wyjaśniono, że</w:t>
            </w:r>
            <w:r w:rsidR="00FE51EC">
              <w:rPr>
                <w:rFonts w:ascii="Times New Roman" w:hAnsi="Times New Roman" w:cs="Times New Roman"/>
                <w:sz w:val="20"/>
              </w:rPr>
              <w:t xml:space="preserve"> </w:t>
            </w:r>
            <w:r w:rsidR="00544175">
              <w:rPr>
                <w:rFonts w:ascii="Times New Roman" w:hAnsi="Times New Roman" w:cs="Times New Roman"/>
                <w:sz w:val="20"/>
              </w:rPr>
              <w:t xml:space="preserve">w </w:t>
            </w:r>
            <w:r w:rsidR="00FE51EC">
              <w:rPr>
                <w:rFonts w:ascii="Times New Roman" w:hAnsi="Times New Roman" w:cs="Times New Roman"/>
                <w:sz w:val="20"/>
              </w:rPr>
              <w:t xml:space="preserve">przypadku ew. niewywiązywania się przez spółkę z zobowiązań wobec podmiotu prowadzącego rejestr akcjonariuszy wynikających z umowy o prowadzenie rejestru zastosowanie mogą znaleźć te same instrumenty prawne, co w przypadku niewykonywania lub nienależytego wykonywania zobowiązań z wszelkich innych umów. Nie ma powodu, aby w tym przypadku tworzyć jakiekolwiek inne rozwiązania prawne. </w:t>
            </w:r>
          </w:p>
        </w:tc>
      </w:tr>
      <w:tr w:rsidR="000A50DC" w:rsidRPr="000937DC" w:rsidTr="000A50DC">
        <w:tc>
          <w:tcPr>
            <w:tcW w:w="572" w:type="dxa"/>
          </w:tcPr>
          <w:p w:rsidR="00E63FB4" w:rsidRPr="000937DC" w:rsidRDefault="00D5628E" w:rsidP="0039053F">
            <w:pPr>
              <w:rPr>
                <w:rFonts w:ascii="Times New Roman" w:hAnsi="Times New Roman" w:cs="Times New Roman"/>
                <w:sz w:val="20"/>
              </w:rPr>
            </w:pPr>
            <w:r w:rsidRPr="000937DC">
              <w:rPr>
                <w:rFonts w:ascii="Times New Roman" w:hAnsi="Times New Roman" w:cs="Times New Roman"/>
                <w:sz w:val="20"/>
              </w:rPr>
              <w:t>16.</w:t>
            </w:r>
          </w:p>
        </w:tc>
        <w:tc>
          <w:tcPr>
            <w:tcW w:w="2193" w:type="dxa"/>
            <w:gridSpan w:val="2"/>
          </w:tcPr>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6</w:t>
            </w:r>
          </w:p>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328</w:t>
            </w:r>
            <w:r w:rsidRPr="000937DC">
              <w:rPr>
                <w:rFonts w:ascii="Times New Roman" w:hAnsi="Times New Roman" w:cs="Times New Roman"/>
                <w:b/>
                <w:sz w:val="20"/>
                <w:vertAlign w:val="superscript"/>
                <w:lang w:val="de-DE"/>
              </w:rPr>
              <w:t>2</w:t>
            </w:r>
            <w:r w:rsidRPr="000937DC">
              <w:rPr>
                <w:rFonts w:ascii="Times New Roman" w:hAnsi="Times New Roman" w:cs="Times New Roman"/>
                <w:b/>
                <w:sz w:val="20"/>
                <w:lang w:val="de-DE"/>
              </w:rPr>
              <w:t xml:space="preserve"> K.s.h.</w:t>
            </w:r>
          </w:p>
        </w:tc>
        <w:tc>
          <w:tcPr>
            <w:tcW w:w="2163" w:type="dxa"/>
          </w:tcPr>
          <w:p w:rsidR="00E63FB4" w:rsidRPr="000937DC" w:rsidRDefault="00E63FB4"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Rada Banków Depozytariuszy</w:t>
            </w:r>
          </w:p>
        </w:tc>
        <w:tc>
          <w:tcPr>
            <w:tcW w:w="5953" w:type="dxa"/>
          </w:tcPr>
          <w:p w:rsidR="00E63FB4" w:rsidRPr="000937DC" w:rsidRDefault="00C67DCB"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Jak uwaga do art. 328</w:t>
            </w:r>
            <w:r w:rsidRPr="000937DC">
              <w:rPr>
                <w:rFonts w:ascii="Times New Roman" w:hAnsi="Times New Roman" w:cs="Times New Roman"/>
                <w:sz w:val="20"/>
                <w:vertAlign w:val="superscript"/>
              </w:rPr>
              <w:t>1</w:t>
            </w:r>
            <w:r w:rsidRPr="000937DC">
              <w:rPr>
                <w:rFonts w:ascii="Times New Roman" w:hAnsi="Times New Roman" w:cs="Times New Roman"/>
                <w:sz w:val="20"/>
              </w:rPr>
              <w:t xml:space="preserve"> § 3 K.s.h.</w:t>
            </w:r>
          </w:p>
        </w:tc>
        <w:tc>
          <w:tcPr>
            <w:tcW w:w="4733" w:type="dxa"/>
          </w:tcPr>
          <w:p w:rsidR="00E63FB4" w:rsidRPr="000937DC" w:rsidRDefault="00C06B63" w:rsidP="00C06B63">
            <w:pPr>
              <w:jc w:val="both"/>
              <w:rPr>
                <w:rFonts w:ascii="Times New Roman" w:hAnsi="Times New Roman" w:cs="Times New Roman"/>
                <w:sz w:val="20"/>
              </w:rPr>
            </w:pPr>
            <w:r>
              <w:rPr>
                <w:rFonts w:ascii="Times New Roman" w:hAnsi="Times New Roman" w:cs="Times New Roman"/>
                <w:sz w:val="20"/>
              </w:rPr>
              <w:t>Vide</w:t>
            </w:r>
            <w:r w:rsidR="00544175">
              <w:rPr>
                <w:rFonts w:ascii="Times New Roman" w:hAnsi="Times New Roman" w:cs="Times New Roman"/>
                <w:sz w:val="20"/>
              </w:rPr>
              <w:t>:</w:t>
            </w:r>
            <w:r>
              <w:rPr>
                <w:rFonts w:ascii="Times New Roman" w:hAnsi="Times New Roman" w:cs="Times New Roman"/>
                <w:sz w:val="20"/>
              </w:rPr>
              <w:t xml:space="preserve"> wyjaśnienie do drugiej uwagi z pkt II.15 tabeli.</w:t>
            </w:r>
          </w:p>
        </w:tc>
      </w:tr>
      <w:tr w:rsidR="000A50DC" w:rsidRPr="000937DC" w:rsidTr="000A50DC">
        <w:tc>
          <w:tcPr>
            <w:tcW w:w="572" w:type="dxa"/>
          </w:tcPr>
          <w:p w:rsidR="00034CA6" w:rsidRPr="000937DC" w:rsidRDefault="00D5628E" w:rsidP="0039053F">
            <w:pPr>
              <w:rPr>
                <w:rFonts w:ascii="Times New Roman" w:hAnsi="Times New Roman" w:cs="Times New Roman"/>
                <w:sz w:val="20"/>
              </w:rPr>
            </w:pPr>
            <w:r w:rsidRPr="000937DC">
              <w:rPr>
                <w:rFonts w:ascii="Times New Roman" w:hAnsi="Times New Roman" w:cs="Times New Roman"/>
                <w:sz w:val="20"/>
              </w:rPr>
              <w:t>17.</w:t>
            </w:r>
          </w:p>
        </w:tc>
        <w:tc>
          <w:tcPr>
            <w:tcW w:w="2193" w:type="dxa"/>
            <w:gridSpan w:val="2"/>
            <w:vMerge w:val="restart"/>
          </w:tcPr>
          <w:p w:rsidR="00034CA6" w:rsidRPr="000937DC" w:rsidRDefault="00034CA6"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6</w:t>
            </w:r>
          </w:p>
          <w:p w:rsidR="00034CA6" w:rsidRPr="000937DC" w:rsidRDefault="00034CA6"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328</w:t>
            </w:r>
            <w:r w:rsidRPr="000937DC">
              <w:rPr>
                <w:rFonts w:ascii="Times New Roman" w:hAnsi="Times New Roman" w:cs="Times New Roman"/>
                <w:b/>
                <w:sz w:val="20"/>
                <w:vertAlign w:val="superscript"/>
                <w:lang w:val="de-DE"/>
              </w:rPr>
              <w:t>3</w:t>
            </w:r>
            <w:r w:rsidRPr="000937DC">
              <w:rPr>
                <w:rFonts w:ascii="Times New Roman" w:hAnsi="Times New Roman" w:cs="Times New Roman"/>
                <w:b/>
                <w:sz w:val="20"/>
                <w:lang w:val="de-DE"/>
              </w:rPr>
              <w:t xml:space="preserve"> K.s.h.</w:t>
            </w:r>
          </w:p>
        </w:tc>
        <w:tc>
          <w:tcPr>
            <w:tcW w:w="2163" w:type="dxa"/>
          </w:tcPr>
          <w:p w:rsidR="00034CA6" w:rsidRPr="000937DC" w:rsidRDefault="00034CA6" w:rsidP="0039053F">
            <w:pPr>
              <w:jc w:val="center"/>
              <w:rPr>
                <w:rFonts w:ascii="Times New Roman" w:hAnsi="Times New Roman" w:cs="Times New Roman"/>
                <w:b/>
                <w:sz w:val="20"/>
              </w:rPr>
            </w:pPr>
            <w:r w:rsidRPr="000937DC">
              <w:rPr>
                <w:rFonts w:ascii="Times New Roman" w:hAnsi="Times New Roman" w:cs="Times New Roman"/>
                <w:b/>
                <w:sz w:val="20"/>
              </w:rPr>
              <w:t>Rada Banków Depozytariuszy</w:t>
            </w:r>
          </w:p>
        </w:tc>
        <w:tc>
          <w:tcPr>
            <w:tcW w:w="5953" w:type="dxa"/>
          </w:tcPr>
          <w:p w:rsidR="00034CA6" w:rsidRPr="000937DC" w:rsidRDefault="00034CA6"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Art. 328</w:t>
            </w:r>
            <w:r w:rsidRPr="000937DC">
              <w:rPr>
                <w:rFonts w:ascii="Times New Roman" w:hAnsi="Times New Roman" w:cs="Times New Roman"/>
                <w:sz w:val="20"/>
                <w:vertAlign w:val="superscript"/>
              </w:rPr>
              <w:t>3</w:t>
            </w:r>
            <w:r w:rsidRPr="000937DC">
              <w:rPr>
                <w:rFonts w:ascii="Times New Roman" w:hAnsi="Times New Roman" w:cs="Times New Roman"/>
                <w:sz w:val="20"/>
              </w:rPr>
              <w:t xml:space="preserve"> § 1 pkt 4</w:t>
            </w:r>
            <w:r w:rsidRPr="000937DC">
              <w:rPr>
                <w:rFonts w:ascii="Times New Roman" w:hAnsi="Times New Roman" w:cs="Times New Roman"/>
                <w:b/>
                <w:sz w:val="20"/>
              </w:rPr>
              <w:t xml:space="preserve"> </w:t>
            </w:r>
            <w:r w:rsidR="00C67DCB" w:rsidRPr="000937DC">
              <w:rPr>
                <w:rFonts w:ascii="Times New Roman" w:hAnsi="Times New Roman" w:cs="Times New Roman"/>
                <w:sz w:val="20"/>
              </w:rPr>
              <w:t>–</w:t>
            </w:r>
            <w:r w:rsidRPr="000937DC">
              <w:rPr>
                <w:rFonts w:ascii="Times New Roman" w:hAnsi="Times New Roman" w:cs="Times New Roman"/>
                <w:sz w:val="20"/>
              </w:rPr>
              <w:t xml:space="preserve"> proponujemy</w:t>
            </w:r>
            <w:r w:rsidR="00C67DCB" w:rsidRPr="000937DC">
              <w:rPr>
                <w:rFonts w:ascii="Times New Roman" w:hAnsi="Times New Roman" w:cs="Times New Roman"/>
                <w:sz w:val="20"/>
              </w:rPr>
              <w:t>,</w:t>
            </w:r>
            <w:r w:rsidRPr="000937DC">
              <w:rPr>
                <w:rFonts w:ascii="Times New Roman" w:hAnsi="Times New Roman" w:cs="Times New Roman"/>
                <w:sz w:val="20"/>
              </w:rPr>
              <w:t xml:space="preserve"> aby akcje emitowane w serii były rejestrowane ilościowo, tj. bez oznaczania ich unikalnym numerem, w sposób analogiczny jak to ma miejsce w przypadku zdematerializowanych papierów wartościowych dopuszczonych do obrotu publicznego.  Numerowanie akcji jest z jednej strony niecelowe, z drugiej strony wymaga rozbudowanej, nieefektywnej struktury ewidencyjnej. Ponadto, proponujemy zastrzec, iż akcje jednej serii nie mogą różnić się mi</w:t>
            </w:r>
            <w:r w:rsidR="00C67DCB" w:rsidRPr="000937DC">
              <w:rPr>
                <w:rFonts w:ascii="Times New Roman" w:hAnsi="Times New Roman" w:cs="Times New Roman"/>
                <w:sz w:val="20"/>
              </w:rPr>
              <w:t>ę</w:t>
            </w:r>
            <w:r w:rsidRPr="000937DC">
              <w:rPr>
                <w:rFonts w:ascii="Times New Roman" w:hAnsi="Times New Roman" w:cs="Times New Roman"/>
                <w:sz w:val="20"/>
              </w:rPr>
              <w:t>dzy sobą zakresem uprawnień szczególnych.</w:t>
            </w:r>
          </w:p>
          <w:p w:rsidR="00034CA6" w:rsidRDefault="00034CA6" w:rsidP="0039053F">
            <w:pPr>
              <w:spacing w:after="0" w:line="240" w:lineRule="auto"/>
              <w:jc w:val="both"/>
              <w:rPr>
                <w:rFonts w:ascii="Times New Roman" w:hAnsi="Times New Roman" w:cs="Times New Roman"/>
                <w:sz w:val="20"/>
              </w:rPr>
            </w:pPr>
          </w:p>
          <w:p w:rsidR="007E697B" w:rsidRDefault="007E697B" w:rsidP="0039053F">
            <w:pPr>
              <w:spacing w:after="0" w:line="240" w:lineRule="auto"/>
              <w:jc w:val="both"/>
              <w:rPr>
                <w:ins w:id="4" w:author="Ryng Andrzej  (DL)" w:date="2017-08-23T12:59:00Z"/>
                <w:rFonts w:ascii="Times New Roman" w:hAnsi="Times New Roman" w:cs="Times New Roman"/>
                <w:sz w:val="20"/>
              </w:rPr>
            </w:pPr>
          </w:p>
          <w:p w:rsidR="007E697B" w:rsidRDefault="007E697B" w:rsidP="0039053F">
            <w:pPr>
              <w:spacing w:after="0" w:line="240" w:lineRule="auto"/>
              <w:jc w:val="both"/>
              <w:rPr>
                <w:ins w:id="5" w:author="Ryng Andrzej  (DL)" w:date="2017-08-23T12:59:00Z"/>
                <w:rFonts w:ascii="Times New Roman" w:hAnsi="Times New Roman" w:cs="Times New Roman"/>
                <w:sz w:val="20"/>
              </w:rPr>
            </w:pPr>
          </w:p>
          <w:p w:rsidR="007E697B" w:rsidRDefault="007E697B" w:rsidP="0039053F">
            <w:pPr>
              <w:spacing w:after="0" w:line="240" w:lineRule="auto"/>
              <w:jc w:val="both"/>
              <w:rPr>
                <w:ins w:id="6" w:author="Ryng Andrzej  (DL)" w:date="2017-08-23T12:59:00Z"/>
                <w:rFonts w:ascii="Times New Roman" w:hAnsi="Times New Roman" w:cs="Times New Roman"/>
                <w:sz w:val="20"/>
              </w:rPr>
            </w:pPr>
          </w:p>
          <w:p w:rsidR="00034CA6" w:rsidRPr="000937DC" w:rsidRDefault="00034CA6"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Art. 328</w:t>
            </w:r>
            <w:r w:rsidRPr="000937DC">
              <w:rPr>
                <w:rFonts w:ascii="Times New Roman" w:hAnsi="Times New Roman" w:cs="Times New Roman"/>
                <w:sz w:val="20"/>
                <w:vertAlign w:val="superscript"/>
              </w:rPr>
              <w:t>3</w:t>
            </w:r>
            <w:r w:rsidRPr="000937DC">
              <w:rPr>
                <w:rFonts w:ascii="Times New Roman" w:hAnsi="Times New Roman" w:cs="Times New Roman"/>
                <w:sz w:val="20"/>
              </w:rPr>
              <w:t xml:space="preserve"> § 1 pkt 5</w:t>
            </w:r>
            <w:r w:rsidRPr="000937DC">
              <w:rPr>
                <w:rFonts w:ascii="Times New Roman" w:hAnsi="Times New Roman" w:cs="Times New Roman"/>
                <w:b/>
                <w:sz w:val="20"/>
              </w:rPr>
              <w:t xml:space="preserve"> - </w:t>
            </w:r>
            <w:r w:rsidRPr="000937DC">
              <w:rPr>
                <w:rFonts w:ascii="Times New Roman" w:hAnsi="Times New Roman" w:cs="Times New Roman"/>
                <w:sz w:val="20"/>
              </w:rPr>
              <w:t>kluczową kwestią jest sposób pozyskiwania tych danych przez podmiot prowadzący rejestr. Założeniem projektu jest, iż podstawową relacją</w:t>
            </w:r>
            <w:r w:rsidR="00FC3157" w:rsidRPr="000937DC">
              <w:rPr>
                <w:rFonts w:ascii="Times New Roman" w:hAnsi="Times New Roman" w:cs="Times New Roman"/>
                <w:sz w:val="20"/>
              </w:rPr>
              <w:t>,</w:t>
            </w:r>
            <w:r w:rsidRPr="000937DC">
              <w:rPr>
                <w:rFonts w:ascii="Times New Roman" w:hAnsi="Times New Roman" w:cs="Times New Roman"/>
                <w:sz w:val="20"/>
              </w:rPr>
              <w:t xml:space="preserve"> w oparciu o którą prowadzony jest rejestr</w:t>
            </w:r>
            <w:r w:rsidR="00FC3157" w:rsidRPr="000937DC">
              <w:rPr>
                <w:rFonts w:ascii="Times New Roman" w:hAnsi="Times New Roman" w:cs="Times New Roman"/>
                <w:sz w:val="20"/>
              </w:rPr>
              <w:t>,</w:t>
            </w:r>
            <w:r w:rsidRPr="000937DC">
              <w:rPr>
                <w:rFonts w:ascii="Times New Roman" w:hAnsi="Times New Roman" w:cs="Times New Roman"/>
                <w:sz w:val="20"/>
              </w:rPr>
              <w:t xml:space="preserve"> jest umowa pomiędzy emitentem, a tym podmiotem. Należy zatem zakładać, iż w momencie otwarcia takiego rejestru, nie występują  jakiekolwiek relacje pomiędzy podmiotem prowadzącym rejestr a akcjonariuszami. Należy zatem ustalić źródło tych danych. W następnej kolejności należy bowiem zauważyć, iż podmiot prowadzący ewidencję będzie zobowiązany do wykonywania operacji dotyczących dysponowania akcjami rejestrowanymi. Jeśli dane otrzymane przy otwarciu rejestru okażą się błędne lub niewystarczające do jednoznacznej identyfikacji akcjonariusza – zachodzi obawa błędnego rozporządzenia akcjami przez osobę nieuprawnioną lub też odmowy wykonania dyspozycji  akcjonariusza (np. odnośnie wykonania uprawnień z papierów wartościowych) w efekcie wadliwych danych otrzymanych przez prowadzącego rejestr od emitenta lub innych osób.</w:t>
            </w:r>
          </w:p>
          <w:p w:rsidR="00034CA6" w:rsidRPr="000937DC" w:rsidRDefault="00034CA6" w:rsidP="0039053F">
            <w:pPr>
              <w:spacing w:after="0" w:line="240" w:lineRule="auto"/>
              <w:jc w:val="both"/>
              <w:rPr>
                <w:rFonts w:ascii="Times New Roman" w:hAnsi="Times New Roman" w:cs="Times New Roman"/>
                <w:sz w:val="20"/>
              </w:rPr>
            </w:pPr>
          </w:p>
          <w:p w:rsidR="00034CA6" w:rsidRDefault="00034CA6" w:rsidP="0039053F">
            <w:pPr>
              <w:spacing w:after="0" w:line="240" w:lineRule="auto"/>
              <w:jc w:val="both"/>
              <w:rPr>
                <w:ins w:id="7" w:author="Ryng Andrzej  (DL)" w:date="2017-08-23T13:00:00Z"/>
                <w:rFonts w:ascii="Times New Roman" w:hAnsi="Times New Roman" w:cs="Times New Roman"/>
                <w:sz w:val="20"/>
              </w:rPr>
            </w:pPr>
            <w:r w:rsidRPr="000937DC">
              <w:rPr>
                <w:rFonts w:ascii="Times New Roman" w:hAnsi="Times New Roman" w:cs="Times New Roman"/>
                <w:sz w:val="20"/>
              </w:rPr>
              <w:t xml:space="preserve">Proponowane rozwiązanie powinno się opierać na procesie analogicznym do procesów nawiązywania relacji biznesowych z akcjonariuszami przez podmioty prowadzące rachunki papierów wartościowych – tj. dane w rejestrze odnośnie przysługujących mu akcji powinny być zweryfikowane przez akcjonariusza, natomiast tożsamość potwierdzającego akcjonariusza powinna być weryfikowana przez podmiot prowadzący rejestr. Do czasu przeprowadzenia takiej weryfikacji, rejestr powinien mieć status tymczasowy, niepotwierdzony.  </w:t>
            </w:r>
          </w:p>
          <w:p w:rsidR="00E436A7" w:rsidRPr="000937DC" w:rsidRDefault="00E436A7" w:rsidP="0039053F">
            <w:pPr>
              <w:spacing w:after="0" w:line="240" w:lineRule="auto"/>
              <w:jc w:val="both"/>
              <w:rPr>
                <w:rFonts w:ascii="Times New Roman" w:hAnsi="Times New Roman" w:cs="Times New Roman"/>
                <w:sz w:val="20"/>
              </w:rPr>
            </w:pPr>
          </w:p>
          <w:p w:rsidR="00034CA6" w:rsidRPr="000937DC" w:rsidRDefault="00034CA6"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Przepisy powinny umożliwiać przeprowadzenie weryfikacji w formie elektronicznej przy zastosowaniu środków identyfikacji elektronicznej takich jak profil zaufany czy też w przyszłości  eID.</w:t>
            </w:r>
          </w:p>
        </w:tc>
        <w:tc>
          <w:tcPr>
            <w:tcW w:w="4733" w:type="dxa"/>
          </w:tcPr>
          <w:p w:rsidR="00EF4CDA" w:rsidRPr="00047904" w:rsidRDefault="00DF6F4E" w:rsidP="00803729">
            <w:pPr>
              <w:spacing w:line="240" w:lineRule="auto"/>
              <w:jc w:val="both"/>
              <w:rPr>
                <w:rFonts w:ascii="Times New Roman" w:hAnsi="Times New Roman" w:cs="Times New Roman"/>
                <w:sz w:val="20"/>
              </w:rPr>
            </w:pPr>
            <w:r w:rsidRPr="00047904">
              <w:rPr>
                <w:rFonts w:ascii="Times New Roman" w:hAnsi="Times New Roman" w:cs="Times New Roman"/>
                <w:sz w:val="20"/>
              </w:rPr>
              <w:t>Uwaga zosta</w:t>
            </w:r>
            <w:r w:rsidR="007F4EA2" w:rsidRPr="00047904">
              <w:rPr>
                <w:rFonts w:ascii="Times New Roman" w:hAnsi="Times New Roman" w:cs="Times New Roman"/>
                <w:sz w:val="20"/>
              </w:rPr>
              <w:t>ła</w:t>
            </w:r>
            <w:r w:rsidRPr="00047904">
              <w:rPr>
                <w:rFonts w:ascii="Times New Roman" w:hAnsi="Times New Roman" w:cs="Times New Roman"/>
                <w:sz w:val="20"/>
              </w:rPr>
              <w:t xml:space="preserve"> </w:t>
            </w:r>
            <w:r w:rsidR="009F1FFC" w:rsidRPr="00047904">
              <w:rPr>
                <w:rFonts w:ascii="Times New Roman" w:hAnsi="Times New Roman" w:cs="Times New Roman"/>
                <w:sz w:val="20"/>
              </w:rPr>
              <w:t xml:space="preserve">kierunkowo </w:t>
            </w:r>
            <w:r w:rsidRPr="00047904">
              <w:rPr>
                <w:rFonts w:ascii="Times New Roman" w:hAnsi="Times New Roman" w:cs="Times New Roman"/>
                <w:sz w:val="20"/>
              </w:rPr>
              <w:t>uwzględniona</w:t>
            </w:r>
            <w:r w:rsidR="002704AD" w:rsidRPr="00047904">
              <w:rPr>
                <w:rFonts w:ascii="Times New Roman" w:hAnsi="Times New Roman" w:cs="Times New Roman"/>
                <w:sz w:val="20"/>
              </w:rPr>
              <w:t>:</w:t>
            </w:r>
            <w:r w:rsidRPr="00047904">
              <w:rPr>
                <w:rFonts w:ascii="Times New Roman" w:hAnsi="Times New Roman" w:cs="Times New Roman"/>
                <w:sz w:val="20"/>
              </w:rPr>
              <w:t xml:space="preserve"> przepis zostanie </w:t>
            </w:r>
            <w:r w:rsidR="005418F2" w:rsidRPr="00047904">
              <w:rPr>
                <w:rFonts w:ascii="Times New Roman" w:hAnsi="Times New Roman" w:cs="Times New Roman"/>
                <w:sz w:val="20"/>
              </w:rPr>
              <w:t>zmieniony</w:t>
            </w:r>
            <w:r w:rsidRPr="00047904">
              <w:rPr>
                <w:rFonts w:ascii="Times New Roman" w:hAnsi="Times New Roman" w:cs="Times New Roman"/>
                <w:sz w:val="20"/>
              </w:rPr>
              <w:t xml:space="preserve"> na podstawie propozycji, którą przedstawią KDPW i KNF.</w:t>
            </w:r>
          </w:p>
          <w:p w:rsidR="008768AE" w:rsidRDefault="008768AE" w:rsidP="00803729">
            <w:pPr>
              <w:spacing w:line="240" w:lineRule="auto"/>
              <w:jc w:val="both"/>
              <w:rPr>
                <w:rFonts w:ascii="Times New Roman" w:hAnsi="Times New Roman" w:cs="Times New Roman"/>
                <w:sz w:val="20"/>
              </w:rPr>
            </w:pPr>
          </w:p>
          <w:p w:rsidR="00B10348" w:rsidRDefault="00B10348" w:rsidP="00803729">
            <w:pPr>
              <w:spacing w:line="240" w:lineRule="auto"/>
              <w:jc w:val="both"/>
              <w:rPr>
                <w:rFonts w:ascii="Times New Roman" w:hAnsi="Times New Roman" w:cs="Times New Roman"/>
                <w:sz w:val="20"/>
              </w:rPr>
            </w:pPr>
          </w:p>
          <w:p w:rsidR="00B10348" w:rsidRDefault="00B10348" w:rsidP="00803729">
            <w:pPr>
              <w:spacing w:line="240" w:lineRule="auto"/>
              <w:jc w:val="both"/>
              <w:rPr>
                <w:rFonts w:ascii="Times New Roman" w:hAnsi="Times New Roman" w:cs="Times New Roman"/>
                <w:sz w:val="20"/>
              </w:rPr>
            </w:pPr>
          </w:p>
          <w:p w:rsidR="00B10348" w:rsidRDefault="00B10348" w:rsidP="00803729">
            <w:pPr>
              <w:spacing w:line="240" w:lineRule="auto"/>
              <w:jc w:val="both"/>
              <w:rPr>
                <w:rFonts w:ascii="Times New Roman" w:hAnsi="Times New Roman" w:cs="Times New Roman"/>
                <w:sz w:val="20"/>
              </w:rPr>
            </w:pPr>
          </w:p>
          <w:p w:rsidR="00B10348" w:rsidRDefault="00B10348" w:rsidP="00803729">
            <w:pPr>
              <w:spacing w:line="240" w:lineRule="auto"/>
              <w:jc w:val="both"/>
              <w:rPr>
                <w:rFonts w:ascii="Times New Roman" w:hAnsi="Times New Roman" w:cs="Times New Roman"/>
                <w:sz w:val="20"/>
              </w:rPr>
            </w:pPr>
          </w:p>
          <w:p w:rsidR="00AA0895" w:rsidRDefault="00AA0895" w:rsidP="00803729">
            <w:pPr>
              <w:spacing w:line="240" w:lineRule="auto"/>
              <w:jc w:val="both"/>
              <w:rPr>
                <w:rFonts w:ascii="Times New Roman" w:hAnsi="Times New Roman" w:cs="Times New Roman"/>
                <w:sz w:val="20"/>
              </w:rPr>
            </w:pPr>
          </w:p>
          <w:p w:rsidR="00B10348" w:rsidRDefault="00B10348" w:rsidP="00803729">
            <w:pPr>
              <w:spacing w:line="240" w:lineRule="auto"/>
              <w:jc w:val="both"/>
              <w:rPr>
                <w:rFonts w:ascii="Times New Roman" w:hAnsi="Times New Roman" w:cs="Times New Roman"/>
                <w:sz w:val="20"/>
              </w:rPr>
            </w:pPr>
          </w:p>
          <w:p w:rsidR="00504D1F" w:rsidRPr="000937DC" w:rsidRDefault="008D346D" w:rsidP="00803729">
            <w:pPr>
              <w:spacing w:line="240" w:lineRule="auto"/>
              <w:jc w:val="both"/>
              <w:rPr>
                <w:rFonts w:ascii="Times New Roman" w:hAnsi="Times New Roman" w:cs="Times New Roman"/>
                <w:sz w:val="20"/>
              </w:rPr>
            </w:pPr>
            <w:r>
              <w:rPr>
                <w:rFonts w:ascii="Times New Roman" w:hAnsi="Times New Roman" w:cs="Times New Roman"/>
                <w:sz w:val="20"/>
              </w:rPr>
              <w:t xml:space="preserve">Wyjaśniono, że </w:t>
            </w:r>
            <w:r w:rsidR="00B65210">
              <w:rPr>
                <w:rFonts w:ascii="Times New Roman" w:hAnsi="Times New Roman" w:cs="Times New Roman"/>
                <w:sz w:val="20"/>
              </w:rPr>
              <w:t xml:space="preserve">dla podmiotu prowadzącego rejestr </w:t>
            </w:r>
            <w:r>
              <w:rPr>
                <w:rFonts w:ascii="Times New Roman" w:hAnsi="Times New Roman" w:cs="Times New Roman"/>
                <w:sz w:val="20"/>
              </w:rPr>
              <w:t>p</w:t>
            </w:r>
            <w:r w:rsidR="00C16ADB">
              <w:rPr>
                <w:rFonts w:ascii="Times New Roman" w:hAnsi="Times New Roman" w:cs="Times New Roman"/>
                <w:sz w:val="20"/>
              </w:rPr>
              <w:t xml:space="preserve">ierwotnym źródłem informacji </w:t>
            </w:r>
            <w:r>
              <w:rPr>
                <w:rFonts w:ascii="Times New Roman" w:hAnsi="Times New Roman" w:cs="Times New Roman"/>
                <w:sz w:val="20"/>
              </w:rPr>
              <w:t>o akcjonariuszach będzie</w:t>
            </w:r>
            <w:r w:rsidR="00C16ADB">
              <w:rPr>
                <w:rFonts w:ascii="Times New Roman" w:hAnsi="Times New Roman" w:cs="Times New Roman"/>
                <w:sz w:val="20"/>
              </w:rPr>
              <w:t xml:space="preserve"> spółka</w:t>
            </w:r>
            <w:r w:rsidR="00F3750E">
              <w:rPr>
                <w:rFonts w:ascii="Times New Roman" w:hAnsi="Times New Roman" w:cs="Times New Roman"/>
                <w:sz w:val="20"/>
              </w:rPr>
              <w:t xml:space="preserve"> (podobnie</w:t>
            </w:r>
            <w:r w:rsidR="00C16ADB">
              <w:rPr>
                <w:rFonts w:ascii="Times New Roman" w:hAnsi="Times New Roman" w:cs="Times New Roman"/>
                <w:sz w:val="20"/>
              </w:rPr>
              <w:t xml:space="preserve">, </w:t>
            </w:r>
            <w:r w:rsidR="00F3750E">
              <w:rPr>
                <w:rFonts w:ascii="Times New Roman" w:hAnsi="Times New Roman" w:cs="Times New Roman"/>
                <w:sz w:val="20"/>
              </w:rPr>
              <w:t xml:space="preserve">jak </w:t>
            </w:r>
            <w:r w:rsidR="00BC0C73">
              <w:rPr>
                <w:rFonts w:ascii="Times New Roman" w:hAnsi="Times New Roman" w:cs="Times New Roman"/>
                <w:sz w:val="20"/>
              </w:rPr>
              <w:t xml:space="preserve">obecnie </w:t>
            </w:r>
            <w:r w:rsidR="00F3750E">
              <w:rPr>
                <w:rFonts w:ascii="Times New Roman" w:hAnsi="Times New Roman" w:cs="Times New Roman"/>
                <w:sz w:val="20"/>
              </w:rPr>
              <w:t xml:space="preserve">ma to miejsce przy zleceniu </w:t>
            </w:r>
            <w:r w:rsidR="00BC0C73">
              <w:rPr>
                <w:rFonts w:ascii="Times New Roman" w:hAnsi="Times New Roman" w:cs="Times New Roman"/>
                <w:sz w:val="20"/>
              </w:rPr>
              <w:t>prowadzenia księgi akcyjnej bankowi lub firmie inwestycyjnej na podstawie art. 342 k.s.h.).</w:t>
            </w:r>
            <w:r w:rsidR="00B65210">
              <w:rPr>
                <w:rFonts w:ascii="Times New Roman" w:hAnsi="Times New Roman" w:cs="Times New Roman"/>
                <w:sz w:val="20"/>
              </w:rPr>
              <w:t xml:space="preserve"> </w:t>
            </w:r>
            <w:r w:rsidR="003C0C50">
              <w:rPr>
                <w:rFonts w:ascii="Times New Roman" w:hAnsi="Times New Roman" w:cs="Times New Roman"/>
                <w:sz w:val="20"/>
              </w:rPr>
              <w:t>W przypadku dalszych wpisów źródłem informacji może być spółka lub inny podmiot żądający dokonania wpisu.</w:t>
            </w:r>
          </w:p>
          <w:p w:rsidR="00504D1F" w:rsidRPr="000937DC" w:rsidRDefault="00504D1F" w:rsidP="00803729">
            <w:pPr>
              <w:spacing w:line="240" w:lineRule="auto"/>
              <w:jc w:val="center"/>
              <w:rPr>
                <w:rFonts w:ascii="Times New Roman" w:hAnsi="Times New Roman" w:cs="Times New Roman"/>
                <w:sz w:val="20"/>
              </w:rPr>
            </w:pPr>
          </w:p>
          <w:p w:rsidR="00504D1F" w:rsidRPr="000937DC" w:rsidRDefault="00504D1F" w:rsidP="00803729">
            <w:pPr>
              <w:spacing w:line="240" w:lineRule="auto"/>
              <w:jc w:val="center"/>
              <w:rPr>
                <w:rFonts w:ascii="Times New Roman" w:hAnsi="Times New Roman" w:cs="Times New Roman"/>
                <w:sz w:val="20"/>
              </w:rPr>
            </w:pPr>
          </w:p>
          <w:p w:rsidR="00A64AE2" w:rsidRDefault="00A64AE2" w:rsidP="00803729">
            <w:pPr>
              <w:spacing w:line="240" w:lineRule="auto"/>
              <w:jc w:val="both"/>
              <w:rPr>
                <w:rFonts w:ascii="Times New Roman" w:hAnsi="Times New Roman" w:cs="Times New Roman"/>
                <w:sz w:val="20"/>
              </w:rPr>
            </w:pPr>
          </w:p>
          <w:p w:rsidR="00A64AE2" w:rsidRDefault="00A64AE2" w:rsidP="00803729">
            <w:pPr>
              <w:spacing w:line="240" w:lineRule="auto"/>
              <w:jc w:val="both"/>
              <w:rPr>
                <w:rFonts w:ascii="Times New Roman" w:hAnsi="Times New Roman" w:cs="Times New Roman"/>
                <w:sz w:val="20"/>
              </w:rPr>
            </w:pPr>
          </w:p>
          <w:p w:rsidR="00A64AE2" w:rsidRDefault="00A64AE2" w:rsidP="00803729">
            <w:pPr>
              <w:spacing w:line="240" w:lineRule="auto"/>
              <w:jc w:val="both"/>
              <w:rPr>
                <w:rFonts w:ascii="Times New Roman" w:hAnsi="Times New Roman" w:cs="Times New Roman"/>
                <w:sz w:val="20"/>
              </w:rPr>
            </w:pPr>
          </w:p>
          <w:p w:rsidR="00AA0895" w:rsidRDefault="00AA0895" w:rsidP="00197274">
            <w:pPr>
              <w:spacing w:line="240" w:lineRule="auto"/>
              <w:jc w:val="both"/>
              <w:rPr>
                <w:rFonts w:ascii="Times New Roman" w:hAnsi="Times New Roman" w:cs="Times New Roman"/>
                <w:sz w:val="20"/>
              </w:rPr>
            </w:pPr>
          </w:p>
          <w:p w:rsidR="00504D1F" w:rsidRPr="000937DC" w:rsidRDefault="00A64AE2" w:rsidP="00197274">
            <w:pPr>
              <w:spacing w:line="240" w:lineRule="auto"/>
              <w:jc w:val="both"/>
              <w:rPr>
                <w:rFonts w:ascii="Times New Roman" w:hAnsi="Times New Roman" w:cs="Times New Roman"/>
                <w:sz w:val="20"/>
              </w:rPr>
            </w:pPr>
            <w:r>
              <w:rPr>
                <w:rFonts w:ascii="Times New Roman" w:hAnsi="Times New Roman" w:cs="Times New Roman"/>
                <w:sz w:val="20"/>
              </w:rPr>
              <w:t xml:space="preserve">Wskazano, że </w:t>
            </w:r>
            <w:r w:rsidR="00487CF8">
              <w:rPr>
                <w:rFonts w:ascii="Times New Roman" w:hAnsi="Times New Roman" w:cs="Times New Roman"/>
                <w:sz w:val="20"/>
              </w:rPr>
              <w:t xml:space="preserve">określenie </w:t>
            </w:r>
            <w:r>
              <w:rPr>
                <w:rFonts w:ascii="Times New Roman" w:hAnsi="Times New Roman" w:cs="Times New Roman"/>
                <w:sz w:val="20"/>
              </w:rPr>
              <w:t>szczegółow</w:t>
            </w:r>
            <w:r w:rsidR="00487CF8">
              <w:rPr>
                <w:rFonts w:ascii="Times New Roman" w:hAnsi="Times New Roman" w:cs="Times New Roman"/>
                <w:sz w:val="20"/>
              </w:rPr>
              <w:t>ego sposobu</w:t>
            </w:r>
            <w:r w:rsidR="00206D8F" w:rsidRPr="000937DC">
              <w:rPr>
                <w:rFonts w:ascii="Times New Roman" w:hAnsi="Times New Roman" w:cs="Times New Roman"/>
                <w:sz w:val="20"/>
              </w:rPr>
              <w:t xml:space="preserve"> funkcjonowania </w:t>
            </w:r>
            <w:r w:rsidR="00487CF8">
              <w:rPr>
                <w:rFonts w:ascii="Times New Roman" w:hAnsi="Times New Roman" w:cs="Times New Roman"/>
                <w:sz w:val="20"/>
              </w:rPr>
              <w:t>rejestru jest pozostawione</w:t>
            </w:r>
            <w:r w:rsidR="00803729">
              <w:rPr>
                <w:rFonts w:ascii="Times New Roman" w:hAnsi="Times New Roman" w:cs="Times New Roman"/>
                <w:sz w:val="20"/>
              </w:rPr>
              <w:t xml:space="preserve"> </w:t>
            </w:r>
            <w:r>
              <w:rPr>
                <w:rFonts w:ascii="Times New Roman" w:hAnsi="Times New Roman" w:cs="Times New Roman"/>
                <w:sz w:val="20"/>
              </w:rPr>
              <w:t xml:space="preserve">umowie </w:t>
            </w:r>
            <w:r w:rsidR="00487CF8">
              <w:rPr>
                <w:rFonts w:ascii="Times New Roman" w:hAnsi="Times New Roman" w:cs="Times New Roman"/>
                <w:sz w:val="20"/>
              </w:rPr>
              <w:t>stron. Takie kwestie jak wspomniane w uwadze</w:t>
            </w:r>
            <w:r w:rsidR="00803729">
              <w:rPr>
                <w:rFonts w:ascii="Times New Roman" w:hAnsi="Times New Roman" w:cs="Times New Roman"/>
                <w:sz w:val="20"/>
              </w:rPr>
              <w:t xml:space="preserve"> powinny być </w:t>
            </w:r>
            <w:r w:rsidR="00197274">
              <w:rPr>
                <w:rFonts w:ascii="Times New Roman" w:hAnsi="Times New Roman" w:cs="Times New Roman"/>
                <w:sz w:val="20"/>
              </w:rPr>
              <w:t>ustalone</w:t>
            </w:r>
            <w:r w:rsidR="00803729">
              <w:rPr>
                <w:rFonts w:ascii="Times New Roman" w:hAnsi="Times New Roman" w:cs="Times New Roman"/>
                <w:sz w:val="20"/>
              </w:rPr>
              <w:t xml:space="preserve"> w</w:t>
            </w:r>
            <w:r w:rsidR="00206D8F" w:rsidRPr="000937DC">
              <w:rPr>
                <w:rFonts w:ascii="Times New Roman" w:hAnsi="Times New Roman" w:cs="Times New Roman"/>
                <w:sz w:val="20"/>
              </w:rPr>
              <w:t xml:space="preserve"> umowie między spółką a podmiotem prowadzącym </w:t>
            </w:r>
            <w:r w:rsidR="00803729">
              <w:rPr>
                <w:rFonts w:ascii="Times New Roman" w:hAnsi="Times New Roman" w:cs="Times New Roman"/>
                <w:sz w:val="20"/>
              </w:rPr>
              <w:t xml:space="preserve"> </w:t>
            </w:r>
            <w:r w:rsidR="00206D8F" w:rsidRPr="000937DC">
              <w:rPr>
                <w:rFonts w:ascii="Times New Roman" w:hAnsi="Times New Roman" w:cs="Times New Roman"/>
                <w:sz w:val="20"/>
              </w:rPr>
              <w:t xml:space="preserve">rejestr. </w:t>
            </w:r>
          </w:p>
        </w:tc>
      </w:tr>
      <w:tr w:rsidR="000A50DC" w:rsidRPr="000937DC" w:rsidTr="000A50DC">
        <w:tc>
          <w:tcPr>
            <w:tcW w:w="572" w:type="dxa"/>
          </w:tcPr>
          <w:p w:rsidR="00034CA6" w:rsidRPr="000937DC" w:rsidRDefault="00D5628E" w:rsidP="0014775A">
            <w:pPr>
              <w:spacing w:after="0"/>
              <w:rPr>
                <w:rFonts w:ascii="Times New Roman" w:hAnsi="Times New Roman" w:cs="Times New Roman"/>
                <w:sz w:val="20"/>
              </w:rPr>
            </w:pPr>
            <w:r w:rsidRPr="000937DC">
              <w:rPr>
                <w:rFonts w:ascii="Times New Roman" w:hAnsi="Times New Roman" w:cs="Times New Roman"/>
                <w:sz w:val="20"/>
              </w:rPr>
              <w:t>18.</w:t>
            </w:r>
          </w:p>
        </w:tc>
        <w:tc>
          <w:tcPr>
            <w:tcW w:w="2193" w:type="dxa"/>
            <w:gridSpan w:val="2"/>
            <w:vMerge/>
          </w:tcPr>
          <w:p w:rsidR="00034CA6" w:rsidRPr="000937DC" w:rsidRDefault="00034CA6" w:rsidP="0014775A">
            <w:pPr>
              <w:spacing w:after="0"/>
              <w:jc w:val="center"/>
              <w:rPr>
                <w:rFonts w:ascii="Times New Roman" w:hAnsi="Times New Roman" w:cs="Times New Roman"/>
                <w:b/>
                <w:sz w:val="20"/>
              </w:rPr>
            </w:pPr>
          </w:p>
        </w:tc>
        <w:tc>
          <w:tcPr>
            <w:tcW w:w="2163" w:type="dxa"/>
          </w:tcPr>
          <w:p w:rsidR="00034CA6" w:rsidRPr="000937DC" w:rsidRDefault="00034CA6" w:rsidP="0014775A">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Krajowy Depozyt Papierów Wartościowych</w:t>
            </w:r>
          </w:p>
        </w:tc>
        <w:tc>
          <w:tcPr>
            <w:tcW w:w="5953" w:type="dxa"/>
          </w:tcPr>
          <w:p w:rsidR="00034CA6" w:rsidRPr="000937DC" w:rsidRDefault="00034CA6" w:rsidP="0014775A">
            <w:pPr>
              <w:spacing w:after="0" w:line="240" w:lineRule="auto"/>
              <w:jc w:val="both"/>
              <w:rPr>
                <w:rFonts w:ascii="Times New Roman" w:hAnsi="Times New Roman" w:cs="Times New Roman"/>
                <w:sz w:val="20"/>
              </w:rPr>
            </w:pPr>
            <w:r w:rsidRPr="000937DC">
              <w:rPr>
                <w:rFonts w:ascii="Times New Roman" w:hAnsi="Times New Roman" w:cs="Times New Roman"/>
                <w:sz w:val="20"/>
              </w:rPr>
              <w:t>Art. 328</w:t>
            </w:r>
            <w:r w:rsidRPr="000937DC">
              <w:rPr>
                <w:rFonts w:ascii="Times New Roman" w:hAnsi="Times New Roman" w:cs="Times New Roman"/>
                <w:sz w:val="20"/>
                <w:vertAlign w:val="superscript"/>
              </w:rPr>
              <w:t>3</w:t>
            </w:r>
            <w:r w:rsidRPr="000937DC">
              <w:rPr>
                <w:rFonts w:ascii="Times New Roman" w:hAnsi="Times New Roman" w:cs="Times New Roman"/>
                <w:sz w:val="20"/>
              </w:rPr>
              <w:t xml:space="preserve"> § 1 pkt 4 i 5 K.s.h.</w:t>
            </w:r>
          </w:p>
          <w:p w:rsidR="00034CA6" w:rsidRPr="000937DC" w:rsidRDefault="00034CA6" w:rsidP="0014775A">
            <w:pPr>
              <w:spacing w:after="0" w:line="240" w:lineRule="auto"/>
              <w:jc w:val="both"/>
              <w:rPr>
                <w:rFonts w:ascii="Times New Roman" w:hAnsi="Times New Roman" w:cs="Times New Roman"/>
                <w:sz w:val="20"/>
              </w:rPr>
            </w:pPr>
            <w:r w:rsidRPr="000937DC">
              <w:rPr>
                <w:rFonts w:ascii="Times New Roman" w:hAnsi="Times New Roman" w:cs="Times New Roman"/>
                <w:sz w:val="20"/>
              </w:rPr>
              <w:t>Poddajemy pod rozwagę umożliwienie rejestrowania akcji w rejestrze akcjonariuszy, na zasadzie zbiorczej, w oparciu o kod ISIN nadany akcjom tożsamym w prawach (posiadającym cechę zamienności), co w istotnym stopniu uprościłoby ewidencję akcji w rejestrze. Może nie w każdym przypadku będzie to możliwe, ale wydaje się, że w praktyce, w zdecydowanej większości przypadków nie wystąpi potrzeba indywidualnego wyróżniania w rejestrze akcjonariuszy poszczególnych akcji danej emisji.</w:t>
            </w:r>
          </w:p>
          <w:p w:rsidR="00034CA6" w:rsidRPr="000937DC" w:rsidRDefault="00034CA6" w:rsidP="0014775A">
            <w:pPr>
              <w:spacing w:after="0" w:line="240" w:lineRule="auto"/>
              <w:jc w:val="both"/>
              <w:rPr>
                <w:rFonts w:ascii="Times New Roman" w:hAnsi="Times New Roman" w:cs="Times New Roman"/>
                <w:sz w:val="20"/>
              </w:rPr>
            </w:pPr>
          </w:p>
          <w:p w:rsidR="00034CA6" w:rsidRPr="000937DC" w:rsidRDefault="00034CA6" w:rsidP="0014775A">
            <w:pPr>
              <w:spacing w:after="0" w:line="240" w:lineRule="auto"/>
              <w:jc w:val="both"/>
              <w:rPr>
                <w:rFonts w:ascii="Times New Roman" w:hAnsi="Times New Roman" w:cs="Times New Roman"/>
                <w:sz w:val="20"/>
              </w:rPr>
            </w:pPr>
            <w:r w:rsidRPr="000937DC">
              <w:rPr>
                <w:rFonts w:ascii="Times New Roman" w:hAnsi="Times New Roman" w:cs="Times New Roman"/>
                <w:sz w:val="20"/>
              </w:rPr>
              <w:t>Ponadto, skoro zadaniem podmiotu prowadzącego rejestr akcjonariuszy ma być m.in. pośrednictwo w wypłacie zobowiązań pieniężnych (np. dywidendy), to należałoby rozważyć rozszerzenie zawartości tego rejestru o numery rachunków bankowych poszczególnych akcjonariuszy (czyli odpowiednie zmiany w art. 328</w:t>
            </w:r>
            <w:r w:rsidRPr="000937DC">
              <w:rPr>
                <w:rFonts w:ascii="Times New Roman" w:hAnsi="Times New Roman" w:cs="Times New Roman"/>
                <w:sz w:val="20"/>
                <w:vertAlign w:val="superscript"/>
              </w:rPr>
              <w:t>3 </w:t>
            </w:r>
            <w:r w:rsidRPr="000937DC">
              <w:rPr>
                <w:rFonts w:ascii="Times New Roman" w:hAnsi="Times New Roman" w:cs="Times New Roman"/>
                <w:sz w:val="20"/>
              </w:rPr>
              <w:t xml:space="preserve"> §</w:t>
            </w:r>
            <w:r w:rsidRPr="000937DC">
              <w:rPr>
                <w:rFonts w:ascii="Times New Roman" w:hAnsi="Times New Roman" w:cs="Times New Roman"/>
                <w:sz w:val="20"/>
                <w:vertAlign w:val="superscript"/>
              </w:rPr>
              <w:t xml:space="preserve"> </w:t>
            </w:r>
            <w:r w:rsidR="0014775A">
              <w:rPr>
                <w:rFonts w:ascii="Times New Roman" w:hAnsi="Times New Roman" w:cs="Times New Roman"/>
                <w:sz w:val="20"/>
              </w:rPr>
              <w:t>1 pkt 5).</w:t>
            </w:r>
          </w:p>
        </w:tc>
        <w:tc>
          <w:tcPr>
            <w:tcW w:w="4733" w:type="dxa"/>
          </w:tcPr>
          <w:p w:rsidR="00B96084" w:rsidRPr="00047904" w:rsidRDefault="005418F2" w:rsidP="00B96084">
            <w:pPr>
              <w:spacing w:after="0" w:line="240" w:lineRule="auto"/>
              <w:jc w:val="both"/>
              <w:rPr>
                <w:rFonts w:ascii="Times New Roman" w:hAnsi="Times New Roman" w:cs="Times New Roman"/>
                <w:sz w:val="20"/>
              </w:rPr>
            </w:pPr>
            <w:r w:rsidRPr="00047904">
              <w:rPr>
                <w:rFonts w:ascii="Times New Roman" w:hAnsi="Times New Roman" w:cs="Times New Roman"/>
                <w:sz w:val="20"/>
              </w:rPr>
              <w:t>Uwaga zosta</w:t>
            </w:r>
            <w:r w:rsidR="007F4EA2" w:rsidRPr="00047904">
              <w:rPr>
                <w:rFonts w:ascii="Times New Roman" w:hAnsi="Times New Roman" w:cs="Times New Roman"/>
                <w:sz w:val="20"/>
              </w:rPr>
              <w:t>ła</w:t>
            </w:r>
            <w:r w:rsidRPr="00047904">
              <w:rPr>
                <w:rFonts w:ascii="Times New Roman" w:hAnsi="Times New Roman" w:cs="Times New Roman"/>
                <w:sz w:val="20"/>
              </w:rPr>
              <w:t xml:space="preserve"> kierunkowo uwzględniona</w:t>
            </w:r>
            <w:r w:rsidR="002704AD" w:rsidRPr="00047904">
              <w:rPr>
                <w:rFonts w:ascii="Times New Roman" w:hAnsi="Times New Roman" w:cs="Times New Roman"/>
                <w:sz w:val="20"/>
              </w:rPr>
              <w:t>:</w:t>
            </w:r>
            <w:r w:rsidRPr="00047904">
              <w:rPr>
                <w:rFonts w:ascii="Times New Roman" w:hAnsi="Times New Roman" w:cs="Times New Roman"/>
                <w:sz w:val="20"/>
              </w:rPr>
              <w:t xml:space="preserve"> przepis zostanie zmieniony na podstawie propozycji, którą przedstawią KDPW i KNF</w:t>
            </w:r>
            <w:r w:rsidR="004E2A01" w:rsidRPr="00047904">
              <w:rPr>
                <w:rFonts w:ascii="Times New Roman" w:hAnsi="Times New Roman" w:cs="Times New Roman"/>
                <w:sz w:val="20"/>
              </w:rPr>
              <w:t xml:space="preserve"> – vide odniesienie się do pierwszej uwagi z pkt 17 tabeli.</w:t>
            </w:r>
          </w:p>
          <w:p w:rsidR="00CB5E17" w:rsidRDefault="00CB5E17" w:rsidP="0014775A">
            <w:pPr>
              <w:spacing w:after="0" w:line="240" w:lineRule="auto"/>
              <w:jc w:val="both"/>
              <w:rPr>
                <w:rFonts w:ascii="Times New Roman" w:hAnsi="Times New Roman" w:cs="Times New Roman"/>
                <w:sz w:val="20"/>
              </w:rPr>
            </w:pPr>
          </w:p>
          <w:p w:rsidR="00CB5E17" w:rsidRDefault="00CB5E17" w:rsidP="0014775A">
            <w:pPr>
              <w:spacing w:after="0" w:line="240" w:lineRule="auto"/>
              <w:jc w:val="both"/>
              <w:rPr>
                <w:rFonts w:ascii="Times New Roman" w:hAnsi="Times New Roman" w:cs="Times New Roman"/>
                <w:sz w:val="20"/>
              </w:rPr>
            </w:pPr>
          </w:p>
          <w:p w:rsidR="00CB5E17" w:rsidRDefault="00CB5E17" w:rsidP="0014775A">
            <w:pPr>
              <w:spacing w:after="0" w:line="240" w:lineRule="auto"/>
              <w:jc w:val="both"/>
              <w:rPr>
                <w:rFonts w:ascii="Times New Roman" w:hAnsi="Times New Roman" w:cs="Times New Roman"/>
                <w:sz w:val="20"/>
              </w:rPr>
            </w:pPr>
          </w:p>
          <w:p w:rsidR="00097249" w:rsidRDefault="00097249" w:rsidP="0036138A">
            <w:pPr>
              <w:spacing w:after="0" w:line="240" w:lineRule="auto"/>
              <w:jc w:val="both"/>
              <w:rPr>
                <w:rFonts w:ascii="Times New Roman" w:hAnsi="Times New Roman" w:cs="Times New Roman"/>
                <w:sz w:val="20"/>
              </w:rPr>
            </w:pPr>
          </w:p>
          <w:p w:rsidR="00097249" w:rsidRDefault="00097249" w:rsidP="0036138A">
            <w:pPr>
              <w:spacing w:after="0" w:line="240" w:lineRule="auto"/>
              <w:jc w:val="both"/>
              <w:rPr>
                <w:rFonts w:ascii="Times New Roman" w:hAnsi="Times New Roman" w:cs="Times New Roman"/>
                <w:sz w:val="20"/>
              </w:rPr>
            </w:pPr>
          </w:p>
          <w:p w:rsidR="00097249" w:rsidRDefault="00097249" w:rsidP="0036138A">
            <w:pPr>
              <w:spacing w:after="0" w:line="240" w:lineRule="auto"/>
              <w:jc w:val="both"/>
              <w:rPr>
                <w:rFonts w:ascii="Times New Roman" w:hAnsi="Times New Roman" w:cs="Times New Roman"/>
                <w:sz w:val="20"/>
              </w:rPr>
            </w:pPr>
          </w:p>
          <w:p w:rsidR="00831A29" w:rsidRPr="000937DC" w:rsidRDefault="00B3548E" w:rsidP="0036138A">
            <w:pPr>
              <w:spacing w:after="0" w:line="240" w:lineRule="auto"/>
              <w:jc w:val="both"/>
              <w:rPr>
                <w:rFonts w:ascii="Times New Roman" w:hAnsi="Times New Roman" w:cs="Times New Roman"/>
                <w:sz w:val="20"/>
              </w:rPr>
            </w:pPr>
            <w:r>
              <w:rPr>
                <w:rFonts w:ascii="Times New Roman" w:hAnsi="Times New Roman" w:cs="Times New Roman"/>
                <w:sz w:val="20"/>
              </w:rPr>
              <w:t>Wskazano, że nie ma konieczności, aby</w:t>
            </w:r>
            <w:r w:rsidR="004A4C4D">
              <w:rPr>
                <w:rFonts w:ascii="Times New Roman" w:hAnsi="Times New Roman" w:cs="Times New Roman"/>
                <w:sz w:val="20"/>
              </w:rPr>
              <w:t xml:space="preserve"> num</w:t>
            </w:r>
            <w:r>
              <w:rPr>
                <w:rFonts w:ascii="Times New Roman" w:hAnsi="Times New Roman" w:cs="Times New Roman"/>
                <w:sz w:val="20"/>
              </w:rPr>
              <w:t xml:space="preserve">ery rachunków </w:t>
            </w:r>
            <w:r w:rsidR="004A4C4D">
              <w:rPr>
                <w:rFonts w:ascii="Times New Roman" w:hAnsi="Times New Roman" w:cs="Times New Roman"/>
                <w:sz w:val="20"/>
              </w:rPr>
              <w:t>bankowych</w:t>
            </w:r>
            <w:r>
              <w:rPr>
                <w:rFonts w:ascii="Times New Roman" w:hAnsi="Times New Roman" w:cs="Times New Roman"/>
                <w:sz w:val="20"/>
              </w:rPr>
              <w:t xml:space="preserve"> </w:t>
            </w:r>
            <w:r w:rsidR="004A4C4D">
              <w:rPr>
                <w:rFonts w:ascii="Times New Roman" w:hAnsi="Times New Roman" w:cs="Times New Roman"/>
                <w:sz w:val="20"/>
              </w:rPr>
              <w:t>akcjonariuszy stanowiły informację podlegającą obligatoryjnie ujawnianiu w rejestrze</w:t>
            </w:r>
            <w:r>
              <w:rPr>
                <w:rFonts w:ascii="Times New Roman" w:hAnsi="Times New Roman" w:cs="Times New Roman"/>
                <w:sz w:val="20"/>
              </w:rPr>
              <w:t xml:space="preserve"> </w:t>
            </w:r>
            <w:r w:rsidR="004A4C4D">
              <w:rPr>
                <w:rFonts w:ascii="Times New Roman" w:hAnsi="Times New Roman" w:cs="Times New Roman"/>
                <w:sz w:val="20"/>
              </w:rPr>
              <w:t>akcjonariuszy, nawet jeśli</w:t>
            </w:r>
            <w:r w:rsidR="00F860FA">
              <w:rPr>
                <w:rFonts w:ascii="Times New Roman" w:hAnsi="Times New Roman" w:cs="Times New Roman"/>
                <w:sz w:val="20"/>
              </w:rPr>
              <w:t xml:space="preserve"> </w:t>
            </w:r>
            <w:r w:rsidR="004A4C4D">
              <w:rPr>
                <w:rFonts w:ascii="Times New Roman" w:hAnsi="Times New Roman" w:cs="Times New Roman"/>
                <w:sz w:val="20"/>
              </w:rPr>
              <w:t xml:space="preserve">z  innych przepisów </w:t>
            </w:r>
            <w:r w:rsidR="00F860FA">
              <w:rPr>
                <w:rFonts w:ascii="Times New Roman" w:hAnsi="Times New Roman" w:cs="Times New Roman"/>
                <w:sz w:val="20"/>
              </w:rPr>
              <w:t xml:space="preserve">wynika, </w:t>
            </w:r>
            <w:r w:rsidR="00DA7C27">
              <w:rPr>
                <w:rFonts w:ascii="Times New Roman" w:hAnsi="Times New Roman" w:cs="Times New Roman"/>
                <w:sz w:val="20"/>
              </w:rPr>
              <w:t>ż</w:t>
            </w:r>
            <w:r w:rsidR="00F860FA">
              <w:rPr>
                <w:rFonts w:ascii="Times New Roman" w:hAnsi="Times New Roman" w:cs="Times New Roman"/>
                <w:sz w:val="20"/>
              </w:rPr>
              <w:t>e spółka realizuje zobowiązania pieniężne wobec akcjonariusz</w:t>
            </w:r>
            <w:r w:rsidR="0036138A">
              <w:rPr>
                <w:rFonts w:ascii="Times New Roman" w:hAnsi="Times New Roman" w:cs="Times New Roman"/>
                <w:sz w:val="20"/>
              </w:rPr>
              <w:t>y</w:t>
            </w:r>
            <w:r w:rsidR="00F860FA">
              <w:rPr>
                <w:rFonts w:ascii="Times New Roman" w:hAnsi="Times New Roman" w:cs="Times New Roman"/>
                <w:sz w:val="20"/>
              </w:rPr>
              <w:t xml:space="preserve"> za pośrednictwem podmiotu prowadzącego rejestr</w:t>
            </w:r>
            <w:r w:rsidR="0036138A">
              <w:rPr>
                <w:rFonts w:ascii="Times New Roman" w:hAnsi="Times New Roman" w:cs="Times New Roman"/>
                <w:sz w:val="20"/>
              </w:rPr>
              <w:t xml:space="preserve"> (por. art. 328 </w:t>
            </w:r>
            <w:r w:rsidR="0036138A">
              <w:rPr>
                <w:rFonts w:ascii="Times New Roman" w:hAnsi="Times New Roman" w:cs="Times New Roman"/>
                <w:sz w:val="20"/>
                <w:vertAlign w:val="superscript"/>
              </w:rPr>
              <w:t xml:space="preserve">10 </w:t>
            </w:r>
            <w:r w:rsidR="0036138A">
              <w:rPr>
                <w:rFonts w:ascii="Times New Roman" w:hAnsi="Times New Roman" w:cs="Times New Roman"/>
                <w:sz w:val="20"/>
              </w:rPr>
              <w:t>k.s.h)</w:t>
            </w:r>
            <w:r w:rsidR="00F860FA">
              <w:rPr>
                <w:rFonts w:ascii="Times New Roman" w:hAnsi="Times New Roman" w:cs="Times New Roman"/>
                <w:sz w:val="20"/>
              </w:rPr>
              <w:t>.</w:t>
            </w:r>
            <w:r w:rsidR="00DA7C27">
              <w:rPr>
                <w:rFonts w:ascii="Times New Roman" w:hAnsi="Times New Roman" w:cs="Times New Roman"/>
                <w:sz w:val="20"/>
              </w:rPr>
              <w:t xml:space="preserve"> Nie ma natomiast przeszkód, aby</w:t>
            </w:r>
            <w:r w:rsidR="00C710D9">
              <w:rPr>
                <w:rFonts w:ascii="Times New Roman" w:hAnsi="Times New Roman" w:cs="Times New Roman"/>
                <w:sz w:val="20"/>
              </w:rPr>
              <w:t xml:space="preserve"> na podstawie </w:t>
            </w:r>
            <w:r w:rsidR="00786F3A">
              <w:rPr>
                <w:rFonts w:ascii="Times New Roman" w:hAnsi="Times New Roman" w:cs="Times New Roman"/>
                <w:sz w:val="20"/>
              </w:rPr>
              <w:t xml:space="preserve">art. </w:t>
            </w:r>
            <w:r w:rsidR="00786F3A" w:rsidRPr="00C710D9">
              <w:rPr>
                <w:rFonts w:ascii="Times New Roman" w:hAnsi="Times New Roman" w:cs="Times New Roman"/>
                <w:sz w:val="20"/>
              </w:rPr>
              <w:t>328</w:t>
            </w:r>
            <w:r w:rsidR="00786F3A" w:rsidRPr="00C710D9">
              <w:rPr>
                <w:rFonts w:ascii="Times New Roman" w:hAnsi="Times New Roman" w:cs="Times New Roman"/>
                <w:sz w:val="20"/>
                <w:vertAlign w:val="superscript"/>
              </w:rPr>
              <w:t>3</w:t>
            </w:r>
            <w:r w:rsidR="00786F3A">
              <w:rPr>
                <w:rFonts w:ascii="Times New Roman" w:hAnsi="Times New Roman" w:cs="Times New Roman"/>
                <w:sz w:val="20"/>
              </w:rPr>
              <w:t xml:space="preserve">  § 2 k.s</w:t>
            </w:r>
            <w:r w:rsidR="0036138A">
              <w:rPr>
                <w:rFonts w:ascii="Times New Roman" w:hAnsi="Times New Roman" w:cs="Times New Roman"/>
                <w:sz w:val="20"/>
              </w:rPr>
              <w:t>.</w:t>
            </w:r>
            <w:r w:rsidR="00786F3A">
              <w:rPr>
                <w:rFonts w:ascii="Times New Roman" w:hAnsi="Times New Roman" w:cs="Times New Roman"/>
                <w:sz w:val="20"/>
              </w:rPr>
              <w:t xml:space="preserve">h. </w:t>
            </w:r>
            <w:r w:rsidR="00C710D9">
              <w:rPr>
                <w:rFonts w:ascii="Times New Roman" w:hAnsi="Times New Roman" w:cs="Times New Roman"/>
                <w:sz w:val="20"/>
              </w:rPr>
              <w:t>spółka w statuc</w:t>
            </w:r>
            <w:r w:rsidR="00786F3A">
              <w:rPr>
                <w:rFonts w:ascii="Times New Roman" w:hAnsi="Times New Roman" w:cs="Times New Roman"/>
                <w:sz w:val="20"/>
              </w:rPr>
              <w:t>i</w:t>
            </w:r>
            <w:r w:rsidR="00C710D9">
              <w:rPr>
                <w:rFonts w:ascii="Times New Roman" w:hAnsi="Times New Roman" w:cs="Times New Roman"/>
                <w:sz w:val="20"/>
              </w:rPr>
              <w:t>e</w:t>
            </w:r>
            <w:r w:rsidR="00786F3A">
              <w:rPr>
                <w:rFonts w:ascii="Times New Roman" w:hAnsi="Times New Roman" w:cs="Times New Roman"/>
                <w:sz w:val="20"/>
              </w:rPr>
              <w:t xml:space="preserve"> przewidziała, że w rejestrze ujawniane są również dane rachunków </w:t>
            </w:r>
            <w:r w:rsidR="0036138A">
              <w:rPr>
                <w:rFonts w:ascii="Times New Roman" w:hAnsi="Times New Roman" w:cs="Times New Roman"/>
                <w:sz w:val="20"/>
              </w:rPr>
              <w:t>bankowych</w:t>
            </w:r>
            <w:r w:rsidR="00786F3A">
              <w:rPr>
                <w:rFonts w:ascii="Times New Roman" w:hAnsi="Times New Roman" w:cs="Times New Roman"/>
                <w:sz w:val="20"/>
              </w:rPr>
              <w:t xml:space="preserve"> akcjonariuszy. W </w:t>
            </w:r>
            <w:r w:rsidR="0036138A">
              <w:rPr>
                <w:rFonts w:ascii="Times New Roman" w:hAnsi="Times New Roman" w:cs="Times New Roman"/>
                <w:sz w:val="20"/>
              </w:rPr>
              <w:t>ta</w:t>
            </w:r>
            <w:r w:rsidR="00786F3A">
              <w:rPr>
                <w:rFonts w:ascii="Times New Roman" w:hAnsi="Times New Roman" w:cs="Times New Roman"/>
                <w:sz w:val="20"/>
              </w:rPr>
              <w:t xml:space="preserve">kim przypadku </w:t>
            </w:r>
            <w:r w:rsidR="0036138A">
              <w:rPr>
                <w:rFonts w:ascii="Times New Roman" w:hAnsi="Times New Roman" w:cs="Times New Roman"/>
                <w:sz w:val="20"/>
              </w:rPr>
              <w:t>rejestr</w:t>
            </w:r>
            <w:r w:rsidR="00786F3A">
              <w:rPr>
                <w:rFonts w:ascii="Times New Roman" w:hAnsi="Times New Roman" w:cs="Times New Roman"/>
                <w:sz w:val="20"/>
              </w:rPr>
              <w:t xml:space="preserve"> będzie mógł zawierać </w:t>
            </w:r>
            <w:r w:rsidR="0036138A">
              <w:rPr>
                <w:rFonts w:ascii="Times New Roman" w:hAnsi="Times New Roman" w:cs="Times New Roman"/>
                <w:sz w:val="20"/>
              </w:rPr>
              <w:t xml:space="preserve">także </w:t>
            </w:r>
            <w:r w:rsidR="00786F3A">
              <w:rPr>
                <w:rFonts w:ascii="Times New Roman" w:hAnsi="Times New Roman" w:cs="Times New Roman"/>
                <w:sz w:val="20"/>
              </w:rPr>
              <w:t>takie dane.</w:t>
            </w:r>
            <w:r w:rsidR="00C710D9">
              <w:rPr>
                <w:rFonts w:ascii="Times New Roman" w:hAnsi="Times New Roman" w:cs="Times New Roman"/>
                <w:sz w:val="20"/>
              </w:rPr>
              <w:t xml:space="preserve"> </w:t>
            </w:r>
          </w:p>
        </w:tc>
      </w:tr>
      <w:tr w:rsidR="000A50DC" w:rsidRPr="000937DC" w:rsidTr="000A50DC">
        <w:tc>
          <w:tcPr>
            <w:tcW w:w="572" w:type="dxa"/>
          </w:tcPr>
          <w:p w:rsidR="00034CA6" w:rsidRPr="00BC17DB" w:rsidRDefault="00D5628E" w:rsidP="0039053F">
            <w:pPr>
              <w:rPr>
                <w:rFonts w:ascii="Times New Roman" w:hAnsi="Times New Roman" w:cs="Times New Roman"/>
                <w:sz w:val="20"/>
              </w:rPr>
            </w:pPr>
            <w:r w:rsidRPr="00BC17DB">
              <w:rPr>
                <w:rFonts w:ascii="Times New Roman" w:hAnsi="Times New Roman" w:cs="Times New Roman"/>
                <w:sz w:val="20"/>
              </w:rPr>
              <w:t>19.</w:t>
            </w:r>
          </w:p>
        </w:tc>
        <w:tc>
          <w:tcPr>
            <w:tcW w:w="2193" w:type="dxa"/>
            <w:gridSpan w:val="2"/>
            <w:vMerge/>
          </w:tcPr>
          <w:p w:rsidR="00034CA6" w:rsidRPr="00BC17DB" w:rsidRDefault="00034CA6" w:rsidP="0039053F">
            <w:pPr>
              <w:spacing w:after="0"/>
              <w:jc w:val="center"/>
              <w:rPr>
                <w:rFonts w:ascii="Times New Roman" w:hAnsi="Times New Roman" w:cs="Times New Roman"/>
                <w:b/>
                <w:sz w:val="20"/>
              </w:rPr>
            </w:pPr>
          </w:p>
        </w:tc>
        <w:tc>
          <w:tcPr>
            <w:tcW w:w="2163" w:type="dxa"/>
          </w:tcPr>
          <w:p w:rsidR="00034CA6" w:rsidRPr="00BC17DB" w:rsidRDefault="00034CA6" w:rsidP="0039053F">
            <w:pPr>
              <w:jc w:val="center"/>
              <w:rPr>
                <w:rFonts w:ascii="Times New Roman" w:hAnsi="Times New Roman" w:cs="Times New Roman"/>
                <w:b/>
                <w:sz w:val="20"/>
              </w:rPr>
            </w:pPr>
            <w:r w:rsidRPr="00BC17DB">
              <w:rPr>
                <w:rFonts w:ascii="Times New Roman" w:hAnsi="Times New Roman" w:cs="Times New Roman"/>
                <w:b/>
                <w:sz w:val="20"/>
              </w:rPr>
              <w:t>Naczelna Rada Adwokacka</w:t>
            </w:r>
          </w:p>
        </w:tc>
        <w:tc>
          <w:tcPr>
            <w:tcW w:w="5953" w:type="dxa"/>
          </w:tcPr>
          <w:p w:rsidR="00034CA6" w:rsidRPr="00BC17DB" w:rsidRDefault="00A20151" w:rsidP="0039053F">
            <w:pPr>
              <w:spacing w:after="0" w:line="240" w:lineRule="auto"/>
              <w:jc w:val="both"/>
              <w:rPr>
                <w:rFonts w:ascii="Times New Roman" w:hAnsi="Times New Roman" w:cs="Times New Roman"/>
                <w:sz w:val="20"/>
                <w:u w:val="single"/>
              </w:rPr>
            </w:pPr>
            <w:r w:rsidRPr="00BC17DB">
              <w:rPr>
                <w:rFonts w:ascii="Times New Roman" w:hAnsi="Times New Roman" w:cs="Times New Roman"/>
                <w:sz w:val="20"/>
              </w:rPr>
              <w:t xml:space="preserve">Rejestr akcji, w oparciu o regulacje przedstawione w projekcie, zdaje się być </w:t>
            </w:r>
            <w:r w:rsidR="00C86604" w:rsidRPr="00BC17DB">
              <w:rPr>
                <w:rFonts w:ascii="Times New Roman" w:hAnsi="Times New Roman" w:cs="Times New Roman"/>
                <w:sz w:val="20"/>
              </w:rPr>
              <w:t>źródłem</w:t>
            </w:r>
            <w:r w:rsidRPr="00BC17DB">
              <w:rPr>
                <w:rFonts w:ascii="Times New Roman" w:hAnsi="Times New Roman" w:cs="Times New Roman"/>
                <w:sz w:val="20"/>
              </w:rPr>
              <w:t xml:space="preserve"> wielu kontrowersji oraz potencjalnych zagrożeń dla spółek, które to podlegać będą obowiązkowi rejestracji.</w:t>
            </w:r>
            <w:r w:rsidR="00C86604" w:rsidRPr="00BC17DB">
              <w:rPr>
                <w:rFonts w:ascii="Times New Roman" w:hAnsi="Times New Roman" w:cs="Times New Roman"/>
                <w:sz w:val="20"/>
              </w:rPr>
              <w:t xml:space="preserve"> Wprawdzie, w założeniu jego powstanie przyczynić ma się do zwiększenia bezpieczeństwa obrotu oraz </w:t>
            </w:r>
            <w:r w:rsidR="0044629D" w:rsidRPr="00BC17DB">
              <w:rPr>
                <w:rFonts w:ascii="Times New Roman" w:hAnsi="Times New Roman" w:cs="Times New Roman"/>
                <w:sz w:val="20"/>
              </w:rPr>
              <w:t xml:space="preserve">zwiększenia transparentności w zakresie obrotu gospodarczego, należy, </w:t>
            </w:r>
            <w:r w:rsidR="0044629D" w:rsidRPr="00BC17DB">
              <w:rPr>
                <w:rFonts w:ascii="Times New Roman" w:hAnsi="Times New Roman" w:cs="Times New Roman"/>
                <w:sz w:val="20"/>
                <w:u w:val="single"/>
              </w:rPr>
              <w:t>jednakże wskazać na wiążące się z</w:t>
            </w:r>
            <w:r w:rsidR="00ED112C" w:rsidRPr="00BC17DB">
              <w:rPr>
                <w:rFonts w:ascii="Times New Roman" w:hAnsi="Times New Roman" w:cs="Times New Roman"/>
                <w:sz w:val="20"/>
                <w:u w:val="single"/>
              </w:rPr>
              <w:t xml:space="preserve"> nim potencjalne zagrożenia dla </w:t>
            </w:r>
            <w:r w:rsidR="0044629D" w:rsidRPr="00BC17DB">
              <w:rPr>
                <w:rFonts w:ascii="Times New Roman" w:hAnsi="Times New Roman" w:cs="Times New Roman"/>
                <w:sz w:val="20"/>
                <w:u w:val="single"/>
              </w:rPr>
              <w:t>funkcjonowania spółek.</w:t>
            </w:r>
          </w:p>
          <w:p w:rsidR="00B90D78" w:rsidRPr="00BC17DB" w:rsidRDefault="00B90D78" w:rsidP="0039053F">
            <w:pPr>
              <w:spacing w:after="0" w:line="240" w:lineRule="auto"/>
              <w:jc w:val="both"/>
              <w:rPr>
                <w:rFonts w:ascii="Times New Roman" w:hAnsi="Times New Roman" w:cs="Times New Roman"/>
                <w:sz w:val="20"/>
              </w:rPr>
            </w:pPr>
          </w:p>
          <w:p w:rsidR="005170AA" w:rsidRPr="00BC17DB" w:rsidRDefault="005170AA" w:rsidP="0039053F">
            <w:pPr>
              <w:spacing w:after="0" w:line="240" w:lineRule="auto"/>
              <w:jc w:val="both"/>
              <w:rPr>
                <w:rFonts w:ascii="Times New Roman" w:hAnsi="Times New Roman" w:cs="Times New Roman"/>
                <w:sz w:val="20"/>
              </w:rPr>
            </w:pPr>
          </w:p>
          <w:p w:rsidR="0090153D" w:rsidRPr="00BC17DB" w:rsidRDefault="00BE11E1" w:rsidP="0039053F">
            <w:pPr>
              <w:spacing w:after="0" w:line="240" w:lineRule="auto"/>
              <w:jc w:val="both"/>
              <w:rPr>
                <w:rFonts w:ascii="Times New Roman" w:hAnsi="Times New Roman" w:cs="Times New Roman"/>
                <w:sz w:val="20"/>
              </w:rPr>
            </w:pPr>
            <w:r w:rsidRPr="00BC17DB">
              <w:rPr>
                <w:rFonts w:ascii="Times New Roman" w:hAnsi="Times New Roman" w:cs="Times New Roman"/>
                <w:sz w:val="20"/>
              </w:rPr>
              <w:t xml:space="preserve">Po pierwsze, ustawodawca nie wskazuje konkretnych kryteriów, jakimi będzie się kierować przy doborze podmiotu trzeciego, który miałby prowadzić rejestr akcji, dokonując jedynie ustawowego odniesienia odnoszącego się do podmiotów mogących obecnie prowadzić rachunki papierów wartościowych zgodnie z przepisami o obrocie instrumentami finansowymi. Brak obostrzeń w tym zakresie </w:t>
            </w:r>
            <w:r w:rsidR="00525138" w:rsidRPr="00BC17DB">
              <w:rPr>
                <w:rFonts w:ascii="Times New Roman" w:hAnsi="Times New Roman" w:cs="Times New Roman"/>
                <w:sz w:val="20"/>
              </w:rPr>
              <w:t xml:space="preserve">istotny jest o tyle, że de facto to podmiot trzeci (bank, dom maklerski) </w:t>
            </w:r>
            <w:r w:rsidR="00525138" w:rsidRPr="00BC17DB">
              <w:rPr>
                <w:rFonts w:ascii="Times New Roman" w:hAnsi="Times New Roman" w:cs="Times New Roman"/>
                <w:sz w:val="20"/>
                <w:u w:val="single"/>
              </w:rPr>
              <w:t>decydował będzie, kto staje się akcjonariuszem spółki.</w:t>
            </w:r>
            <w:r w:rsidR="00525138" w:rsidRPr="00BC17DB">
              <w:rPr>
                <w:rFonts w:ascii="Times New Roman" w:hAnsi="Times New Roman" w:cs="Times New Roman"/>
                <w:sz w:val="20"/>
              </w:rPr>
              <w:t xml:space="preserve"> Wskazane byłyby zatem rygorystyczne kryteria, których celem byłaby ochrona interesu spółki.</w:t>
            </w:r>
          </w:p>
          <w:p w:rsidR="0003590A" w:rsidRPr="00BC17DB" w:rsidRDefault="0003590A" w:rsidP="0039053F">
            <w:pPr>
              <w:spacing w:after="0" w:line="240" w:lineRule="auto"/>
              <w:jc w:val="both"/>
              <w:rPr>
                <w:rFonts w:ascii="Times New Roman" w:hAnsi="Times New Roman" w:cs="Times New Roman"/>
                <w:sz w:val="20"/>
              </w:rPr>
            </w:pPr>
          </w:p>
          <w:p w:rsidR="005170AA" w:rsidRPr="00BC17DB" w:rsidRDefault="005170AA" w:rsidP="0039053F">
            <w:pPr>
              <w:spacing w:after="0" w:line="240" w:lineRule="auto"/>
              <w:jc w:val="both"/>
              <w:rPr>
                <w:rFonts w:ascii="Times New Roman" w:hAnsi="Times New Roman" w:cs="Times New Roman"/>
                <w:sz w:val="20"/>
              </w:rPr>
            </w:pPr>
          </w:p>
          <w:p w:rsidR="00525138" w:rsidRPr="00BC17DB" w:rsidRDefault="00525138" w:rsidP="0039053F">
            <w:pPr>
              <w:spacing w:after="0" w:line="240" w:lineRule="auto"/>
              <w:jc w:val="both"/>
              <w:rPr>
                <w:rFonts w:ascii="Times New Roman" w:hAnsi="Times New Roman" w:cs="Times New Roman"/>
                <w:sz w:val="20"/>
              </w:rPr>
            </w:pPr>
            <w:r w:rsidRPr="00BC17DB">
              <w:rPr>
                <w:rFonts w:ascii="Times New Roman" w:hAnsi="Times New Roman" w:cs="Times New Roman"/>
                <w:sz w:val="20"/>
              </w:rPr>
              <w:t xml:space="preserve">Po drugie, pojawia się także zagadnienie kontroli nad tak prowadzonymi rejestrami. Do tej pory nad tym, kto jest akcjonariuszem „kontrolę” sprawowała sama spółka – decydując o gronie swoich akcjonariuszy. Od momentu powołania do życia rejestru będziemy mieli do czynienia z możliwym faktycznym wpływem zewnętrznego podmiotu trzeciego (banku, domu maklerskiego) na potencjalne konflikty właścicielskie.  Nie należy w tym zakresie bagatelizować także interesów takiego podmiotu trzeciego. Istotny z tej perspektywy jest zatem wskazany powyżej </w:t>
            </w:r>
            <w:r w:rsidR="003D3956" w:rsidRPr="00BC17DB">
              <w:rPr>
                <w:rFonts w:ascii="Times New Roman" w:hAnsi="Times New Roman" w:cs="Times New Roman"/>
                <w:sz w:val="20"/>
              </w:rPr>
              <w:t>brak obostrzonych kryteriów w zakresie doboru podmiotu prowadzącego rejestr.</w:t>
            </w:r>
          </w:p>
          <w:p w:rsidR="0003590A" w:rsidRPr="00BC17DB" w:rsidRDefault="0003590A" w:rsidP="0039053F">
            <w:pPr>
              <w:spacing w:after="0" w:line="240" w:lineRule="auto"/>
              <w:jc w:val="both"/>
              <w:rPr>
                <w:rFonts w:ascii="Times New Roman" w:hAnsi="Times New Roman" w:cs="Times New Roman"/>
                <w:sz w:val="20"/>
              </w:rPr>
            </w:pPr>
          </w:p>
          <w:p w:rsidR="00454EC9" w:rsidRPr="00BC17DB" w:rsidRDefault="00454EC9" w:rsidP="0039053F">
            <w:pPr>
              <w:spacing w:after="0" w:line="240" w:lineRule="auto"/>
              <w:jc w:val="both"/>
              <w:rPr>
                <w:rFonts w:ascii="Times New Roman" w:hAnsi="Times New Roman" w:cs="Times New Roman"/>
                <w:sz w:val="20"/>
              </w:rPr>
            </w:pPr>
          </w:p>
          <w:p w:rsidR="00454EC9" w:rsidRPr="00BC17DB" w:rsidRDefault="00454EC9" w:rsidP="0039053F">
            <w:pPr>
              <w:spacing w:after="0" w:line="240" w:lineRule="auto"/>
              <w:jc w:val="both"/>
              <w:rPr>
                <w:rFonts w:ascii="Times New Roman" w:hAnsi="Times New Roman" w:cs="Times New Roman"/>
                <w:sz w:val="20"/>
              </w:rPr>
            </w:pPr>
          </w:p>
          <w:p w:rsidR="00454EC9" w:rsidRDefault="00454EC9" w:rsidP="0039053F">
            <w:pPr>
              <w:spacing w:after="0" w:line="240" w:lineRule="auto"/>
              <w:jc w:val="both"/>
              <w:rPr>
                <w:rFonts w:ascii="Times New Roman" w:hAnsi="Times New Roman" w:cs="Times New Roman"/>
                <w:sz w:val="20"/>
              </w:rPr>
            </w:pPr>
          </w:p>
          <w:p w:rsidR="00A12A4D" w:rsidRDefault="00A12A4D" w:rsidP="0039053F">
            <w:pPr>
              <w:spacing w:after="0" w:line="240" w:lineRule="auto"/>
              <w:jc w:val="both"/>
              <w:rPr>
                <w:rFonts w:ascii="Times New Roman" w:hAnsi="Times New Roman" w:cs="Times New Roman"/>
                <w:sz w:val="20"/>
              </w:rPr>
            </w:pPr>
          </w:p>
          <w:p w:rsidR="00A12A4D" w:rsidRDefault="00A12A4D" w:rsidP="0039053F">
            <w:pPr>
              <w:spacing w:after="0" w:line="240" w:lineRule="auto"/>
              <w:jc w:val="both"/>
              <w:rPr>
                <w:rFonts w:ascii="Times New Roman" w:hAnsi="Times New Roman" w:cs="Times New Roman"/>
                <w:sz w:val="20"/>
              </w:rPr>
            </w:pPr>
          </w:p>
          <w:p w:rsidR="00A12A4D" w:rsidRDefault="00A12A4D" w:rsidP="0039053F">
            <w:pPr>
              <w:spacing w:after="0" w:line="240" w:lineRule="auto"/>
              <w:jc w:val="both"/>
              <w:rPr>
                <w:rFonts w:ascii="Times New Roman" w:hAnsi="Times New Roman" w:cs="Times New Roman"/>
                <w:sz w:val="20"/>
              </w:rPr>
            </w:pPr>
          </w:p>
          <w:p w:rsidR="00A12A4D" w:rsidRDefault="00A12A4D" w:rsidP="0039053F">
            <w:pPr>
              <w:spacing w:after="0" w:line="240" w:lineRule="auto"/>
              <w:jc w:val="both"/>
              <w:rPr>
                <w:rFonts w:ascii="Times New Roman" w:hAnsi="Times New Roman" w:cs="Times New Roman"/>
                <w:sz w:val="20"/>
              </w:rPr>
            </w:pPr>
          </w:p>
          <w:p w:rsidR="00454EC9" w:rsidRPr="00BC17DB" w:rsidRDefault="00454EC9" w:rsidP="0039053F">
            <w:pPr>
              <w:spacing w:after="0" w:line="240" w:lineRule="auto"/>
              <w:jc w:val="both"/>
              <w:rPr>
                <w:rFonts w:ascii="Times New Roman" w:hAnsi="Times New Roman" w:cs="Times New Roman"/>
                <w:sz w:val="20"/>
              </w:rPr>
            </w:pPr>
          </w:p>
          <w:p w:rsidR="003D3956" w:rsidRPr="00BC17DB" w:rsidRDefault="003D3956" w:rsidP="0039053F">
            <w:pPr>
              <w:spacing w:after="0" w:line="240" w:lineRule="auto"/>
              <w:jc w:val="both"/>
              <w:rPr>
                <w:rFonts w:ascii="Times New Roman" w:hAnsi="Times New Roman" w:cs="Times New Roman"/>
                <w:sz w:val="20"/>
              </w:rPr>
            </w:pPr>
            <w:r w:rsidRPr="00BC17DB">
              <w:rPr>
                <w:rFonts w:ascii="Times New Roman" w:hAnsi="Times New Roman" w:cs="Times New Roman"/>
                <w:sz w:val="20"/>
              </w:rPr>
              <w:t xml:space="preserve">Po trzecie, brak w projekcie jakichkolwiek instrumentów udzielonych podmiotom mającym prowadzić rejestry a umożliwiających weryfikację wiarygodności przedkładanych im dokumentów. Prawdopodobnie zatem nie będą one miały rzeczywistej możliwości sprawdzenia prawdziwości przedkładanej im dokumentacji, co dodatkowo przełożyć się może na </w:t>
            </w:r>
            <w:r w:rsidR="00813DD0" w:rsidRPr="00BC17DB">
              <w:rPr>
                <w:rFonts w:ascii="Times New Roman" w:hAnsi="Times New Roman" w:cs="Times New Roman"/>
                <w:sz w:val="20"/>
              </w:rPr>
              <w:t>brak zaufania do takiego podmiotu zewnętrznego – w istocie arbitralnie dokonującego decyzji, kogo wpisać jako akcjonariusza spółki.  Potencjalna współpraca z organami w tym zakresie</w:t>
            </w:r>
            <w:r w:rsidR="000D3AE0" w:rsidRPr="00BC17DB">
              <w:rPr>
                <w:rFonts w:ascii="Times New Roman" w:hAnsi="Times New Roman" w:cs="Times New Roman"/>
                <w:sz w:val="20"/>
              </w:rPr>
              <w:t>, będzie zaś przekładać się na jeszcze szersze udostępnianie danych o spółkach oraz informacji odnoszących się do akcjonariuszy, co z punktu widzenia interesu spółki uznać należy za krzywdzące.</w:t>
            </w:r>
          </w:p>
          <w:p w:rsidR="005170AA" w:rsidRPr="00BC17DB" w:rsidRDefault="005170AA" w:rsidP="0039053F">
            <w:pPr>
              <w:spacing w:after="0" w:line="240" w:lineRule="auto"/>
              <w:jc w:val="both"/>
              <w:rPr>
                <w:rFonts w:ascii="Times New Roman" w:hAnsi="Times New Roman" w:cs="Times New Roman"/>
                <w:sz w:val="20"/>
              </w:rPr>
            </w:pPr>
          </w:p>
          <w:p w:rsidR="005170AA" w:rsidRPr="00BC17DB" w:rsidRDefault="005170AA" w:rsidP="0039053F">
            <w:pPr>
              <w:spacing w:after="0" w:line="240" w:lineRule="auto"/>
              <w:jc w:val="both"/>
              <w:rPr>
                <w:rFonts w:ascii="Times New Roman" w:hAnsi="Times New Roman" w:cs="Times New Roman"/>
                <w:sz w:val="20"/>
              </w:rPr>
            </w:pPr>
          </w:p>
          <w:p w:rsidR="005170AA" w:rsidRPr="00BC17DB" w:rsidRDefault="005170AA" w:rsidP="0039053F">
            <w:pPr>
              <w:spacing w:after="0" w:line="240" w:lineRule="auto"/>
              <w:jc w:val="both"/>
              <w:rPr>
                <w:rFonts w:ascii="Times New Roman" w:hAnsi="Times New Roman" w:cs="Times New Roman"/>
                <w:sz w:val="20"/>
              </w:rPr>
            </w:pPr>
          </w:p>
          <w:p w:rsidR="005170AA" w:rsidRPr="00BC17DB" w:rsidRDefault="005170AA" w:rsidP="0039053F">
            <w:pPr>
              <w:spacing w:after="0" w:line="240" w:lineRule="auto"/>
              <w:jc w:val="both"/>
              <w:rPr>
                <w:rFonts w:ascii="Times New Roman" w:hAnsi="Times New Roman" w:cs="Times New Roman"/>
                <w:sz w:val="20"/>
              </w:rPr>
            </w:pPr>
          </w:p>
          <w:p w:rsidR="005170AA" w:rsidRPr="00BC17DB" w:rsidRDefault="005170AA" w:rsidP="0039053F">
            <w:pPr>
              <w:spacing w:after="0" w:line="240" w:lineRule="auto"/>
              <w:jc w:val="both"/>
              <w:rPr>
                <w:rFonts w:ascii="Times New Roman" w:hAnsi="Times New Roman" w:cs="Times New Roman"/>
                <w:sz w:val="20"/>
              </w:rPr>
            </w:pPr>
          </w:p>
          <w:p w:rsidR="005170AA" w:rsidRDefault="005170AA" w:rsidP="0039053F">
            <w:pPr>
              <w:spacing w:after="0" w:line="240" w:lineRule="auto"/>
              <w:jc w:val="both"/>
              <w:rPr>
                <w:ins w:id="8" w:author="Ryng Andrzej  (DL)" w:date="2017-11-14T10:35:00Z"/>
                <w:rFonts w:ascii="Times New Roman" w:hAnsi="Times New Roman" w:cs="Times New Roman"/>
                <w:sz w:val="20"/>
              </w:rPr>
            </w:pPr>
          </w:p>
          <w:p w:rsidR="001724F0" w:rsidRDefault="001724F0" w:rsidP="0039053F">
            <w:pPr>
              <w:spacing w:after="0" w:line="240" w:lineRule="auto"/>
              <w:jc w:val="both"/>
              <w:rPr>
                <w:ins w:id="9" w:author="Ryng Andrzej  (DL)" w:date="2017-11-14T10:35:00Z"/>
                <w:rFonts w:ascii="Times New Roman" w:hAnsi="Times New Roman" w:cs="Times New Roman"/>
                <w:sz w:val="20"/>
              </w:rPr>
            </w:pPr>
          </w:p>
          <w:p w:rsidR="001724F0" w:rsidRDefault="001724F0" w:rsidP="0039053F">
            <w:pPr>
              <w:spacing w:after="0" w:line="240" w:lineRule="auto"/>
              <w:jc w:val="both"/>
              <w:rPr>
                <w:ins w:id="10" w:author="Ryng Andrzej  (DL)" w:date="2017-11-14T10:35:00Z"/>
                <w:rFonts w:ascii="Times New Roman" w:hAnsi="Times New Roman" w:cs="Times New Roman"/>
                <w:sz w:val="20"/>
              </w:rPr>
            </w:pPr>
          </w:p>
          <w:p w:rsidR="001724F0" w:rsidRDefault="001724F0" w:rsidP="0039053F">
            <w:pPr>
              <w:spacing w:after="0" w:line="240" w:lineRule="auto"/>
              <w:jc w:val="both"/>
              <w:rPr>
                <w:ins w:id="11" w:author="Ryng Andrzej  (DL)" w:date="2017-11-14T10:35:00Z"/>
                <w:rFonts w:ascii="Times New Roman" w:hAnsi="Times New Roman" w:cs="Times New Roman"/>
                <w:sz w:val="20"/>
              </w:rPr>
            </w:pPr>
          </w:p>
          <w:p w:rsidR="001724F0" w:rsidRDefault="001724F0" w:rsidP="0039053F">
            <w:pPr>
              <w:spacing w:after="0" w:line="240" w:lineRule="auto"/>
              <w:jc w:val="both"/>
              <w:rPr>
                <w:ins w:id="12" w:author="Ryng Andrzej  (DL)" w:date="2017-11-14T10:35:00Z"/>
                <w:rFonts w:ascii="Times New Roman" w:hAnsi="Times New Roman" w:cs="Times New Roman"/>
                <w:sz w:val="20"/>
              </w:rPr>
            </w:pPr>
          </w:p>
          <w:p w:rsidR="001724F0" w:rsidRPr="00BC17DB" w:rsidRDefault="001724F0" w:rsidP="0039053F">
            <w:pPr>
              <w:spacing w:after="0" w:line="240" w:lineRule="auto"/>
              <w:jc w:val="both"/>
              <w:rPr>
                <w:rFonts w:ascii="Times New Roman" w:hAnsi="Times New Roman" w:cs="Times New Roman"/>
                <w:sz w:val="20"/>
              </w:rPr>
            </w:pPr>
          </w:p>
          <w:p w:rsidR="005170AA" w:rsidRPr="00BC17DB" w:rsidRDefault="005170AA" w:rsidP="0039053F">
            <w:pPr>
              <w:spacing w:after="0" w:line="240" w:lineRule="auto"/>
              <w:jc w:val="both"/>
              <w:rPr>
                <w:rFonts w:ascii="Times New Roman" w:hAnsi="Times New Roman" w:cs="Times New Roman"/>
                <w:sz w:val="20"/>
              </w:rPr>
            </w:pPr>
          </w:p>
          <w:p w:rsidR="005170AA" w:rsidRPr="00BC17DB" w:rsidRDefault="005170AA" w:rsidP="0039053F">
            <w:pPr>
              <w:spacing w:after="0" w:line="240" w:lineRule="auto"/>
              <w:jc w:val="both"/>
              <w:rPr>
                <w:rFonts w:ascii="Times New Roman" w:hAnsi="Times New Roman" w:cs="Times New Roman"/>
                <w:sz w:val="20"/>
              </w:rPr>
            </w:pPr>
          </w:p>
          <w:p w:rsidR="007D2F14" w:rsidRPr="00BC17DB" w:rsidRDefault="007D2F14" w:rsidP="0039053F">
            <w:pPr>
              <w:spacing w:after="0" w:line="240" w:lineRule="auto"/>
              <w:jc w:val="both"/>
              <w:rPr>
                <w:rFonts w:ascii="Times New Roman" w:hAnsi="Times New Roman" w:cs="Times New Roman"/>
                <w:sz w:val="20"/>
              </w:rPr>
            </w:pPr>
          </w:p>
          <w:p w:rsidR="00E30A3E" w:rsidRDefault="00E30A3E" w:rsidP="0039053F">
            <w:pPr>
              <w:spacing w:after="0" w:line="240" w:lineRule="auto"/>
              <w:jc w:val="both"/>
              <w:rPr>
                <w:rFonts w:ascii="Times New Roman" w:hAnsi="Times New Roman" w:cs="Times New Roman"/>
                <w:sz w:val="20"/>
              </w:rPr>
            </w:pPr>
          </w:p>
          <w:p w:rsidR="0090153D" w:rsidRPr="00BC17DB" w:rsidRDefault="000D3AE0" w:rsidP="0039053F">
            <w:pPr>
              <w:spacing w:after="0" w:line="240" w:lineRule="auto"/>
              <w:jc w:val="both"/>
              <w:rPr>
                <w:rFonts w:ascii="Times New Roman" w:hAnsi="Times New Roman" w:cs="Times New Roman"/>
                <w:sz w:val="20"/>
              </w:rPr>
            </w:pPr>
            <w:r w:rsidRPr="00BC17DB">
              <w:rPr>
                <w:rFonts w:ascii="Times New Roman" w:hAnsi="Times New Roman" w:cs="Times New Roman"/>
                <w:sz w:val="20"/>
              </w:rPr>
              <w:t>Po czwarte, istotna jest także kwestia generowanych przez rejestry nowych kosztów dla przedsiębiorców, które</w:t>
            </w:r>
            <w:r w:rsidR="00F9016E" w:rsidRPr="00BC17DB">
              <w:rPr>
                <w:rFonts w:ascii="Times New Roman" w:hAnsi="Times New Roman" w:cs="Times New Roman"/>
                <w:sz w:val="20"/>
              </w:rPr>
              <w:t xml:space="preserve"> </w:t>
            </w:r>
            <w:r w:rsidRPr="00BC17DB">
              <w:rPr>
                <w:rFonts w:ascii="Times New Roman" w:hAnsi="Times New Roman" w:cs="Times New Roman"/>
                <w:sz w:val="20"/>
              </w:rPr>
              <w:t xml:space="preserve">w uzasadnieniu projektu </w:t>
            </w:r>
            <w:r w:rsidR="00F9016E" w:rsidRPr="00BC17DB">
              <w:rPr>
                <w:rFonts w:ascii="Times New Roman" w:hAnsi="Times New Roman" w:cs="Times New Roman"/>
                <w:sz w:val="20"/>
              </w:rPr>
              <w:t xml:space="preserve">wskazane </w:t>
            </w:r>
            <w:r w:rsidRPr="00BC17DB">
              <w:rPr>
                <w:rFonts w:ascii="Times New Roman" w:hAnsi="Times New Roman" w:cs="Times New Roman"/>
                <w:sz w:val="20"/>
              </w:rPr>
              <w:t xml:space="preserve">zostały jedynie </w:t>
            </w:r>
            <w:r w:rsidR="00F9016E" w:rsidRPr="00BC17DB">
              <w:rPr>
                <w:rFonts w:ascii="Times New Roman" w:hAnsi="Times New Roman" w:cs="Times New Roman"/>
                <w:sz w:val="20"/>
              </w:rPr>
              <w:t xml:space="preserve">formalnie. Brak w tym zakresie poszerzonej analizy co do faktycznego wpływu nowych kosztów na finanse spółek. </w:t>
            </w:r>
          </w:p>
        </w:tc>
        <w:tc>
          <w:tcPr>
            <w:tcW w:w="4733" w:type="dxa"/>
          </w:tcPr>
          <w:p w:rsidR="00EB4981" w:rsidRDefault="005850DC" w:rsidP="00525C9C">
            <w:pPr>
              <w:spacing w:after="0" w:line="240" w:lineRule="auto"/>
              <w:jc w:val="both"/>
              <w:rPr>
                <w:rFonts w:ascii="Times New Roman" w:hAnsi="Times New Roman" w:cs="Times New Roman"/>
                <w:sz w:val="20"/>
              </w:rPr>
            </w:pPr>
            <w:r>
              <w:rPr>
                <w:rFonts w:ascii="Times New Roman" w:hAnsi="Times New Roman" w:cs="Times New Roman"/>
                <w:sz w:val="20"/>
              </w:rPr>
              <w:t>W</w:t>
            </w:r>
            <w:r w:rsidR="0087206A">
              <w:rPr>
                <w:rFonts w:ascii="Times New Roman" w:hAnsi="Times New Roman" w:cs="Times New Roman"/>
                <w:sz w:val="20"/>
              </w:rPr>
              <w:t>skazano</w:t>
            </w:r>
            <w:r>
              <w:rPr>
                <w:rFonts w:ascii="Times New Roman" w:hAnsi="Times New Roman" w:cs="Times New Roman"/>
                <w:sz w:val="20"/>
              </w:rPr>
              <w:t>, że proponowany reżim rejestru akcjonariuszy, prowadzonego przez podmioty kwalifikowane, pozostające pod nadzorem KNF, jest znacznie bezpieczniejszy dla obrotu</w:t>
            </w:r>
            <w:r w:rsidR="00172BE6">
              <w:rPr>
                <w:rFonts w:ascii="Times New Roman" w:hAnsi="Times New Roman" w:cs="Times New Roman"/>
                <w:sz w:val="20"/>
              </w:rPr>
              <w:t>,</w:t>
            </w:r>
            <w:r>
              <w:rPr>
                <w:rFonts w:ascii="Times New Roman" w:hAnsi="Times New Roman" w:cs="Times New Roman"/>
                <w:sz w:val="20"/>
              </w:rPr>
              <w:t xml:space="preserve"> </w:t>
            </w:r>
            <w:r w:rsidR="0087206A">
              <w:rPr>
                <w:rFonts w:ascii="Times New Roman" w:hAnsi="Times New Roman" w:cs="Times New Roman"/>
                <w:sz w:val="20"/>
              </w:rPr>
              <w:t>niż system bez takiego rejestru czy system księgi akcyjnej.</w:t>
            </w:r>
          </w:p>
          <w:p w:rsidR="00EB4981" w:rsidRDefault="00EB4981" w:rsidP="00525C9C">
            <w:pPr>
              <w:spacing w:after="0" w:line="240" w:lineRule="auto"/>
              <w:jc w:val="both"/>
              <w:rPr>
                <w:rFonts w:ascii="Times New Roman" w:hAnsi="Times New Roman" w:cs="Times New Roman"/>
                <w:sz w:val="20"/>
              </w:rPr>
            </w:pPr>
          </w:p>
          <w:p w:rsidR="00EB4981" w:rsidRDefault="00EB4981" w:rsidP="00525C9C">
            <w:pPr>
              <w:spacing w:after="0" w:line="240" w:lineRule="auto"/>
              <w:jc w:val="both"/>
              <w:rPr>
                <w:rFonts w:ascii="Times New Roman" w:hAnsi="Times New Roman" w:cs="Times New Roman"/>
                <w:sz w:val="20"/>
              </w:rPr>
            </w:pPr>
          </w:p>
          <w:p w:rsidR="00EB4981" w:rsidRDefault="00EB4981" w:rsidP="00525C9C">
            <w:pPr>
              <w:spacing w:after="0" w:line="240" w:lineRule="auto"/>
              <w:jc w:val="both"/>
              <w:rPr>
                <w:rFonts w:ascii="Times New Roman" w:hAnsi="Times New Roman" w:cs="Times New Roman"/>
                <w:sz w:val="20"/>
              </w:rPr>
            </w:pPr>
          </w:p>
          <w:p w:rsidR="00EB4981" w:rsidRDefault="00EB4981" w:rsidP="00525C9C">
            <w:pPr>
              <w:spacing w:after="0" w:line="240" w:lineRule="auto"/>
              <w:jc w:val="both"/>
              <w:rPr>
                <w:rFonts w:ascii="Times New Roman" w:hAnsi="Times New Roman" w:cs="Times New Roman"/>
                <w:sz w:val="20"/>
              </w:rPr>
            </w:pPr>
          </w:p>
          <w:p w:rsidR="00902EDF" w:rsidRDefault="00A002A8" w:rsidP="00525C9C">
            <w:pPr>
              <w:spacing w:after="0" w:line="240" w:lineRule="auto"/>
              <w:jc w:val="both"/>
              <w:rPr>
                <w:rFonts w:ascii="Times New Roman" w:hAnsi="Times New Roman" w:cs="Times New Roman"/>
                <w:sz w:val="20"/>
              </w:rPr>
            </w:pPr>
            <w:r>
              <w:rPr>
                <w:rFonts w:ascii="Times New Roman" w:hAnsi="Times New Roman" w:cs="Times New Roman"/>
                <w:sz w:val="20"/>
              </w:rPr>
              <w:t>Wyjaśniono, że p</w:t>
            </w:r>
            <w:r w:rsidR="009275FF">
              <w:rPr>
                <w:rFonts w:ascii="Times New Roman" w:hAnsi="Times New Roman" w:cs="Times New Roman"/>
                <w:sz w:val="20"/>
              </w:rPr>
              <w:t>rojekt wprowadza wymaganie, aby podmiot prowadzący rejestr był podmiotem uprawnionym do prowadzenia rachunków papierów wartościowych z</w:t>
            </w:r>
            <w:r w:rsidR="00902EDF">
              <w:rPr>
                <w:rFonts w:ascii="Times New Roman" w:hAnsi="Times New Roman" w:cs="Times New Roman"/>
                <w:sz w:val="20"/>
              </w:rPr>
              <w:t>god</w:t>
            </w:r>
            <w:r w:rsidR="009275FF">
              <w:rPr>
                <w:rFonts w:ascii="Times New Roman" w:hAnsi="Times New Roman" w:cs="Times New Roman"/>
                <w:sz w:val="20"/>
              </w:rPr>
              <w:t>ni</w:t>
            </w:r>
            <w:r w:rsidR="00902EDF">
              <w:rPr>
                <w:rFonts w:ascii="Times New Roman" w:hAnsi="Times New Roman" w:cs="Times New Roman"/>
                <w:sz w:val="20"/>
              </w:rPr>
              <w:t>e</w:t>
            </w:r>
            <w:r w:rsidR="009275FF">
              <w:rPr>
                <w:rFonts w:ascii="Times New Roman" w:hAnsi="Times New Roman" w:cs="Times New Roman"/>
                <w:sz w:val="20"/>
              </w:rPr>
              <w:t xml:space="preserve"> z przepisami o obroci</w:t>
            </w:r>
            <w:r w:rsidR="00902EDF">
              <w:rPr>
                <w:rFonts w:ascii="Times New Roman" w:hAnsi="Times New Roman" w:cs="Times New Roman"/>
                <w:sz w:val="20"/>
              </w:rPr>
              <w:t>e</w:t>
            </w:r>
            <w:r w:rsidR="00F530D7">
              <w:rPr>
                <w:rFonts w:ascii="Times New Roman" w:hAnsi="Times New Roman" w:cs="Times New Roman"/>
                <w:sz w:val="20"/>
              </w:rPr>
              <w:t xml:space="preserve"> instrumentami finansowymi</w:t>
            </w:r>
            <w:r w:rsidR="00902EDF">
              <w:rPr>
                <w:rFonts w:ascii="Times New Roman" w:hAnsi="Times New Roman" w:cs="Times New Roman"/>
                <w:sz w:val="20"/>
              </w:rPr>
              <w:t>. Jest to wymaganie wystarczają</w:t>
            </w:r>
            <w:r w:rsidR="009275FF">
              <w:rPr>
                <w:rFonts w:ascii="Times New Roman" w:hAnsi="Times New Roman" w:cs="Times New Roman"/>
                <w:sz w:val="20"/>
              </w:rPr>
              <w:t>ce</w:t>
            </w:r>
            <w:r w:rsidR="00902EDF">
              <w:rPr>
                <w:rFonts w:ascii="Times New Roman" w:hAnsi="Times New Roman" w:cs="Times New Roman"/>
                <w:sz w:val="20"/>
              </w:rPr>
              <w:t xml:space="preserve">. </w:t>
            </w:r>
            <w:r w:rsidR="00F530D7">
              <w:rPr>
                <w:rFonts w:ascii="Times New Roman" w:hAnsi="Times New Roman" w:cs="Times New Roman"/>
                <w:sz w:val="20"/>
              </w:rPr>
              <w:t>Decyzję</w:t>
            </w:r>
            <w:r w:rsidR="00902EDF">
              <w:rPr>
                <w:rFonts w:ascii="Times New Roman" w:hAnsi="Times New Roman" w:cs="Times New Roman"/>
                <w:sz w:val="20"/>
              </w:rPr>
              <w:t xml:space="preserve"> o wyborze konkretnego podmiotu z tego kręgu należy </w:t>
            </w:r>
            <w:r w:rsidR="00DF23F4">
              <w:rPr>
                <w:rFonts w:ascii="Times New Roman" w:hAnsi="Times New Roman" w:cs="Times New Roman"/>
                <w:sz w:val="20"/>
              </w:rPr>
              <w:t>pozostawi</w:t>
            </w:r>
            <w:r w:rsidR="00902EDF">
              <w:rPr>
                <w:rFonts w:ascii="Times New Roman" w:hAnsi="Times New Roman" w:cs="Times New Roman"/>
                <w:sz w:val="20"/>
              </w:rPr>
              <w:t xml:space="preserve">ć spółce. </w:t>
            </w:r>
          </w:p>
          <w:p w:rsidR="00902EDF" w:rsidRDefault="00902EDF" w:rsidP="00525C9C">
            <w:pPr>
              <w:spacing w:after="0" w:line="240" w:lineRule="auto"/>
              <w:jc w:val="both"/>
              <w:rPr>
                <w:rFonts w:ascii="Times New Roman" w:hAnsi="Times New Roman" w:cs="Times New Roman"/>
                <w:sz w:val="20"/>
              </w:rPr>
            </w:pPr>
          </w:p>
          <w:p w:rsidR="00902EDF" w:rsidRDefault="00902EDF" w:rsidP="00525C9C">
            <w:pPr>
              <w:spacing w:after="0" w:line="240" w:lineRule="auto"/>
              <w:jc w:val="both"/>
              <w:rPr>
                <w:rFonts w:ascii="Times New Roman" w:hAnsi="Times New Roman" w:cs="Times New Roman"/>
                <w:sz w:val="20"/>
              </w:rPr>
            </w:pPr>
          </w:p>
          <w:p w:rsidR="00DF23F4" w:rsidRDefault="00DF23F4" w:rsidP="00525C9C">
            <w:pPr>
              <w:spacing w:after="0" w:line="240" w:lineRule="auto"/>
              <w:jc w:val="both"/>
              <w:rPr>
                <w:rFonts w:ascii="Times New Roman" w:hAnsi="Times New Roman" w:cs="Times New Roman"/>
                <w:sz w:val="20"/>
              </w:rPr>
            </w:pPr>
          </w:p>
          <w:p w:rsidR="00DF23F4" w:rsidRDefault="00DF23F4" w:rsidP="00525C9C">
            <w:pPr>
              <w:spacing w:after="0" w:line="240" w:lineRule="auto"/>
              <w:jc w:val="both"/>
              <w:rPr>
                <w:rFonts w:ascii="Times New Roman" w:hAnsi="Times New Roman" w:cs="Times New Roman"/>
                <w:sz w:val="20"/>
              </w:rPr>
            </w:pPr>
          </w:p>
          <w:p w:rsidR="00DF23F4" w:rsidRDefault="00DF23F4" w:rsidP="00525C9C">
            <w:pPr>
              <w:spacing w:after="0" w:line="240" w:lineRule="auto"/>
              <w:jc w:val="both"/>
              <w:rPr>
                <w:rFonts w:ascii="Times New Roman" w:hAnsi="Times New Roman" w:cs="Times New Roman"/>
                <w:sz w:val="20"/>
              </w:rPr>
            </w:pPr>
          </w:p>
          <w:p w:rsidR="00677529" w:rsidRPr="00BC17DB" w:rsidRDefault="00A002A8" w:rsidP="00677529">
            <w:pPr>
              <w:spacing w:after="0" w:line="240" w:lineRule="auto"/>
              <w:jc w:val="both"/>
              <w:rPr>
                <w:rFonts w:ascii="Times New Roman" w:hAnsi="Times New Roman" w:cs="Times New Roman"/>
                <w:sz w:val="20"/>
              </w:rPr>
            </w:pPr>
            <w:r>
              <w:rPr>
                <w:rFonts w:ascii="Times New Roman" w:hAnsi="Times New Roman" w:cs="Times New Roman"/>
                <w:sz w:val="20"/>
              </w:rPr>
              <w:t>Wyjaśniono, że spółka zawsze ma możliwość zmiany podmiotu prowadzącego rejestr.</w:t>
            </w:r>
            <w:r w:rsidR="000530C6" w:rsidRPr="00BC17DB">
              <w:rPr>
                <w:rFonts w:ascii="Times New Roman" w:hAnsi="Times New Roman" w:cs="Times New Roman"/>
                <w:sz w:val="20"/>
              </w:rPr>
              <w:t xml:space="preserve"> </w:t>
            </w:r>
            <w:r w:rsidR="000530C6">
              <w:rPr>
                <w:rFonts w:ascii="Times New Roman" w:hAnsi="Times New Roman" w:cs="Times New Roman"/>
                <w:sz w:val="20"/>
              </w:rPr>
              <w:t xml:space="preserve">Jednocześnie, jak wskazano już wyżej, podmioty </w:t>
            </w:r>
            <w:r w:rsidR="000530C6" w:rsidRPr="00BC17DB">
              <w:rPr>
                <w:rFonts w:ascii="Times New Roman" w:hAnsi="Times New Roman" w:cs="Times New Roman"/>
                <w:sz w:val="20"/>
              </w:rPr>
              <w:t>prowadzące rejestr</w:t>
            </w:r>
            <w:r w:rsidR="00677529">
              <w:rPr>
                <w:rFonts w:ascii="Times New Roman" w:hAnsi="Times New Roman" w:cs="Times New Roman"/>
                <w:sz w:val="20"/>
              </w:rPr>
              <w:t xml:space="preserve"> </w:t>
            </w:r>
            <w:r w:rsidR="000530C6" w:rsidRPr="00BC17DB">
              <w:rPr>
                <w:rFonts w:ascii="Times New Roman" w:hAnsi="Times New Roman" w:cs="Times New Roman"/>
                <w:sz w:val="20"/>
              </w:rPr>
              <w:t>będą podmiotami licencjonowanymi, podlegającymi nadzorowi KNF</w:t>
            </w:r>
            <w:r w:rsidR="000F5596">
              <w:rPr>
                <w:rFonts w:ascii="Times New Roman" w:hAnsi="Times New Roman" w:cs="Times New Roman"/>
                <w:sz w:val="20"/>
              </w:rPr>
              <w:t>, który</w:t>
            </w:r>
            <w:r w:rsidR="000530C6" w:rsidRPr="00BC17DB">
              <w:rPr>
                <w:rFonts w:ascii="Times New Roman" w:hAnsi="Times New Roman" w:cs="Times New Roman"/>
                <w:sz w:val="20"/>
              </w:rPr>
              <w:t xml:space="preserve"> dysponuje szeregiem narzędzi prawnych umożliwiają</w:t>
            </w:r>
            <w:r w:rsidR="000F5596">
              <w:rPr>
                <w:rFonts w:ascii="Times New Roman" w:hAnsi="Times New Roman" w:cs="Times New Roman"/>
                <w:sz w:val="20"/>
              </w:rPr>
              <w:t>cych</w:t>
            </w:r>
            <w:r w:rsidR="000530C6" w:rsidRPr="00BC17DB">
              <w:rPr>
                <w:rFonts w:ascii="Times New Roman" w:hAnsi="Times New Roman" w:cs="Times New Roman"/>
                <w:sz w:val="20"/>
              </w:rPr>
              <w:t xml:space="preserve"> należytą kontrolę prowadzonej przez takie podmioty działalności.</w:t>
            </w:r>
            <w:r w:rsidR="00677529" w:rsidRPr="00BC17DB">
              <w:rPr>
                <w:rFonts w:ascii="Times New Roman" w:hAnsi="Times New Roman" w:cs="Times New Roman"/>
                <w:sz w:val="20"/>
              </w:rPr>
              <w:t xml:space="preserve"> </w:t>
            </w:r>
            <w:r w:rsidR="00677529">
              <w:rPr>
                <w:rFonts w:ascii="Times New Roman" w:hAnsi="Times New Roman" w:cs="Times New Roman"/>
                <w:sz w:val="20"/>
              </w:rPr>
              <w:t>Poza ty</w:t>
            </w:r>
            <w:r w:rsidR="00D22ABA">
              <w:rPr>
                <w:rFonts w:ascii="Times New Roman" w:hAnsi="Times New Roman" w:cs="Times New Roman"/>
                <w:sz w:val="20"/>
              </w:rPr>
              <w:t>m</w:t>
            </w:r>
            <w:r w:rsidR="00677529">
              <w:rPr>
                <w:rFonts w:ascii="Times New Roman" w:hAnsi="Times New Roman" w:cs="Times New Roman"/>
                <w:sz w:val="20"/>
              </w:rPr>
              <w:t xml:space="preserve"> p</w:t>
            </w:r>
            <w:r w:rsidR="00677529" w:rsidRPr="00BC17DB">
              <w:rPr>
                <w:rFonts w:ascii="Times New Roman" w:hAnsi="Times New Roman" w:cs="Times New Roman"/>
                <w:sz w:val="20"/>
              </w:rPr>
              <w:t>odmiot prowadzący rejestr nie będzie decydował o tym, kto jest (lub nie</w:t>
            </w:r>
            <w:r w:rsidR="00A12A4D">
              <w:rPr>
                <w:rFonts w:ascii="Times New Roman" w:hAnsi="Times New Roman" w:cs="Times New Roman"/>
                <w:sz w:val="20"/>
              </w:rPr>
              <w:t xml:space="preserve"> jest</w:t>
            </w:r>
            <w:r w:rsidR="00677529" w:rsidRPr="00BC17DB">
              <w:rPr>
                <w:rFonts w:ascii="Times New Roman" w:hAnsi="Times New Roman" w:cs="Times New Roman"/>
                <w:sz w:val="20"/>
              </w:rPr>
              <w:t>) akcjonariuszem spółki</w:t>
            </w:r>
            <w:r w:rsidR="00677529">
              <w:rPr>
                <w:rFonts w:ascii="Times New Roman" w:hAnsi="Times New Roman" w:cs="Times New Roman"/>
                <w:sz w:val="20"/>
              </w:rPr>
              <w:t xml:space="preserve"> – w przypadku sporów będą one rozstrzygane wyłącznie przez sąd.</w:t>
            </w:r>
            <w:r w:rsidR="00677529" w:rsidRPr="00BC17DB">
              <w:rPr>
                <w:rFonts w:ascii="Times New Roman" w:hAnsi="Times New Roman" w:cs="Times New Roman"/>
                <w:sz w:val="20"/>
              </w:rPr>
              <w:t xml:space="preserve"> </w:t>
            </w:r>
            <w:r w:rsidR="004C4292">
              <w:rPr>
                <w:rFonts w:ascii="Times New Roman" w:hAnsi="Times New Roman" w:cs="Times New Roman"/>
                <w:sz w:val="20"/>
              </w:rPr>
              <w:t>Konkurencyjny wariant powierzenia prowadzenia rejestru sam</w:t>
            </w:r>
            <w:r w:rsidR="00F83B51">
              <w:rPr>
                <w:rFonts w:ascii="Times New Roman" w:hAnsi="Times New Roman" w:cs="Times New Roman"/>
                <w:sz w:val="20"/>
              </w:rPr>
              <w:t>ej</w:t>
            </w:r>
            <w:r w:rsidR="004C4292">
              <w:rPr>
                <w:rFonts w:ascii="Times New Roman" w:hAnsi="Times New Roman" w:cs="Times New Roman"/>
                <w:sz w:val="20"/>
              </w:rPr>
              <w:t xml:space="preserve"> spół</w:t>
            </w:r>
            <w:r w:rsidR="00F83B51">
              <w:rPr>
                <w:rFonts w:ascii="Times New Roman" w:hAnsi="Times New Roman" w:cs="Times New Roman"/>
                <w:sz w:val="20"/>
              </w:rPr>
              <w:t xml:space="preserve">ce, który rozważano na etapie tworzenia projektu, został </w:t>
            </w:r>
            <w:r w:rsidR="003B7A7B">
              <w:rPr>
                <w:rFonts w:ascii="Times New Roman" w:hAnsi="Times New Roman" w:cs="Times New Roman"/>
                <w:sz w:val="20"/>
              </w:rPr>
              <w:t xml:space="preserve">ostatecznie </w:t>
            </w:r>
            <w:r w:rsidR="00F83B51">
              <w:rPr>
                <w:rFonts w:ascii="Times New Roman" w:hAnsi="Times New Roman" w:cs="Times New Roman"/>
                <w:sz w:val="20"/>
              </w:rPr>
              <w:t xml:space="preserve">odrzucony przede wszystkim </w:t>
            </w:r>
            <w:r w:rsidR="003B7A7B">
              <w:rPr>
                <w:rFonts w:ascii="Times New Roman" w:hAnsi="Times New Roman" w:cs="Times New Roman"/>
                <w:sz w:val="20"/>
              </w:rPr>
              <w:t>dla uniknięcia sytuacji</w:t>
            </w:r>
            <w:r w:rsidR="00D262B1">
              <w:rPr>
                <w:rFonts w:ascii="Times New Roman" w:hAnsi="Times New Roman" w:cs="Times New Roman"/>
                <w:sz w:val="20"/>
              </w:rPr>
              <w:t>, w któr</w:t>
            </w:r>
            <w:r w:rsidR="00A12A4D">
              <w:rPr>
                <w:rFonts w:ascii="Times New Roman" w:hAnsi="Times New Roman" w:cs="Times New Roman"/>
                <w:sz w:val="20"/>
              </w:rPr>
              <w:t>ych</w:t>
            </w:r>
            <w:r w:rsidR="00D262B1">
              <w:rPr>
                <w:rFonts w:ascii="Times New Roman" w:hAnsi="Times New Roman" w:cs="Times New Roman"/>
                <w:sz w:val="20"/>
              </w:rPr>
              <w:t xml:space="preserve"> kontrola </w:t>
            </w:r>
            <w:r w:rsidR="003B7A7B">
              <w:rPr>
                <w:rFonts w:ascii="Times New Roman" w:hAnsi="Times New Roman" w:cs="Times New Roman"/>
                <w:sz w:val="20"/>
              </w:rPr>
              <w:t>nad rejestrem sprawowana</w:t>
            </w:r>
            <w:r w:rsidR="00D262B1">
              <w:rPr>
                <w:rFonts w:ascii="Times New Roman" w:hAnsi="Times New Roman" w:cs="Times New Roman"/>
                <w:sz w:val="20"/>
              </w:rPr>
              <w:t xml:space="preserve"> przez zarząd </w:t>
            </w:r>
            <w:r w:rsidR="003B7A7B">
              <w:rPr>
                <w:rFonts w:ascii="Times New Roman" w:hAnsi="Times New Roman" w:cs="Times New Roman"/>
                <w:sz w:val="20"/>
              </w:rPr>
              <w:t xml:space="preserve">mogłaby </w:t>
            </w:r>
            <w:r w:rsidR="00D262B1">
              <w:rPr>
                <w:rFonts w:ascii="Times New Roman" w:hAnsi="Times New Roman" w:cs="Times New Roman"/>
                <w:sz w:val="20"/>
              </w:rPr>
              <w:t>sta</w:t>
            </w:r>
            <w:r w:rsidR="003B7A7B">
              <w:rPr>
                <w:rFonts w:ascii="Times New Roman" w:hAnsi="Times New Roman" w:cs="Times New Roman"/>
                <w:sz w:val="20"/>
              </w:rPr>
              <w:t xml:space="preserve">ć się </w:t>
            </w:r>
            <w:r w:rsidR="00D262B1">
              <w:rPr>
                <w:rFonts w:ascii="Times New Roman" w:hAnsi="Times New Roman" w:cs="Times New Roman"/>
                <w:sz w:val="20"/>
              </w:rPr>
              <w:t xml:space="preserve">dla niego narzędziem w </w:t>
            </w:r>
            <w:r w:rsidR="000F5596">
              <w:rPr>
                <w:rFonts w:ascii="Times New Roman" w:hAnsi="Times New Roman" w:cs="Times New Roman"/>
                <w:sz w:val="20"/>
              </w:rPr>
              <w:t xml:space="preserve">wewnętrznej </w:t>
            </w:r>
            <w:r w:rsidR="00D262B1">
              <w:rPr>
                <w:rFonts w:ascii="Times New Roman" w:hAnsi="Times New Roman" w:cs="Times New Roman"/>
                <w:sz w:val="20"/>
              </w:rPr>
              <w:t>walce o status akcjonariusza</w:t>
            </w:r>
            <w:r w:rsidR="00A12A4D">
              <w:rPr>
                <w:rFonts w:ascii="Times New Roman" w:hAnsi="Times New Roman" w:cs="Times New Roman"/>
                <w:sz w:val="20"/>
              </w:rPr>
              <w:t xml:space="preserve"> i zagrażać interesom akcjonariuszy</w:t>
            </w:r>
            <w:r w:rsidR="00D262B1">
              <w:rPr>
                <w:rFonts w:ascii="Times New Roman" w:hAnsi="Times New Roman" w:cs="Times New Roman"/>
                <w:sz w:val="20"/>
              </w:rPr>
              <w:t>.</w:t>
            </w:r>
          </w:p>
          <w:p w:rsidR="00902EDF" w:rsidRDefault="00902EDF" w:rsidP="00525C9C">
            <w:pPr>
              <w:spacing w:after="0" w:line="240" w:lineRule="auto"/>
              <w:jc w:val="both"/>
              <w:rPr>
                <w:rFonts w:ascii="Times New Roman" w:hAnsi="Times New Roman" w:cs="Times New Roman"/>
                <w:sz w:val="20"/>
              </w:rPr>
            </w:pPr>
          </w:p>
          <w:p w:rsidR="008C0537" w:rsidRDefault="00834692" w:rsidP="00DF7201">
            <w:pPr>
              <w:spacing w:after="0" w:line="240" w:lineRule="auto"/>
              <w:jc w:val="both"/>
              <w:rPr>
                <w:rFonts w:ascii="Times New Roman" w:hAnsi="Times New Roman" w:cs="Times New Roman"/>
                <w:sz w:val="20"/>
              </w:rPr>
            </w:pPr>
            <w:r>
              <w:rPr>
                <w:rFonts w:ascii="Times New Roman" w:hAnsi="Times New Roman" w:cs="Times New Roman"/>
                <w:sz w:val="20"/>
              </w:rPr>
              <w:t xml:space="preserve">Wskazano, że </w:t>
            </w:r>
            <w:r w:rsidR="00FB572F">
              <w:rPr>
                <w:rFonts w:ascii="Times New Roman" w:hAnsi="Times New Roman" w:cs="Times New Roman"/>
                <w:sz w:val="20"/>
              </w:rPr>
              <w:t xml:space="preserve"> projektowane przepisy art.</w:t>
            </w:r>
            <w:r w:rsidR="001925E6">
              <w:rPr>
                <w:rFonts w:ascii="Times New Roman" w:hAnsi="Times New Roman" w:cs="Times New Roman"/>
                <w:sz w:val="20"/>
              </w:rPr>
              <w:t xml:space="preserve"> 328</w:t>
            </w:r>
            <w:r w:rsidR="00FB572F">
              <w:rPr>
                <w:rFonts w:ascii="Times New Roman" w:hAnsi="Times New Roman" w:cs="Times New Roman"/>
                <w:sz w:val="20"/>
                <w:vertAlign w:val="superscript"/>
              </w:rPr>
              <w:t xml:space="preserve">4 </w:t>
            </w:r>
            <w:r w:rsidR="00FB572F">
              <w:rPr>
                <w:rFonts w:ascii="Times New Roman" w:hAnsi="Times New Roman" w:cs="Times New Roman"/>
                <w:sz w:val="20"/>
              </w:rPr>
              <w:t>k.s.h</w:t>
            </w:r>
            <w:r w:rsidR="004E5121">
              <w:rPr>
                <w:rFonts w:ascii="Times New Roman" w:hAnsi="Times New Roman" w:cs="Times New Roman"/>
                <w:sz w:val="20"/>
              </w:rPr>
              <w:t>.</w:t>
            </w:r>
            <w:r w:rsidR="00FB572F">
              <w:rPr>
                <w:rFonts w:ascii="Times New Roman" w:hAnsi="Times New Roman" w:cs="Times New Roman"/>
                <w:sz w:val="20"/>
              </w:rPr>
              <w:t xml:space="preserve"> </w:t>
            </w:r>
            <w:r>
              <w:rPr>
                <w:rFonts w:ascii="Times New Roman" w:hAnsi="Times New Roman" w:cs="Times New Roman"/>
                <w:sz w:val="20"/>
              </w:rPr>
              <w:t xml:space="preserve">wyraźnie </w:t>
            </w:r>
            <w:r w:rsidR="00FB572F">
              <w:rPr>
                <w:rFonts w:ascii="Times New Roman" w:hAnsi="Times New Roman" w:cs="Times New Roman"/>
                <w:sz w:val="20"/>
              </w:rPr>
              <w:t>określają</w:t>
            </w:r>
            <w:r w:rsidR="004E5121">
              <w:rPr>
                <w:rFonts w:ascii="Times New Roman" w:hAnsi="Times New Roman" w:cs="Times New Roman"/>
                <w:sz w:val="20"/>
              </w:rPr>
              <w:t>,</w:t>
            </w:r>
            <w:r w:rsidR="00FB572F">
              <w:rPr>
                <w:rFonts w:ascii="Times New Roman" w:hAnsi="Times New Roman" w:cs="Times New Roman"/>
                <w:sz w:val="20"/>
              </w:rPr>
              <w:t xml:space="preserve"> w jakim </w:t>
            </w:r>
            <w:r w:rsidR="0082036F">
              <w:rPr>
                <w:rFonts w:ascii="Times New Roman" w:hAnsi="Times New Roman" w:cs="Times New Roman"/>
                <w:sz w:val="20"/>
              </w:rPr>
              <w:t>trybie</w:t>
            </w:r>
            <w:r w:rsidR="00FB572F">
              <w:rPr>
                <w:rFonts w:ascii="Times New Roman" w:hAnsi="Times New Roman" w:cs="Times New Roman"/>
                <w:sz w:val="20"/>
              </w:rPr>
              <w:t xml:space="preserve"> i na </w:t>
            </w:r>
            <w:r w:rsidR="0082036F">
              <w:rPr>
                <w:rFonts w:ascii="Times New Roman" w:hAnsi="Times New Roman" w:cs="Times New Roman"/>
                <w:sz w:val="20"/>
              </w:rPr>
              <w:t>jakich podstaw</w:t>
            </w:r>
            <w:r w:rsidR="004E5121">
              <w:rPr>
                <w:rFonts w:ascii="Times New Roman" w:hAnsi="Times New Roman" w:cs="Times New Roman"/>
                <w:sz w:val="20"/>
              </w:rPr>
              <w:t>ach</w:t>
            </w:r>
            <w:r w:rsidR="0082036F">
              <w:rPr>
                <w:rFonts w:ascii="Times New Roman" w:hAnsi="Times New Roman" w:cs="Times New Roman"/>
                <w:sz w:val="20"/>
              </w:rPr>
              <w:t xml:space="preserve"> podmiot prowadzący rejestr dokonuje wpisów w rejestrze. </w:t>
            </w:r>
            <w:r w:rsidR="00FB572F">
              <w:rPr>
                <w:rFonts w:ascii="Times New Roman" w:hAnsi="Times New Roman" w:cs="Times New Roman"/>
                <w:sz w:val="20"/>
              </w:rPr>
              <w:t xml:space="preserve"> </w:t>
            </w:r>
            <w:r w:rsidR="00343E30">
              <w:rPr>
                <w:rFonts w:ascii="Times New Roman" w:hAnsi="Times New Roman" w:cs="Times New Roman"/>
                <w:sz w:val="20"/>
              </w:rPr>
              <w:t xml:space="preserve">Podmiot ma obowiązek prowadzić rejestr </w:t>
            </w:r>
            <w:r w:rsidR="00F547FA" w:rsidRPr="00BC17DB">
              <w:rPr>
                <w:rFonts w:ascii="Times New Roman" w:hAnsi="Times New Roman" w:cs="Times New Roman"/>
                <w:sz w:val="20"/>
              </w:rPr>
              <w:t>wedle standardu należytej</w:t>
            </w:r>
            <w:r w:rsidR="004654E0" w:rsidRPr="00BC17DB">
              <w:rPr>
                <w:rFonts w:ascii="Times New Roman" w:hAnsi="Times New Roman" w:cs="Times New Roman"/>
                <w:sz w:val="20"/>
              </w:rPr>
              <w:t xml:space="preserve"> staranności profesjonalnej, </w:t>
            </w:r>
            <w:r w:rsidR="00343E30">
              <w:rPr>
                <w:rFonts w:ascii="Times New Roman" w:hAnsi="Times New Roman" w:cs="Times New Roman"/>
                <w:sz w:val="20"/>
              </w:rPr>
              <w:t xml:space="preserve">nie jest natomiast </w:t>
            </w:r>
            <w:r w:rsidR="00272612">
              <w:rPr>
                <w:rFonts w:ascii="Times New Roman" w:hAnsi="Times New Roman" w:cs="Times New Roman"/>
                <w:sz w:val="20"/>
              </w:rPr>
              <w:t xml:space="preserve">co do zasady </w:t>
            </w:r>
            <w:r w:rsidR="00343E30">
              <w:rPr>
                <w:rFonts w:ascii="Times New Roman" w:hAnsi="Times New Roman" w:cs="Times New Roman"/>
                <w:sz w:val="20"/>
              </w:rPr>
              <w:t xml:space="preserve">jego zadaniem weryfikowanie </w:t>
            </w:r>
            <w:r w:rsidR="00454EC9" w:rsidRPr="00BC17DB">
              <w:rPr>
                <w:rFonts w:ascii="Times New Roman" w:hAnsi="Times New Roman" w:cs="Times New Roman"/>
                <w:sz w:val="20"/>
              </w:rPr>
              <w:t xml:space="preserve"> </w:t>
            </w:r>
            <w:r w:rsidR="00272612">
              <w:rPr>
                <w:rFonts w:ascii="Times New Roman" w:hAnsi="Times New Roman" w:cs="Times New Roman"/>
                <w:sz w:val="20"/>
              </w:rPr>
              <w:t>ważności i</w:t>
            </w:r>
            <w:r w:rsidR="004E5121">
              <w:rPr>
                <w:rFonts w:ascii="Times New Roman" w:hAnsi="Times New Roman" w:cs="Times New Roman"/>
                <w:sz w:val="20"/>
              </w:rPr>
              <w:t xml:space="preserve"> </w:t>
            </w:r>
            <w:r w:rsidR="00454EC9" w:rsidRPr="00BC17DB">
              <w:rPr>
                <w:rFonts w:ascii="Times New Roman" w:hAnsi="Times New Roman" w:cs="Times New Roman"/>
                <w:sz w:val="20"/>
              </w:rPr>
              <w:t xml:space="preserve">/ skuteczności określonych </w:t>
            </w:r>
            <w:r w:rsidR="00343E30">
              <w:rPr>
                <w:rFonts w:ascii="Times New Roman" w:hAnsi="Times New Roman" w:cs="Times New Roman"/>
                <w:sz w:val="20"/>
              </w:rPr>
              <w:t>czynności (</w:t>
            </w:r>
            <w:r w:rsidR="00454EC9" w:rsidRPr="00BC17DB">
              <w:rPr>
                <w:rFonts w:ascii="Times New Roman" w:hAnsi="Times New Roman" w:cs="Times New Roman"/>
                <w:sz w:val="20"/>
              </w:rPr>
              <w:t>zdarzeń prawnych</w:t>
            </w:r>
            <w:r w:rsidR="00343E30">
              <w:rPr>
                <w:rFonts w:ascii="Times New Roman" w:hAnsi="Times New Roman" w:cs="Times New Roman"/>
                <w:sz w:val="20"/>
              </w:rPr>
              <w:t>)</w:t>
            </w:r>
            <w:r w:rsidR="00454EC9" w:rsidRPr="00BC17DB">
              <w:rPr>
                <w:rFonts w:ascii="Times New Roman" w:hAnsi="Times New Roman" w:cs="Times New Roman"/>
                <w:sz w:val="20"/>
              </w:rPr>
              <w:t>, z którymi wiąże się obowiązek dokonania wpisu</w:t>
            </w:r>
            <w:r w:rsidR="004654E0" w:rsidRPr="00BC17DB">
              <w:rPr>
                <w:rFonts w:ascii="Times New Roman" w:hAnsi="Times New Roman" w:cs="Times New Roman"/>
                <w:sz w:val="20"/>
              </w:rPr>
              <w:t>.</w:t>
            </w:r>
            <w:r w:rsidR="00272612">
              <w:rPr>
                <w:rFonts w:ascii="Times New Roman" w:hAnsi="Times New Roman" w:cs="Times New Roman"/>
                <w:sz w:val="20"/>
              </w:rPr>
              <w:t xml:space="preserve">  Aby nie było w tym zakresie wątpliwości, </w:t>
            </w:r>
            <w:r w:rsidR="00C57DEB">
              <w:rPr>
                <w:rFonts w:ascii="Times New Roman" w:hAnsi="Times New Roman" w:cs="Times New Roman"/>
                <w:sz w:val="20"/>
              </w:rPr>
              <w:t>w art. 328</w:t>
            </w:r>
            <w:r w:rsidR="00C57DEB">
              <w:rPr>
                <w:rFonts w:ascii="Times New Roman" w:hAnsi="Times New Roman" w:cs="Times New Roman"/>
                <w:sz w:val="20"/>
                <w:vertAlign w:val="superscript"/>
              </w:rPr>
              <w:t xml:space="preserve">4 </w:t>
            </w:r>
            <w:r w:rsidR="00C57DEB">
              <w:rPr>
                <w:rFonts w:ascii="Times New Roman" w:hAnsi="Times New Roman" w:cs="Times New Roman"/>
                <w:sz w:val="20"/>
              </w:rPr>
              <w:t xml:space="preserve">k.s.h. wyodrębniono nowy </w:t>
            </w:r>
            <w:r w:rsidR="00C57DEB" w:rsidRPr="00C57DEB">
              <w:rPr>
                <w:rFonts w:ascii="Times New Roman" w:hAnsi="Times New Roman" w:cs="Times New Roman"/>
                <w:sz w:val="20"/>
              </w:rPr>
              <w:t>§</w:t>
            </w:r>
            <w:r w:rsidR="00C57DEB">
              <w:rPr>
                <w:rFonts w:ascii="Times New Roman" w:hAnsi="Times New Roman" w:cs="Times New Roman"/>
                <w:sz w:val="20"/>
              </w:rPr>
              <w:t xml:space="preserve"> </w:t>
            </w:r>
            <w:r w:rsidR="00C57DEB" w:rsidRPr="00C57DEB">
              <w:rPr>
                <w:rFonts w:ascii="Times New Roman" w:hAnsi="Times New Roman" w:cs="Times New Roman"/>
                <w:sz w:val="20"/>
              </w:rPr>
              <w:t>4</w:t>
            </w:r>
            <w:r w:rsidR="00C57DEB">
              <w:rPr>
                <w:rFonts w:ascii="Times New Roman" w:hAnsi="Times New Roman" w:cs="Times New Roman"/>
                <w:sz w:val="20"/>
              </w:rPr>
              <w:t xml:space="preserve">, </w:t>
            </w:r>
            <w:r w:rsidR="003948F7">
              <w:rPr>
                <w:rFonts w:ascii="Times New Roman" w:hAnsi="Times New Roman" w:cs="Times New Roman"/>
                <w:sz w:val="20"/>
              </w:rPr>
              <w:t xml:space="preserve">w </w:t>
            </w:r>
            <w:r w:rsidR="00C57DEB">
              <w:rPr>
                <w:rFonts w:ascii="Times New Roman" w:hAnsi="Times New Roman" w:cs="Times New Roman"/>
                <w:sz w:val="20"/>
              </w:rPr>
              <w:t xml:space="preserve">którym wskazano, że podmiot prowadzący rejestr nie ma obowiązku </w:t>
            </w:r>
            <w:r w:rsidR="003948F7">
              <w:rPr>
                <w:rFonts w:ascii="Times New Roman" w:hAnsi="Times New Roman" w:cs="Times New Roman"/>
                <w:sz w:val="20"/>
                <w:szCs w:val="20"/>
              </w:rPr>
              <w:t>n</w:t>
            </w:r>
            <w:r w:rsidR="003948F7" w:rsidRPr="003948F7">
              <w:rPr>
                <w:rFonts w:ascii="Times New Roman" w:hAnsi="Times New Roman" w:cs="Times New Roman"/>
                <w:sz w:val="20"/>
                <w:szCs w:val="20"/>
              </w:rPr>
              <w:t>ie tylko badania prawdziwości dokumentów uzasadniających dokonanie wpisu, ale także ich zgodności</w:t>
            </w:r>
            <w:r w:rsidR="003948F7" w:rsidRPr="003948F7">
              <w:rPr>
                <w:rFonts w:ascii="Times New Roman" w:hAnsi="Times New Roman" w:cs="Times New Roman"/>
                <w:sz w:val="20"/>
              </w:rPr>
              <w:t xml:space="preserve"> z prawem, chyba że poweźmie w tym względzie uzasadnione wątpliwości. </w:t>
            </w:r>
          </w:p>
          <w:p w:rsidR="00DF7201" w:rsidRPr="00BC17DB" w:rsidRDefault="008C0537" w:rsidP="00DF7201">
            <w:pPr>
              <w:spacing w:after="0" w:line="240" w:lineRule="auto"/>
              <w:jc w:val="both"/>
              <w:rPr>
                <w:rFonts w:ascii="Times New Roman" w:hAnsi="Times New Roman" w:cs="Times New Roman"/>
                <w:sz w:val="20"/>
              </w:rPr>
            </w:pPr>
            <w:r>
              <w:rPr>
                <w:rFonts w:ascii="Times New Roman" w:hAnsi="Times New Roman" w:cs="Times New Roman"/>
                <w:sz w:val="20"/>
              </w:rPr>
              <w:t>Jednocześnie należy wyjaśnić że</w:t>
            </w:r>
            <w:r w:rsidR="00281E01">
              <w:rPr>
                <w:rFonts w:ascii="Times New Roman" w:hAnsi="Times New Roman" w:cs="Times New Roman"/>
                <w:sz w:val="20"/>
              </w:rPr>
              <w:t xml:space="preserve">, w razie wątpliwości, podmiot prowadzący rejestr może </w:t>
            </w:r>
            <w:r w:rsidR="0067393C">
              <w:rPr>
                <w:rFonts w:ascii="Times New Roman" w:hAnsi="Times New Roman" w:cs="Times New Roman"/>
                <w:sz w:val="20"/>
              </w:rPr>
              <w:t xml:space="preserve">zawsze </w:t>
            </w:r>
            <w:r w:rsidR="00281E01">
              <w:rPr>
                <w:rFonts w:ascii="Times New Roman" w:hAnsi="Times New Roman" w:cs="Times New Roman"/>
                <w:sz w:val="20"/>
              </w:rPr>
              <w:t xml:space="preserve">zwrócić </w:t>
            </w:r>
            <w:r w:rsidR="00033D20">
              <w:rPr>
                <w:rFonts w:ascii="Times New Roman" w:hAnsi="Times New Roman" w:cs="Times New Roman"/>
                <w:sz w:val="20"/>
              </w:rPr>
              <w:t>się do spółki o udzielenie informacji</w:t>
            </w:r>
            <w:r w:rsidR="00B554CE">
              <w:rPr>
                <w:rFonts w:ascii="Times New Roman" w:hAnsi="Times New Roman" w:cs="Times New Roman"/>
                <w:sz w:val="20"/>
              </w:rPr>
              <w:t xml:space="preserve"> czy </w:t>
            </w:r>
            <w:r w:rsidR="00BE4848">
              <w:rPr>
                <w:rFonts w:ascii="Times New Roman" w:hAnsi="Times New Roman" w:cs="Times New Roman"/>
                <w:sz w:val="20"/>
              </w:rPr>
              <w:t>przedstawienie</w:t>
            </w:r>
            <w:r w:rsidR="0067393C">
              <w:rPr>
                <w:rFonts w:ascii="Times New Roman" w:hAnsi="Times New Roman" w:cs="Times New Roman"/>
                <w:sz w:val="20"/>
              </w:rPr>
              <w:t xml:space="preserve"> </w:t>
            </w:r>
            <w:r w:rsidR="00EA3F0E">
              <w:rPr>
                <w:rFonts w:ascii="Times New Roman" w:hAnsi="Times New Roman" w:cs="Times New Roman"/>
                <w:sz w:val="20"/>
              </w:rPr>
              <w:t>stanowiska</w:t>
            </w:r>
            <w:r w:rsidR="00B554CE">
              <w:rPr>
                <w:rFonts w:ascii="Times New Roman" w:hAnsi="Times New Roman" w:cs="Times New Roman"/>
                <w:sz w:val="20"/>
              </w:rPr>
              <w:t xml:space="preserve">. </w:t>
            </w:r>
            <w:r w:rsidR="00EA3F0E">
              <w:rPr>
                <w:rFonts w:ascii="Times New Roman" w:hAnsi="Times New Roman" w:cs="Times New Roman"/>
                <w:sz w:val="20"/>
              </w:rPr>
              <w:t>Dodatkowo, w</w:t>
            </w:r>
            <w:r w:rsidR="00B554CE">
              <w:rPr>
                <w:rFonts w:ascii="Times New Roman" w:hAnsi="Times New Roman" w:cs="Times New Roman"/>
                <w:sz w:val="20"/>
              </w:rPr>
              <w:t xml:space="preserve"> związku z tym, że przed dokonaniem wpisu podmiot prowadzący rejestr ma obowiązek powiadomić o swoim zamiarze osobę, której uprawnienia mają być wykreślone, </w:t>
            </w:r>
            <w:r w:rsidR="00EA3F0E">
              <w:rPr>
                <w:rFonts w:ascii="Times New Roman" w:hAnsi="Times New Roman" w:cs="Times New Roman"/>
                <w:sz w:val="20"/>
              </w:rPr>
              <w:t xml:space="preserve">może także liczyć na </w:t>
            </w:r>
            <w:r w:rsidR="005B1B6D">
              <w:rPr>
                <w:rFonts w:ascii="Times New Roman" w:hAnsi="Times New Roman" w:cs="Times New Roman"/>
                <w:sz w:val="20"/>
              </w:rPr>
              <w:t>stanowisko</w:t>
            </w:r>
            <w:r w:rsidR="00EA3F0E">
              <w:rPr>
                <w:rFonts w:ascii="Times New Roman" w:hAnsi="Times New Roman" w:cs="Times New Roman"/>
                <w:sz w:val="20"/>
              </w:rPr>
              <w:t xml:space="preserve"> / </w:t>
            </w:r>
            <w:r w:rsidR="005B1B6D">
              <w:rPr>
                <w:rFonts w:ascii="Times New Roman" w:hAnsi="Times New Roman" w:cs="Times New Roman"/>
                <w:sz w:val="20"/>
              </w:rPr>
              <w:t>informacje</w:t>
            </w:r>
            <w:r w:rsidR="00EA3F0E">
              <w:rPr>
                <w:rFonts w:ascii="Times New Roman" w:hAnsi="Times New Roman" w:cs="Times New Roman"/>
                <w:sz w:val="20"/>
              </w:rPr>
              <w:t xml:space="preserve"> od </w:t>
            </w:r>
            <w:r w:rsidR="005B1B6D">
              <w:rPr>
                <w:rFonts w:ascii="Times New Roman" w:hAnsi="Times New Roman" w:cs="Times New Roman"/>
                <w:sz w:val="20"/>
              </w:rPr>
              <w:t>tej</w:t>
            </w:r>
            <w:r w:rsidR="00EA3F0E">
              <w:rPr>
                <w:rFonts w:ascii="Times New Roman" w:hAnsi="Times New Roman" w:cs="Times New Roman"/>
                <w:sz w:val="20"/>
              </w:rPr>
              <w:t xml:space="preserve"> osoby, gdyby </w:t>
            </w:r>
            <w:r w:rsidR="005B1B6D">
              <w:rPr>
                <w:rFonts w:ascii="Times New Roman" w:hAnsi="Times New Roman" w:cs="Times New Roman"/>
                <w:sz w:val="20"/>
              </w:rPr>
              <w:t>miała</w:t>
            </w:r>
            <w:r w:rsidR="00EA3F0E">
              <w:rPr>
                <w:rFonts w:ascii="Times New Roman" w:hAnsi="Times New Roman" w:cs="Times New Roman"/>
                <w:sz w:val="20"/>
              </w:rPr>
              <w:t xml:space="preserve"> ona </w:t>
            </w:r>
            <w:r w:rsidR="005B1B6D">
              <w:rPr>
                <w:rFonts w:ascii="Times New Roman" w:hAnsi="Times New Roman" w:cs="Times New Roman"/>
                <w:sz w:val="20"/>
              </w:rPr>
              <w:t>zastrzeżenia</w:t>
            </w:r>
            <w:r w:rsidR="00EA3F0E">
              <w:rPr>
                <w:rFonts w:ascii="Times New Roman" w:hAnsi="Times New Roman" w:cs="Times New Roman"/>
                <w:sz w:val="20"/>
              </w:rPr>
              <w:t xml:space="preserve"> do </w:t>
            </w:r>
            <w:r w:rsidR="005B1B6D">
              <w:rPr>
                <w:rFonts w:ascii="Times New Roman" w:hAnsi="Times New Roman" w:cs="Times New Roman"/>
                <w:sz w:val="20"/>
              </w:rPr>
              <w:t>dokonania zamierzonego wpisu</w:t>
            </w:r>
            <w:r w:rsidR="007D2F14" w:rsidRPr="00BC17DB">
              <w:rPr>
                <w:rFonts w:ascii="Times New Roman" w:hAnsi="Times New Roman" w:cs="Times New Roman"/>
                <w:sz w:val="20"/>
              </w:rPr>
              <w:t>.</w:t>
            </w:r>
          </w:p>
          <w:p w:rsidR="00172BE6" w:rsidRDefault="00172BE6" w:rsidP="00EC3608">
            <w:pPr>
              <w:spacing w:line="240" w:lineRule="auto"/>
              <w:jc w:val="both"/>
              <w:rPr>
                <w:rFonts w:ascii="Times New Roman" w:hAnsi="Times New Roman" w:cs="Times New Roman"/>
                <w:sz w:val="20"/>
              </w:rPr>
            </w:pPr>
          </w:p>
          <w:p w:rsidR="00B51F08" w:rsidRPr="00BC17DB" w:rsidRDefault="00EC3608" w:rsidP="00EC3608">
            <w:pPr>
              <w:spacing w:line="240" w:lineRule="auto"/>
              <w:jc w:val="both"/>
              <w:rPr>
                <w:rFonts w:ascii="Times New Roman" w:hAnsi="Times New Roman" w:cs="Times New Roman"/>
                <w:sz w:val="20"/>
              </w:rPr>
            </w:pPr>
            <w:r w:rsidRPr="00EC3608">
              <w:rPr>
                <w:rFonts w:ascii="Times New Roman" w:hAnsi="Times New Roman" w:cs="Times New Roman"/>
                <w:sz w:val="20"/>
              </w:rPr>
              <w:t>Vide</w:t>
            </w:r>
            <w:r w:rsidR="00172BE6">
              <w:rPr>
                <w:rFonts w:ascii="Times New Roman" w:hAnsi="Times New Roman" w:cs="Times New Roman"/>
                <w:sz w:val="20"/>
              </w:rPr>
              <w:t>:</w:t>
            </w:r>
            <w:r w:rsidRPr="00EC3608">
              <w:rPr>
                <w:rFonts w:ascii="Times New Roman" w:hAnsi="Times New Roman" w:cs="Times New Roman"/>
                <w:sz w:val="20"/>
              </w:rPr>
              <w:t xml:space="preserve"> wyjaśnienia do ostatniej uwagi z pkt 1 tabeli.</w:t>
            </w:r>
          </w:p>
        </w:tc>
      </w:tr>
      <w:tr w:rsidR="000A50DC" w:rsidRPr="000937DC" w:rsidTr="000A50DC">
        <w:tc>
          <w:tcPr>
            <w:tcW w:w="572" w:type="dxa"/>
          </w:tcPr>
          <w:p w:rsidR="00B53D58" w:rsidRPr="000937DC" w:rsidRDefault="00B53D58" w:rsidP="0039053F">
            <w:pPr>
              <w:rPr>
                <w:rFonts w:ascii="Times New Roman" w:hAnsi="Times New Roman" w:cs="Times New Roman"/>
                <w:sz w:val="20"/>
              </w:rPr>
            </w:pPr>
            <w:r w:rsidRPr="000937DC">
              <w:rPr>
                <w:rFonts w:ascii="Times New Roman" w:hAnsi="Times New Roman" w:cs="Times New Roman"/>
                <w:sz w:val="20"/>
              </w:rPr>
              <w:t>20.</w:t>
            </w:r>
          </w:p>
        </w:tc>
        <w:tc>
          <w:tcPr>
            <w:tcW w:w="2193" w:type="dxa"/>
            <w:gridSpan w:val="2"/>
            <w:vMerge w:val="restart"/>
          </w:tcPr>
          <w:p w:rsidR="00B53D58" w:rsidRPr="000937DC" w:rsidRDefault="00B53D58"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6</w:t>
            </w:r>
          </w:p>
          <w:p w:rsidR="00B53D58" w:rsidRPr="000937DC" w:rsidRDefault="00B53D58" w:rsidP="0039053F">
            <w:pPr>
              <w:spacing w:after="0"/>
              <w:jc w:val="center"/>
              <w:rPr>
                <w:rFonts w:ascii="Times New Roman" w:hAnsi="Times New Roman" w:cs="Times New Roman"/>
                <w:b/>
                <w:sz w:val="20"/>
                <w:vertAlign w:val="superscript"/>
                <w:lang w:val="de-DE"/>
              </w:rPr>
            </w:pPr>
            <w:r w:rsidRPr="000937DC">
              <w:rPr>
                <w:rFonts w:ascii="Times New Roman" w:hAnsi="Times New Roman" w:cs="Times New Roman"/>
                <w:b/>
                <w:sz w:val="20"/>
                <w:lang w:val="de-DE"/>
              </w:rPr>
              <w:t>dot. art. 328</w:t>
            </w:r>
            <w:r w:rsidRPr="000937DC">
              <w:rPr>
                <w:rFonts w:ascii="Times New Roman" w:hAnsi="Times New Roman" w:cs="Times New Roman"/>
                <w:b/>
                <w:sz w:val="20"/>
                <w:vertAlign w:val="superscript"/>
                <w:lang w:val="de-DE"/>
              </w:rPr>
              <w:t xml:space="preserve">4 </w:t>
            </w:r>
            <w:r w:rsidRPr="000937DC">
              <w:rPr>
                <w:rFonts w:ascii="Times New Roman" w:hAnsi="Times New Roman" w:cs="Times New Roman"/>
                <w:b/>
                <w:sz w:val="20"/>
                <w:lang w:val="de-DE"/>
              </w:rPr>
              <w:t>K.s.h.</w:t>
            </w:r>
          </w:p>
        </w:tc>
        <w:tc>
          <w:tcPr>
            <w:tcW w:w="2163" w:type="dxa"/>
          </w:tcPr>
          <w:p w:rsidR="00B53D58" w:rsidRPr="000937DC" w:rsidRDefault="00B53D58" w:rsidP="0039053F">
            <w:pPr>
              <w:jc w:val="center"/>
              <w:rPr>
                <w:rFonts w:ascii="Times New Roman" w:hAnsi="Times New Roman" w:cs="Times New Roman"/>
                <w:b/>
                <w:sz w:val="20"/>
              </w:rPr>
            </w:pPr>
            <w:r w:rsidRPr="000937DC">
              <w:rPr>
                <w:rFonts w:ascii="Times New Roman" w:hAnsi="Times New Roman" w:cs="Times New Roman"/>
                <w:b/>
                <w:sz w:val="20"/>
              </w:rPr>
              <w:t>Rada Banków Depozytariuszy</w:t>
            </w:r>
          </w:p>
        </w:tc>
        <w:tc>
          <w:tcPr>
            <w:tcW w:w="5953" w:type="dxa"/>
          </w:tcPr>
          <w:p w:rsidR="00B53D58" w:rsidRDefault="00B53D5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Art. 328</w:t>
            </w:r>
            <w:r w:rsidRPr="000937DC">
              <w:rPr>
                <w:rFonts w:ascii="Times New Roman" w:hAnsi="Times New Roman" w:cs="Times New Roman"/>
                <w:sz w:val="20"/>
                <w:vertAlign w:val="superscript"/>
              </w:rPr>
              <w:t>4</w:t>
            </w:r>
            <w:r w:rsidRPr="000937DC">
              <w:rPr>
                <w:rFonts w:ascii="Times New Roman" w:hAnsi="Times New Roman" w:cs="Times New Roman"/>
                <w:sz w:val="20"/>
              </w:rPr>
              <w:t xml:space="preserve"> § 3 -  taka koncepcja prowadzenia rejestru jest całkowicie sprzeczna z dotychcz</w:t>
            </w:r>
            <w:r w:rsidR="00251762">
              <w:rPr>
                <w:rFonts w:ascii="Times New Roman" w:hAnsi="Times New Roman" w:cs="Times New Roman"/>
                <w:sz w:val="20"/>
              </w:rPr>
              <w:t>asową</w:t>
            </w:r>
            <w:r w:rsidRPr="000937DC">
              <w:rPr>
                <w:rFonts w:ascii="Times New Roman" w:hAnsi="Times New Roman" w:cs="Times New Roman"/>
                <w:sz w:val="20"/>
              </w:rPr>
              <w:t xml:space="preserve"> praktyką stosowaną przy prowadzeniu rachunków i innych rejestrów papierów wartościowych. Umożliwienie przejmowania papierów przez dowolne osoby podające się jako nabywcy przy jednoczesnym odstąpieniu od weryfikacji ważności dokumentów będących podstawą takiego przejęcia stanowi zaprzeczenie jakkolwiek pojmowanego bezpieczeństwa obrotu i zaufania do instytucji zaufania publicznego, jakimi powinny być podmioty prowadzące rejestry akcjonariuszy.</w:t>
            </w:r>
          </w:p>
          <w:p w:rsidR="00A73848" w:rsidRPr="000937DC" w:rsidRDefault="00A73848" w:rsidP="0039053F">
            <w:pPr>
              <w:spacing w:after="0" w:line="240" w:lineRule="auto"/>
              <w:jc w:val="both"/>
              <w:rPr>
                <w:rFonts w:ascii="Times New Roman" w:hAnsi="Times New Roman" w:cs="Times New Roman"/>
                <w:sz w:val="20"/>
              </w:rPr>
            </w:pPr>
          </w:p>
          <w:p w:rsidR="00B53D58" w:rsidRPr="000937DC" w:rsidRDefault="00B53D5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Art. 328</w:t>
            </w:r>
            <w:r w:rsidRPr="000937DC">
              <w:rPr>
                <w:rFonts w:ascii="Times New Roman" w:hAnsi="Times New Roman" w:cs="Times New Roman"/>
                <w:sz w:val="20"/>
                <w:vertAlign w:val="superscript"/>
              </w:rPr>
              <w:t>4</w:t>
            </w:r>
            <w:r w:rsidRPr="000937DC">
              <w:rPr>
                <w:rFonts w:ascii="Times New Roman" w:hAnsi="Times New Roman" w:cs="Times New Roman"/>
                <w:sz w:val="20"/>
              </w:rPr>
              <w:t xml:space="preserve"> § 4 należy doprecyzować o jakiego rodzaju oczywiste błędy chodzi albo (lepiej) wykreślić ten przepis.</w:t>
            </w:r>
          </w:p>
        </w:tc>
        <w:tc>
          <w:tcPr>
            <w:tcW w:w="4733" w:type="dxa"/>
          </w:tcPr>
          <w:p w:rsidR="003C2C46" w:rsidRDefault="002404D5" w:rsidP="00DD544B">
            <w:pPr>
              <w:jc w:val="both"/>
              <w:rPr>
                <w:rFonts w:ascii="Times New Roman" w:hAnsi="Times New Roman" w:cs="Times New Roman"/>
                <w:sz w:val="20"/>
              </w:rPr>
            </w:pPr>
            <w:r w:rsidRPr="002404D5">
              <w:rPr>
                <w:rFonts w:ascii="Times New Roman" w:hAnsi="Times New Roman" w:cs="Times New Roman"/>
                <w:sz w:val="20"/>
              </w:rPr>
              <w:t>Vide</w:t>
            </w:r>
            <w:r w:rsidR="00172BE6">
              <w:rPr>
                <w:rFonts w:ascii="Times New Roman" w:hAnsi="Times New Roman" w:cs="Times New Roman"/>
                <w:sz w:val="20"/>
              </w:rPr>
              <w:t>:</w:t>
            </w:r>
            <w:r w:rsidRPr="002404D5">
              <w:rPr>
                <w:rFonts w:ascii="Times New Roman" w:hAnsi="Times New Roman" w:cs="Times New Roman"/>
                <w:sz w:val="20"/>
              </w:rPr>
              <w:t xml:space="preserve"> wyjaśnienie do </w:t>
            </w:r>
            <w:r w:rsidR="00A73848">
              <w:rPr>
                <w:rFonts w:ascii="Times New Roman" w:hAnsi="Times New Roman" w:cs="Times New Roman"/>
                <w:sz w:val="20"/>
              </w:rPr>
              <w:t xml:space="preserve">czwartej </w:t>
            </w:r>
            <w:r>
              <w:rPr>
                <w:rFonts w:ascii="Times New Roman" w:hAnsi="Times New Roman" w:cs="Times New Roman"/>
                <w:sz w:val="20"/>
              </w:rPr>
              <w:t>uwagi</w:t>
            </w:r>
            <w:r w:rsidR="00A73848">
              <w:rPr>
                <w:rFonts w:ascii="Times New Roman" w:hAnsi="Times New Roman" w:cs="Times New Roman"/>
                <w:sz w:val="20"/>
              </w:rPr>
              <w:t xml:space="preserve"> w pkt 19 tabeli.</w:t>
            </w:r>
          </w:p>
          <w:p w:rsidR="00A73848" w:rsidRDefault="00A73848" w:rsidP="00DD544B">
            <w:pPr>
              <w:jc w:val="both"/>
              <w:rPr>
                <w:rFonts w:ascii="Times New Roman" w:hAnsi="Times New Roman" w:cs="Times New Roman"/>
                <w:sz w:val="20"/>
              </w:rPr>
            </w:pPr>
          </w:p>
          <w:p w:rsidR="00A73848" w:rsidRDefault="00A73848" w:rsidP="00DD544B">
            <w:pPr>
              <w:jc w:val="both"/>
              <w:rPr>
                <w:rFonts w:ascii="Times New Roman" w:hAnsi="Times New Roman" w:cs="Times New Roman"/>
                <w:sz w:val="20"/>
              </w:rPr>
            </w:pPr>
          </w:p>
          <w:p w:rsidR="00A73848" w:rsidRDefault="00A73848" w:rsidP="00DD544B">
            <w:pPr>
              <w:jc w:val="both"/>
              <w:rPr>
                <w:rFonts w:ascii="Times New Roman" w:hAnsi="Times New Roman" w:cs="Times New Roman"/>
                <w:sz w:val="20"/>
              </w:rPr>
            </w:pPr>
          </w:p>
          <w:p w:rsidR="00A73848" w:rsidRPr="002404D5" w:rsidRDefault="00A73848" w:rsidP="00DD544B">
            <w:pPr>
              <w:jc w:val="both"/>
              <w:rPr>
                <w:rFonts w:ascii="Times New Roman" w:hAnsi="Times New Roman" w:cs="Times New Roman"/>
                <w:sz w:val="20"/>
              </w:rPr>
            </w:pPr>
          </w:p>
          <w:p w:rsidR="00251762" w:rsidRPr="000937DC" w:rsidRDefault="00251762" w:rsidP="007F4EA2">
            <w:pPr>
              <w:spacing w:line="240" w:lineRule="auto"/>
              <w:jc w:val="both"/>
              <w:rPr>
                <w:rFonts w:ascii="Times New Roman" w:hAnsi="Times New Roman" w:cs="Times New Roman"/>
                <w:sz w:val="20"/>
              </w:rPr>
            </w:pPr>
            <w:r w:rsidRPr="008C2670">
              <w:rPr>
                <w:rFonts w:ascii="Times New Roman" w:hAnsi="Times New Roman" w:cs="Times New Roman"/>
                <w:sz w:val="20"/>
              </w:rPr>
              <w:t xml:space="preserve">Uwaga została uwzględniona: </w:t>
            </w:r>
            <w:r w:rsidR="001724F0" w:rsidRPr="008C2670">
              <w:rPr>
                <w:rFonts w:ascii="Times New Roman" w:hAnsi="Times New Roman" w:cs="Times New Roman"/>
                <w:sz w:val="20"/>
              </w:rPr>
              <w:t xml:space="preserve">dotychczasowy </w:t>
            </w:r>
            <w:r w:rsidRPr="008C2670">
              <w:rPr>
                <w:rFonts w:ascii="Times New Roman" w:hAnsi="Times New Roman" w:cs="Times New Roman"/>
                <w:sz w:val="20"/>
              </w:rPr>
              <w:t>§ 4 zostanie wykreślony.</w:t>
            </w:r>
          </w:p>
        </w:tc>
      </w:tr>
      <w:tr w:rsidR="000A50DC" w:rsidRPr="000937DC" w:rsidTr="000A50DC">
        <w:tc>
          <w:tcPr>
            <w:tcW w:w="572" w:type="dxa"/>
          </w:tcPr>
          <w:p w:rsidR="00B53D58" w:rsidRPr="000937DC" w:rsidRDefault="00B53D58" w:rsidP="0039053F">
            <w:pPr>
              <w:rPr>
                <w:rFonts w:ascii="Times New Roman" w:hAnsi="Times New Roman" w:cs="Times New Roman"/>
                <w:sz w:val="20"/>
              </w:rPr>
            </w:pPr>
            <w:r w:rsidRPr="000937DC">
              <w:rPr>
                <w:rFonts w:ascii="Times New Roman" w:hAnsi="Times New Roman" w:cs="Times New Roman"/>
                <w:sz w:val="20"/>
              </w:rPr>
              <w:t>21.</w:t>
            </w:r>
          </w:p>
        </w:tc>
        <w:tc>
          <w:tcPr>
            <w:tcW w:w="2193" w:type="dxa"/>
            <w:gridSpan w:val="2"/>
            <w:vMerge/>
          </w:tcPr>
          <w:p w:rsidR="00B53D58" w:rsidRPr="000937DC" w:rsidRDefault="00B53D58" w:rsidP="0039053F">
            <w:pPr>
              <w:jc w:val="center"/>
              <w:rPr>
                <w:rFonts w:ascii="Times New Roman" w:hAnsi="Times New Roman" w:cs="Times New Roman"/>
                <w:b/>
                <w:sz w:val="20"/>
              </w:rPr>
            </w:pPr>
          </w:p>
        </w:tc>
        <w:tc>
          <w:tcPr>
            <w:tcW w:w="2163" w:type="dxa"/>
          </w:tcPr>
          <w:p w:rsidR="00B53D58" w:rsidRPr="000937DC" w:rsidRDefault="00B53D58" w:rsidP="0039053F">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B53D58" w:rsidRPr="000937DC" w:rsidRDefault="00B53D5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Proponujemy nadać temu przepisowi następujące brzmienie:</w:t>
            </w:r>
          </w:p>
          <w:p w:rsidR="00B53D58" w:rsidRPr="000937DC" w:rsidRDefault="00B53D5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t>
            </w:r>
            <w:r w:rsidRPr="000937DC">
              <w:rPr>
                <w:rFonts w:ascii="Times New Roman" w:hAnsi="Times New Roman" w:cs="Times New Roman"/>
                <w:i/>
                <w:sz w:val="20"/>
              </w:rPr>
              <w:t>Art. 328</w:t>
            </w:r>
            <w:r w:rsidRPr="000937DC">
              <w:rPr>
                <w:rFonts w:ascii="Times New Roman" w:hAnsi="Times New Roman" w:cs="Times New Roman"/>
                <w:i/>
                <w:sz w:val="20"/>
                <w:vertAlign w:val="superscript"/>
              </w:rPr>
              <w:t>4</w:t>
            </w:r>
            <w:r w:rsidRPr="000937DC">
              <w:rPr>
                <w:rFonts w:ascii="Times New Roman" w:hAnsi="Times New Roman" w:cs="Times New Roman"/>
                <w:i/>
                <w:sz w:val="20"/>
              </w:rPr>
              <w:t>. § 1. Podmiot prowadzący rejestr akcjonariuszy dokonuje wpisu niezwłocznie, ale nie później niż w terminie siedmiu dni od powzięcia wiedzy o zdarzeniu uzasadniającym dokonanie wpisu, na żądanie spółki lub żądanie innej osoby mającej interes prawny w dokonaniu wpisu, złożone za pośrednictwem spółki.</w:t>
            </w:r>
            <w:r w:rsidRPr="000937DC">
              <w:rPr>
                <w:rFonts w:ascii="Times New Roman" w:hAnsi="Times New Roman" w:cs="Times New Roman"/>
                <w:sz w:val="20"/>
              </w:rPr>
              <w:t xml:space="preserve"> </w:t>
            </w:r>
          </w:p>
          <w:p w:rsidR="00B53D58" w:rsidRPr="000937DC" w:rsidRDefault="00B53D58" w:rsidP="0039053F">
            <w:pPr>
              <w:spacing w:after="0" w:line="240" w:lineRule="auto"/>
              <w:jc w:val="both"/>
              <w:rPr>
                <w:rFonts w:ascii="Times New Roman" w:hAnsi="Times New Roman" w:cs="Times New Roman"/>
                <w:i/>
                <w:sz w:val="20"/>
              </w:rPr>
            </w:pPr>
            <w:r w:rsidRPr="000937DC">
              <w:rPr>
                <w:rFonts w:ascii="Times New Roman" w:hAnsi="Times New Roman" w:cs="Times New Roman"/>
                <w:sz w:val="20"/>
              </w:rPr>
              <w:t xml:space="preserve">§ </w:t>
            </w:r>
            <w:r w:rsidRPr="000937DC">
              <w:rPr>
                <w:rFonts w:ascii="Times New Roman" w:hAnsi="Times New Roman" w:cs="Times New Roman"/>
                <w:i/>
                <w:sz w:val="20"/>
              </w:rPr>
              <w:t>2. Przed dokonaniem wpisu w rejestrze akcjonariuszy podmiot prowadzący rejestr powiadamia o swoim zamiarze osobę, której uprawnienia mają być wykreślone, zmienione lub obciążone przez wpis, chyba że wyraziła ona zgodę na wpis. O dokonanym wpisie podmiot prowadzący rejestr akcjonariuszy niezwłocznie powiadamia spółkę.</w:t>
            </w:r>
          </w:p>
          <w:p w:rsidR="00B53D58" w:rsidRPr="000937DC" w:rsidRDefault="00B53D58" w:rsidP="0039053F">
            <w:pPr>
              <w:spacing w:after="0" w:line="240" w:lineRule="auto"/>
              <w:jc w:val="both"/>
              <w:rPr>
                <w:rFonts w:ascii="Times New Roman" w:hAnsi="Times New Roman" w:cs="Times New Roman"/>
                <w:i/>
                <w:sz w:val="20"/>
              </w:rPr>
            </w:pPr>
            <w:r w:rsidRPr="000937DC">
              <w:rPr>
                <w:rFonts w:ascii="Times New Roman" w:hAnsi="Times New Roman" w:cs="Times New Roman"/>
                <w:i/>
                <w:sz w:val="20"/>
              </w:rPr>
              <w:t xml:space="preserve">§ 3. Osoba żądająca wpisu obowiązana jest przedłożyć spółce dokumenty uzasadniające dokonanie wpisu. Spółka nie ma obowiązku badania prawdziwości dokumentów uzasadniających dokonanie wpisu, w tym podpisów zbywcy akcji lub osób ustanawiających ograniczone prawo rzeczowe na akcji, chyba że poweźmie lub powinna była powziąć w tym względzie uzasadnione wątpliwości. </w:t>
            </w:r>
          </w:p>
          <w:p w:rsidR="00B53D58" w:rsidRPr="000937DC" w:rsidRDefault="00B53D58" w:rsidP="0039053F">
            <w:pPr>
              <w:spacing w:after="0" w:line="240" w:lineRule="auto"/>
              <w:jc w:val="both"/>
              <w:rPr>
                <w:rFonts w:ascii="Times New Roman" w:hAnsi="Times New Roman" w:cs="Times New Roman"/>
                <w:i/>
                <w:sz w:val="20"/>
              </w:rPr>
            </w:pPr>
            <w:r w:rsidRPr="000937DC">
              <w:rPr>
                <w:rFonts w:ascii="Times New Roman" w:hAnsi="Times New Roman" w:cs="Times New Roman"/>
                <w:i/>
                <w:sz w:val="20"/>
              </w:rPr>
              <w:t>§ 4. Podstawę dokonania wpisu stanowi także oświadczenie akcjonariusza o zobowiązaniu do przeniesienia akcji albo obciążeniu akcji ograniczonym prawem rzeczowym.</w:t>
            </w:r>
          </w:p>
          <w:p w:rsidR="00B53D58" w:rsidRPr="000937DC" w:rsidRDefault="00B53D58" w:rsidP="0039053F">
            <w:pPr>
              <w:spacing w:after="0" w:line="240" w:lineRule="auto"/>
              <w:jc w:val="both"/>
              <w:rPr>
                <w:rFonts w:ascii="Times New Roman" w:hAnsi="Times New Roman" w:cs="Times New Roman"/>
                <w:i/>
                <w:sz w:val="20"/>
              </w:rPr>
            </w:pPr>
            <w:r w:rsidRPr="000937DC">
              <w:rPr>
                <w:rFonts w:ascii="Times New Roman" w:hAnsi="Times New Roman" w:cs="Times New Roman"/>
                <w:i/>
                <w:sz w:val="20"/>
              </w:rPr>
              <w:t>§ 5. Spółka przekazuje żądanie wpisu podmiotowi prowadzącemu rejestr nie później, niż w terminie siedmiu dni od dnia otrzymania dokumentów uzasadniających ten wpis albo od dnia złożenia przez akcjonariusza oświadczenia, o którym mowa w § 4.</w:t>
            </w:r>
          </w:p>
          <w:p w:rsidR="00B53D58" w:rsidRPr="000937DC" w:rsidRDefault="00B53D58" w:rsidP="0039053F">
            <w:pPr>
              <w:spacing w:after="0" w:line="240" w:lineRule="auto"/>
              <w:jc w:val="both"/>
              <w:rPr>
                <w:rFonts w:ascii="Times New Roman" w:hAnsi="Times New Roman" w:cs="Times New Roman"/>
                <w:sz w:val="20"/>
              </w:rPr>
            </w:pPr>
            <w:r w:rsidRPr="000937DC">
              <w:rPr>
                <w:rFonts w:ascii="Times New Roman" w:hAnsi="Times New Roman" w:cs="Times New Roman"/>
                <w:i/>
                <w:sz w:val="20"/>
              </w:rPr>
              <w:t>§ 6. Podmiot prowadzący rejestr akcjonariuszy może samodzielnie korygować oczywiste błędy we wpisach do rejestru.</w:t>
            </w:r>
            <w:r w:rsidRPr="000937DC">
              <w:rPr>
                <w:rFonts w:ascii="Times New Roman" w:hAnsi="Times New Roman" w:cs="Times New Roman"/>
                <w:sz w:val="20"/>
              </w:rPr>
              <w:t>”.</w:t>
            </w:r>
          </w:p>
          <w:p w:rsidR="00B53D58" w:rsidRPr="000937DC" w:rsidRDefault="00B53D58" w:rsidP="0039053F">
            <w:pPr>
              <w:spacing w:after="0" w:line="240" w:lineRule="auto"/>
              <w:jc w:val="both"/>
              <w:rPr>
                <w:rFonts w:ascii="Times New Roman" w:hAnsi="Times New Roman" w:cs="Times New Roman"/>
                <w:sz w:val="20"/>
              </w:rPr>
            </w:pPr>
          </w:p>
          <w:p w:rsidR="00B53D58" w:rsidRPr="000937DC" w:rsidRDefault="00B53D5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Wprowadzenie tej zmiany umożliwi automatyzację czynności związanych z prowadzeniem rejestru i dokonywaniem w nim wpisów, co powinno przełożyć się na niższe koszty ponoszone przez spółkę z tytułu jego prowadzenia.</w:t>
            </w:r>
          </w:p>
          <w:p w:rsidR="00B53D58" w:rsidRPr="000937DC" w:rsidRDefault="00B53D5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Ponadto należy zauważyć, że podstawą prowadzenia rejestru akcjonariuszy będzie zlecenie udzielone przez spółkę, a zatem trudno byłoby uzasadnić prawnie możliwość wykonywania tego zlecenia przez zleceniobiorcę niezgodnie z wolą zleceniodawcy. Wydaje się więc, że błędem było zakładanie całkowicie biernej pozycji spółki w zakresie spraw związanych z dokonywaniem wpisów w rejestrze. Rola spółki powinna być w tym zakresie aktywna i sprawcza, powinna ona posiadać wpływ na decyzje podmiotu prowadzącego rejestr, dotyczące dokonania lub niedokonania w nim wpisu. Trudno zresztą zakładać, że podmiot prowadzący rejestr będzie mógł skutecznie zablokować dokonanie w nim wpisów żądanych przez spółkę np. w razie odmiennej oceny skuteczności lub ważności dokumentów mających uzasadniać te wpisy. Spółka mogłaby wszak w takim przypadku rozwiązać z nim umowę i powierzyć prowadzenie rejestru podmiotowi bardziej względem niej spolegliwemu. Założenie, że podmiot prowadzący rejestr będzie niezależną osobą trzecią stojącą na straży tego, by rejestr nie był traktowany instrumentalnie w razie konfliktu pomiędzy zarządem spółki, a określonymi jej akcjonariuszami, także może okazać się zawodne. Nie można przecież wykluczyć sytuacji, w której podmiot prowadzący rejestr nie zachowuje się neutralnie w takim konflikcie i bezzasadnie odmawia dokonania wpisu żądanego przez spółkę. Poza tym nawet w razie absolutnej neutralności podmiotu prowadzącego rejestr podjęta przez niego decyzja dotycząca dokonania lub odmowy wpisu, siłą rzeczy umiejscowi go po jednej ze stron takiego konfliktu. </w:t>
            </w:r>
          </w:p>
          <w:p w:rsidR="00B53D58" w:rsidRPr="000937DC" w:rsidRDefault="00B53D5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Naszym zdaniem nie należy podmiotowi prowadzącemu rejestr przypisywać roli arbitra dokonującego oceny zasadności żądań dotyczących wpisów oraz merytorycznej weryfikacji dokumentów przekazywanych mu w tym celu. W naszym przekonaniu to spółka powinna kontrolować dokonywanie wpisów w rejestrze i ponosić odpowiedzialność za ewentualne błędne decyzje dotyczące dokonania lub niedokonywania wpisu. Spółka pozostaje wszak w bezpośrednich relacjach prawnych z akcjonariuszami, najlepiej zna stosunki pomiędzy nimi i to na niej sku</w:t>
            </w:r>
            <w:r w:rsidR="00150B9D" w:rsidRPr="000937DC">
              <w:rPr>
                <w:rFonts w:ascii="Times New Roman" w:hAnsi="Times New Roman" w:cs="Times New Roman"/>
                <w:sz w:val="20"/>
              </w:rPr>
              <w:t xml:space="preserve">pią się skutki takich decyzji. </w:t>
            </w:r>
          </w:p>
        </w:tc>
        <w:tc>
          <w:tcPr>
            <w:tcW w:w="4733" w:type="dxa"/>
          </w:tcPr>
          <w:p w:rsidR="00A96D38" w:rsidRDefault="00A73848" w:rsidP="00A31616">
            <w:pPr>
              <w:spacing w:line="240" w:lineRule="auto"/>
              <w:jc w:val="both"/>
              <w:rPr>
                <w:rFonts w:ascii="Times New Roman" w:hAnsi="Times New Roman" w:cs="Times New Roman"/>
                <w:sz w:val="20"/>
              </w:rPr>
            </w:pPr>
            <w:r w:rsidRPr="00A73848">
              <w:rPr>
                <w:rFonts w:ascii="Times New Roman" w:hAnsi="Times New Roman" w:cs="Times New Roman"/>
                <w:sz w:val="20"/>
              </w:rPr>
              <w:t>Uwaga nie została uwzględniona</w:t>
            </w:r>
            <w:r>
              <w:rPr>
                <w:rFonts w:ascii="Times New Roman" w:hAnsi="Times New Roman" w:cs="Times New Roman"/>
                <w:sz w:val="20"/>
              </w:rPr>
              <w:t>: wpra</w:t>
            </w:r>
            <w:r w:rsidR="00E46D1D">
              <w:rPr>
                <w:rFonts w:ascii="Times New Roman" w:hAnsi="Times New Roman" w:cs="Times New Roman"/>
                <w:sz w:val="20"/>
              </w:rPr>
              <w:t>w</w:t>
            </w:r>
            <w:r>
              <w:rPr>
                <w:rFonts w:ascii="Times New Roman" w:hAnsi="Times New Roman" w:cs="Times New Roman"/>
                <w:sz w:val="20"/>
              </w:rPr>
              <w:t>dzie</w:t>
            </w:r>
            <w:r w:rsidR="00E46D1D">
              <w:rPr>
                <w:rFonts w:ascii="Times New Roman" w:hAnsi="Times New Roman" w:cs="Times New Roman"/>
                <w:sz w:val="20"/>
              </w:rPr>
              <w:t xml:space="preserve"> p</w:t>
            </w:r>
            <w:r w:rsidR="008858B2">
              <w:rPr>
                <w:rFonts w:ascii="Times New Roman" w:hAnsi="Times New Roman" w:cs="Times New Roman"/>
                <w:sz w:val="20"/>
              </w:rPr>
              <w:t>ropozycja</w:t>
            </w:r>
            <w:r w:rsidR="00992D39">
              <w:rPr>
                <w:rFonts w:ascii="Times New Roman" w:hAnsi="Times New Roman" w:cs="Times New Roman"/>
                <w:sz w:val="20"/>
              </w:rPr>
              <w:t xml:space="preserve"> ma swoje zalety</w:t>
            </w:r>
            <w:r w:rsidR="00122CA1">
              <w:rPr>
                <w:rFonts w:ascii="Times New Roman" w:hAnsi="Times New Roman" w:cs="Times New Roman"/>
                <w:sz w:val="20"/>
              </w:rPr>
              <w:t xml:space="preserve"> (zw</w:t>
            </w:r>
            <w:r w:rsidR="00992D39">
              <w:rPr>
                <w:rFonts w:ascii="Times New Roman" w:hAnsi="Times New Roman" w:cs="Times New Roman"/>
                <w:sz w:val="20"/>
              </w:rPr>
              <w:t>łaszcza z punktu widzenia</w:t>
            </w:r>
            <w:r w:rsidR="004A0F40">
              <w:rPr>
                <w:rFonts w:ascii="Times New Roman" w:hAnsi="Times New Roman" w:cs="Times New Roman"/>
                <w:sz w:val="20"/>
              </w:rPr>
              <w:t xml:space="preserve"> podmiotów prowadzących rejestr</w:t>
            </w:r>
            <w:r w:rsidR="00122CA1">
              <w:rPr>
                <w:rFonts w:ascii="Times New Roman" w:hAnsi="Times New Roman" w:cs="Times New Roman"/>
                <w:sz w:val="20"/>
              </w:rPr>
              <w:t>) i łagodzi niektóre problemy, ale w istocie prowadzi do podważenia jednego z podstawowych założeń</w:t>
            </w:r>
            <w:r w:rsidR="00C233FC">
              <w:rPr>
                <w:rFonts w:ascii="Times New Roman" w:hAnsi="Times New Roman" w:cs="Times New Roman"/>
                <w:sz w:val="20"/>
              </w:rPr>
              <w:t xml:space="preserve"> projektowanego systemu, </w:t>
            </w:r>
            <w:r w:rsidR="00150D6B">
              <w:rPr>
                <w:rFonts w:ascii="Times New Roman" w:hAnsi="Times New Roman" w:cs="Times New Roman"/>
                <w:sz w:val="20"/>
              </w:rPr>
              <w:t>zgodnie z którym</w:t>
            </w:r>
            <w:r w:rsidR="00C233FC">
              <w:rPr>
                <w:rFonts w:ascii="Times New Roman" w:hAnsi="Times New Roman" w:cs="Times New Roman"/>
                <w:sz w:val="20"/>
              </w:rPr>
              <w:t xml:space="preserve"> rejestr nie </w:t>
            </w:r>
            <w:r w:rsidR="00A86969">
              <w:rPr>
                <w:rFonts w:ascii="Times New Roman" w:hAnsi="Times New Roman" w:cs="Times New Roman"/>
                <w:sz w:val="20"/>
              </w:rPr>
              <w:t xml:space="preserve">powinien </w:t>
            </w:r>
            <w:r w:rsidR="00C233FC">
              <w:rPr>
                <w:rFonts w:ascii="Times New Roman" w:hAnsi="Times New Roman" w:cs="Times New Roman"/>
                <w:sz w:val="20"/>
              </w:rPr>
              <w:t xml:space="preserve">stać się narzędziem do </w:t>
            </w:r>
            <w:r w:rsidR="00EC15CF">
              <w:rPr>
                <w:rFonts w:ascii="Times New Roman" w:hAnsi="Times New Roman" w:cs="Times New Roman"/>
                <w:sz w:val="20"/>
              </w:rPr>
              <w:t>wewnętrznej</w:t>
            </w:r>
            <w:r w:rsidR="00C233FC">
              <w:rPr>
                <w:rFonts w:ascii="Times New Roman" w:hAnsi="Times New Roman" w:cs="Times New Roman"/>
                <w:sz w:val="20"/>
              </w:rPr>
              <w:t xml:space="preserve"> walki  </w:t>
            </w:r>
            <w:r w:rsidR="00EC15CF">
              <w:rPr>
                <w:rFonts w:ascii="Times New Roman" w:hAnsi="Times New Roman" w:cs="Times New Roman"/>
                <w:sz w:val="20"/>
              </w:rPr>
              <w:t>z niewygodnym akcjonariatem</w:t>
            </w:r>
            <w:r w:rsidR="00A86969">
              <w:rPr>
                <w:rFonts w:ascii="Times New Roman" w:hAnsi="Times New Roman" w:cs="Times New Roman"/>
                <w:sz w:val="20"/>
              </w:rPr>
              <w:t>. R</w:t>
            </w:r>
            <w:r w:rsidR="00EC15CF">
              <w:rPr>
                <w:rFonts w:ascii="Times New Roman" w:hAnsi="Times New Roman" w:cs="Times New Roman"/>
                <w:sz w:val="20"/>
              </w:rPr>
              <w:t>ozwiązanie, zgodnie z którym wpisy w rejestrze dokonywane były</w:t>
            </w:r>
            <w:r w:rsidR="001C4724">
              <w:rPr>
                <w:rFonts w:ascii="Times New Roman" w:hAnsi="Times New Roman" w:cs="Times New Roman"/>
                <w:sz w:val="20"/>
              </w:rPr>
              <w:t>by</w:t>
            </w:r>
            <w:r w:rsidR="00EC15CF">
              <w:rPr>
                <w:rFonts w:ascii="Times New Roman" w:hAnsi="Times New Roman" w:cs="Times New Roman"/>
                <w:sz w:val="20"/>
              </w:rPr>
              <w:t xml:space="preserve"> wyłącznie za pośrednictwem spółki, </w:t>
            </w:r>
            <w:r w:rsidR="00A86969">
              <w:rPr>
                <w:rFonts w:ascii="Times New Roman" w:hAnsi="Times New Roman" w:cs="Times New Roman"/>
                <w:sz w:val="20"/>
              </w:rPr>
              <w:t xml:space="preserve">mogłoby bowiem </w:t>
            </w:r>
            <w:r w:rsidR="00EC15CF">
              <w:rPr>
                <w:rFonts w:ascii="Times New Roman" w:hAnsi="Times New Roman" w:cs="Times New Roman"/>
                <w:sz w:val="20"/>
              </w:rPr>
              <w:t xml:space="preserve">prowadzić </w:t>
            </w:r>
            <w:r w:rsidR="00A86969">
              <w:rPr>
                <w:rFonts w:ascii="Times New Roman" w:hAnsi="Times New Roman" w:cs="Times New Roman"/>
                <w:sz w:val="20"/>
              </w:rPr>
              <w:t>do tego, że t</w:t>
            </w:r>
            <w:r w:rsidR="00EC15CF">
              <w:rPr>
                <w:rFonts w:ascii="Times New Roman" w:hAnsi="Times New Roman" w:cs="Times New Roman"/>
                <w:sz w:val="20"/>
              </w:rPr>
              <w:t>o zarząd d</w:t>
            </w:r>
            <w:r w:rsidR="003865B6">
              <w:rPr>
                <w:rFonts w:ascii="Times New Roman" w:hAnsi="Times New Roman" w:cs="Times New Roman"/>
                <w:sz w:val="20"/>
              </w:rPr>
              <w:t>e facto decydowałby</w:t>
            </w:r>
            <w:r w:rsidR="00A31616">
              <w:rPr>
                <w:rFonts w:ascii="Times New Roman" w:hAnsi="Times New Roman" w:cs="Times New Roman"/>
                <w:sz w:val="20"/>
              </w:rPr>
              <w:t xml:space="preserve"> o tym</w:t>
            </w:r>
            <w:r w:rsidR="003865B6">
              <w:rPr>
                <w:rFonts w:ascii="Times New Roman" w:hAnsi="Times New Roman" w:cs="Times New Roman"/>
                <w:sz w:val="20"/>
              </w:rPr>
              <w:t>, kto</w:t>
            </w:r>
            <w:r w:rsidR="00EC15CF">
              <w:rPr>
                <w:rFonts w:ascii="Times New Roman" w:hAnsi="Times New Roman" w:cs="Times New Roman"/>
                <w:sz w:val="20"/>
              </w:rPr>
              <w:t xml:space="preserve"> ma status akcjonariusza</w:t>
            </w:r>
            <w:r w:rsidR="00A96D38">
              <w:rPr>
                <w:rFonts w:ascii="Times New Roman" w:hAnsi="Times New Roman" w:cs="Times New Roman"/>
                <w:sz w:val="20"/>
              </w:rPr>
              <w:t>:</w:t>
            </w:r>
            <w:r w:rsidR="00A96D38">
              <w:t xml:space="preserve"> </w:t>
            </w:r>
            <w:r w:rsidR="00A96D38" w:rsidRPr="00A96D38">
              <w:rPr>
                <w:rFonts w:ascii="Times New Roman" w:hAnsi="Times New Roman" w:cs="Times New Roman"/>
                <w:sz w:val="20"/>
              </w:rPr>
              <w:t>możliwość arbitralnego zablokowania wpisu</w:t>
            </w:r>
            <w:r w:rsidR="00541502">
              <w:rPr>
                <w:rFonts w:ascii="Times New Roman" w:hAnsi="Times New Roman" w:cs="Times New Roman"/>
                <w:sz w:val="20"/>
              </w:rPr>
              <w:t xml:space="preserve"> przez zarząd była</w:t>
            </w:r>
            <w:r w:rsidR="00A96D38" w:rsidRPr="00A96D38">
              <w:rPr>
                <w:rFonts w:ascii="Times New Roman" w:hAnsi="Times New Roman" w:cs="Times New Roman"/>
                <w:sz w:val="20"/>
              </w:rPr>
              <w:t>by rozwiązaniem wręcz niebezpiecznym dla akcjonariuszy.</w:t>
            </w:r>
          </w:p>
          <w:p w:rsidR="002A7313" w:rsidRDefault="003865B6" w:rsidP="00A31616">
            <w:pPr>
              <w:spacing w:line="240" w:lineRule="auto"/>
              <w:jc w:val="both"/>
              <w:rPr>
                <w:rFonts w:ascii="Times New Roman" w:hAnsi="Times New Roman" w:cs="Times New Roman"/>
                <w:sz w:val="20"/>
              </w:rPr>
            </w:pPr>
            <w:r>
              <w:rPr>
                <w:rFonts w:ascii="Times New Roman" w:hAnsi="Times New Roman" w:cs="Times New Roman"/>
                <w:sz w:val="20"/>
              </w:rPr>
              <w:t>Dodatkowo</w:t>
            </w:r>
            <w:r w:rsidR="00150D6B">
              <w:rPr>
                <w:rFonts w:ascii="Times New Roman" w:hAnsi="Times New Roman" w:cs="Times New Roman"/>
                <w:sz w:val="20"/>
              </w:rPr>
              <w:t>,</w:t>
            </w:r>
            <w:r>
              <w:rPr>
                <w:rFonts w:ascii="Times New Roman" w:hAnsi="Times New Roman" w:cs="Times New Roman"/>
                <w:sz w:val="20"/>
              </w:rPr>
              <w:t xml:space="preserve"> taka propozycja </w:t>
            </w:r>
            <w:r w:rsidR="00A87C80">
              <w:rPr>
                <w:rFonts w:ascii="Times New Roman" w:hAnsi="Times New Roman" w:cs="Times New Roman"/>
                <w:sz w:val="20"/>
              </w:rPr>
              <w:t>prowadziłaby</w:t>
            </w:r>
            <w:r w:rsidR="00541502">
              <w:rPr>
                <w:rFonts w:ascii="Times New Roman" w:hAnsi="Times New Roman" w:cs="Times New Roman"/>
                <w:sz w:val="20"/>
              </w:rPr>
              <w:t xml:space="preserve"> także do zanegowania innego </w:t>
            </w:r>
            <w:r w:rsidR="0040189C">
              <w:rPr>
                <w:rFonts w:ascii="Times New Roman" w:hAnsi="Times New Roman" w:cs="Times New Roman"/>
                <w:sz w:val="20"/>
              </w:rPr>
              <w:t>założenia,</w:t>
            </w:r>
            <w:r w:rsidR="00541502">
              <w:rPr>
                <w:rFonts w:ascii="Times New Roman" w:hAnsi="Times New Roman" w:cs="Times New Roman"/>
                <w:sz w:val="20"/>
              </w:rPr>
              <w:t xml:space="preserve"> na którym oparty jest proponowany system, a mianowicie, </w:t>
            </w:r>
            <w:r>
              <w:rPr>
                <w:rFonts w:ascii="Times New Roman" w:hAnsi="Times New Roman" w:cs="Times New Roman"/>
                <w:sz w:val="20"/>
              </w:rPr>
              <w:t>że rejestr nie może być prowadzony przez samą spółkę</w:t>
            </w:r>
            <w:r w:rsidR="00541502">
              <w:rPr>
                <w:rFonts w:ascii="Times New Roman" w:hAnsi="Times New Roman" w:cs="Times New Roman"/>
                <w:sz w:val="20"/>
              </w:rPr>
              <w:t xml:space="preserve">. </w:t>
            </w:r>
            <w:r w:rsidR="004A0F40">
              <w:rPr>
                <w:rFonts w:ascii="Times New Roman" w:hAnsi="Times New Roman" w:cs="Times New Roman"/>
                <w:sz w:val="20"/>
              </w:rPr>
              <w:t xml:space="preserve">Gdyby to </w:t>
            </w:r>
            <w:r w:rsidR="0040189C">
              <w:rPr>
                <w:rFonts w:ascii="Times New Roman" w:hAnsi="Times New Roman" w:cs="Times New Roman"/>
                <w:sz w:val="20"/>
              </w:rPr>
              <w:t xml:space="preserve">de facto spółka </w:t>
            </w:r>
            <w:r w:rsidR="004A0F40">
              <w:rPr>
                <w:rFonts w:ascii="Times New Roman" w:hAnsi="Times New Roman" w:cs="Times New Roman"/>
                <w:sz w:val="20"/>
              </w:rPr>
              <w:t xml:space="preserve">(zarząd) </w:t>
            </w:r>
            <w:r w:rsidR="0040189C">
              <w:rPr>
                <w:rFonts w:ascii="Times New Roman" w:hAnsi="Times New Roman" w:cs="Times New Roman"/>
                <w:sz w:val="20"/>
              </w:rPr>
              <w:t>decydowała o wpisie</w:t>
            </w:r>
            <w:r w:rsidR="002A7313">
              <w:rPr>
                <w:rFonts w:ascii="Times New Roman" w:hAnsi="Times New Roman" w:cs="Times New Roman"/>
                <w:sz w:val="20"/>
              </w:rPr>
              <w:t xml:space="preserve"> do rejestru</w:t>
            </w:r>
            <w:r w:rsidR="0040189C">
              <w:rPr>
                <w:rFonts w:ascii="Times New Roman" w:hAnsi="Times New Roman" w:cs="Times New Roman"/>
                <w:sz w:val="20"/>
              </w:rPr>
              <w:t xml:space="preserve">, to </w:t>
            </w:r>
            <w:r w:rsidR="002A7313">
              <w:rPr>
                <w:rFonts w:ascii="Times New Roman" w:hAnsi="Times New Roman" w:cs="Times New Roman"/>
                <w:sz w:val="20"/>
              </w:rPr>
              <w:t xml:space="preserve">trudno byłoby wskazać racjonalne powody, dla których sama nie miałaby prowadzić rejestru. </w:t>
            </w:r>
          </w:p>
          <w:p w:rsidR="00847644" w:rsidRPr="003C28DB" w:rsidRDefault="00847644" w:rsidP="00A31616">
            <w:pPr>
              <w:spacing w:line="240" w:lineRule="auto"/>
              <w:jc w:val="both"/>
              <w:rPr>
                <w:rFonts w:ascii="Times New Roman" w:hAnsi="Times New Roman" w:cs="Times New Roman"/>
                <w:sz w:val="20"/>
              </w:rPr>
            </w:pPr>
          </w:p>
        </w:tc>
      </w:tr>
      <w:tr w:rsidR="000A50DC" w:rsidRPr="000937DC" w:rsidTr="000A50DC">
        <w:tc>
          <w:tcPr>
            <w:tcW w:w="572" w:type="dxa"/>
          </w:tcPr>
          <w:p w:rsidR="00022087" w:rsidRPr="000937DC" w:rsidRDefault="00B53D58" w:rsidP="0039053F">
            <w:pPr>
              <w:rPr>
                <w:rFonts w:ascii="Times New Roman" w:hAnsi="Times New Roman" w:cs="Times New Roman"/>
                <w:sz w:val="20"/>
              </w:rPr>
            </w:pPr>
            <w:r w:rsidRPr="000937DC">
              <w:rPr>
                <w:rFonts w:ascii="Times New Roman" w:hAnsi="Times New Roman" w:cs="Times New Roman"/>
                <w:sz w:val="20"/>
              </w:rPr>
              <w:t>22.</w:t>
            </w:r>
          </w:p>
        </w:tc>
        <w:tc>
          <w:tcPr>
            <w:tcW w:w="2193" w:type="dxa"/>
            <w:gridSpan w:val="2"/>
            <w:vMerge w:val="restart"/>
          </w:tcPr>
          <w:p w:rsidR="00022087" w:rsidRPr="008B7F4E" w:rsidRDefault="00022087" w:rsidP="0039053F">
            <w:pPr>
              <w:spacing w:after="0"/>
              <w:jc w:val="center"/>
              <w:rPr>
                <w:rFonts w:ascii="Times New Roman" w:hAnsi="Times New Roman" w:cs="Times New Roman"/>
                <w:b/>
                <w:sz w:val="20"/>
                <w:lang w:val="de-DE"/>
              </w:rPr>
            </w:pPr>
            <w:r w:rsidRPr="008B7F4E">
              <w:rPr>
                <w:rFonts w:ascii="Times New Roman" w:hAnsi="Times New Roman" w:cs="Times New Roman"/>
                <w:b/>
                <w:sz w:val="20"/>
                <w:lang w:val="de-DE"/>
              </w:rPr>
              <w:t>Art.</w:t>
            </w:r>
            <w:r w:rsidR="006E6682" w:rsidRPr="008B7F4E">
              <w:rPr>
                <w:rFonts w:ascii="Times New Roman" w:hAnsi="Times New Roman" w:cs="Times New Roman"/>
                <w:b/>
                <w:sz w:val="20"/>
                <w:lang w:val="de-DE"/>
              </w:rPr>
              <w:t xml:space="preserve"> </w:t>
            </w:r>
            <w:r w:rsidRPr="008B7F4E">
              <w:rPr>
                <w:rFonts w:ascii="Times New Roman" w:hAnsi="Times New Roman" w:cs="Times New Roman"/>
                <w:b/>
                <w:sz w:val="20"/>
                <w:lang w:val="de-DE"/>
              </w:rPr>
              <w:t>1 pkt 6</w:t>
            </w:r>
          </w:p>
          <w:p w:rsidR="00022087" w:rsidRPr="008B7F4E" w:rsidRDefault="00022087" w:rsidP="0039053F">
            <w:pPr>
              <w:spacing w:after="0"/>
              <w:jc w:val="center"/>
              <w:rPr>
                <w:rFonts w:ascii="Times New Roman" w:hAnsi="Times New Roman" w:cs="Times New Roman"/>
                <w:b/>
                <w:sz w:val="20"/>
                <w:lang w:val="de-DE"/>
              </w:rPr>
            </w:pPr>
            <w:r w:rsidRPr="008B7F4E">
              <w:rPr>
                <w:rFonts w:ascii="Times New Roman" w:hAnsi="Times New Roman" w:cs="Times New Roman"/>
                <w:b/>
                <w:sz w:val="20"/>
                <w:lang w:val="de-DE"/>
              </w:rPr>
              <w:t>dot. art. 328</w:t>
            </w:r>
            <w:r w:rsidRPr="008B7F4E">
              <w:rPr>
                <w:rFonts w:ascii="Times New Roman" w:hAnsi="Times New Roman" w:cs="Times New Roman"/>
                <w:b/>
                <w:sz w:val="20"/>
                <w:vertAlign w:val="superscript"/>
                <w:lang w:val="de-DE"/>
              </w:rPr>
              <w:t>5</w:t>
            </w:r>
            <w:r w:rsidRPr="008B7F4E">
              <w:rPr>
                <w:rFonts w:ascii="Times New Roman" w:hAnsi="Times New Roman" w:cs="Times New Roman"/>
                <w:b/>
                <w:sz w:val="20"/>
                <w:lang w:val="de-DE"/>
              </w:rPr>
              <w:t xml:space="preserve"> K.s.h.</w:t>
            </w:r>
          </w:p>
        </w:tc>
        <w:tc>
          <w:tcPr>
            <w:tcW w:w="2163" w:type="dxa"/>
          </w:tcPr>
          <w:p w:rsidR="00022087" w:rsidRPr="000937DC" w:rsidRDefault="00022087" w:rsidP="0039053F">
            <w:pPr>
              <w:jc w:val="center"/>
              <w:rPr>
                <w:rFonts w:ascii="Times New Roman" w:hAnsi="Times New Roman" w:cs="Times New Roman"/>
                <w:b/>
                <w:sz w:val="20"/>
              </w:rPr>
            </w:pPr>
            <w:r w:rsidRPr="000937DC">
              <w:rPr>
                <w:rFonts w:ascii="Times New Roman" w:hAnsi="Times New Roman" w:cs="Times New Roman"/>
                <w:b/>
                <w:sz w:val="20"/>
              </w:rPr>
              <w:t>Sąd Najwyższy</w:t>
            </w:r>
          </w:p>
        </w:tc>
        <w:tc>
          <w:tcPr>
            <w:tcW w:w="5953" w:type="dxa"/>
          </w:tcPr>
          <w:p w:rsidR="00022087" w:rsidRPr="000937DC" w:rsidRDefault="0002208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Wątpliwości budzi projektowana treść art. 328</w:t>
            </w:r>
            <w:r w:rsidRPr="000937DC">
              <w:rPr>
                <w:rFonts w:ascii="Times New Roman" w:hAnsi="Times New Roman" w:cs="Times New Roman"/>
                <w:sz w:val="20"/>
                <w:vertAlign w:val="superscript"/>
              </w:rPr>
              <w:t xml:space="preserve">5 </w:t>
            </w:r>
            <w:r w:rsidRPr="000937DC">
              <w:rPr>
                <w:rFonts w:ascii="Times New Roman" w:hAnsi="Times New Roman" w:cs="Times New Roman"/>
                <w:sz w:val="20"/>
              </w:rPr>
              <w:t>§ 7 k.s.h. w zakresie, w jakim stanowi, że „dokument świadectwa rejestrowego może być wystawiony przy zachowaniu formy określonej w art. 77</w:t>
            </w:r>
            <w:r w:rsidRPr="000937DC">
              <w:rPr>
                <w:rFonts w:ascii="Times New Roman" w:hAnsi="Times New Roman" w:cs="Times New Roman"/>
                <w:sz w:val="20"/>
                <w:vertAlign w:val="superscript"/>
              </w:rPr>
              <w:t xml:space="preserve">2  </w:t>
            </w:r>
            <w:r w:rsidRPr="000937DC">
              <w:rPr>
                <w:rFonts w:ascii="Times New Roman" w:hAnsi="Times New Roman" w:cs="Times New Roman"/>
                <w:sz w:val="20"/>
              </w:rPr>
              <w:t>k.c.”. Art. 77</w:t>
            </w:r>
            <w:r w:rsidRPr="000937DC">
              <w:rPr>
                <w:rFonts w:ascii="Times New Roman" w:hAnsi="Times New Roman" w:cs="Times New Roman"/>
                <w:sz w:val="20"/>
                <w:vertAlign w:val="superscript"/>
              </w:rPr>
              <w:t xml:space="preserve">2  </w:t>
            </w:r>
            <w:r w:rsidRPr="000937DC">
              <w:rPr>
                <w:rFonts w:ascii="Times New Roman" w:hAnsi="Times New Roman" w:cs="Times New Roman"/>
                <w:sz w:val="20"/>
              </w:rPr>
              <w:t>k.c. stanowi, iż do zachowania dokumentowej formy czynności prawnej wystarcza złożenie oświadczenia woli w postaci dokumentu, w sposób umożliwiający ustalenie osoby składającej oświadczenie. Paradoksalność tej regulacji wynika z faktu, iż art. 77</w:t>
            </w:r>
            <w:r w:rsidRPr="000937DC">
              <w:rPr>
                <w:rFonts w:ascii="Times New Roman" w:hAnsi="Times New Roman" w:cs="Times New Roman"/>
                <w:sz w:val="20"/>
                <w:vertAlign w:val="superscript"/>
              </w:rPr>
              <w:t xml:space="preserve">2  </w:t>
            </w:r>
            <w:r w:rsidRPr="000937DC">
              <w:rPr>
                <w:rFonts w:ascii="Times New Roman" w:hAnsi="Times New Roman" w:cs="Times New Roman"/>
                <w:sz w:val="20"/>
              </w:rPr>
              <w:t xml:space="preserve">k.c.  wprowadza do polskiego porządku prawnego nową formę czynności prawnych, która stanowi w istocie  formę uproszczoną w stosunku do formy pisemnej </w:t>
            </w:r>
            <w:r w:rsidRPr="000937DC">
              <w:rPr>
                <w:rFonts w:ascii="Times New Roman" w:hAnsi="Times New Roman" w:cs="Times New Roman"/>
                <w:i/>
                <w:sz w:val="20"/>
              </w:rPr>
              <w:t>ad probationem</w:t>
            </w:r>
            <w:r w:rsidRPr="000937DC">
              <w:rPr>
                <w:rFonts w:ascii="Times New Roman" w:hAnsi="Times New Roman" w:cs="Times New Roman"/>
                <w:sz w:val="20"/>
              </w:rPr>
              <w:t xml:space="preserve">. Zasadność tej regulacji kwestionowana jest w doktrynie z uwagi na pokrywanie się jej z zasadą swobody wyboru formy czynności prawnej (…). </w:t>
            </w:r>
          </w:p>
          <w:p w:rsidR="00022087" w:rsidRPr="000937DC" w:rsidRDefault="0002208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Norma zawarta w art. 77</w:t>
            </w:r>
            <w:r w:rsidRPr="000937DC">
              <w:rPr>
                <w:rFonts w:ascii="Times New Roman" w:hAnsi="Times New Roman" w:cs="Times New Roman"/>
                <w:sz w:val="20"/>
                <w:vertAlign w:val="superscript"/>
              </w:rPr>
              <w:t xml:space="preserve">2 </w:t>
            </w:r>
            <w:r w:rsidRPr="000937DC">
              <w:rPr>
                <w:rFonts w:ascii="Times New Roman" w:hAnsi="Times New Roman" w:cs="Times New Roman"/>
                <w:sz w:val="20"/>
              </w:rPr>
              <w:t>k.c. pokrywa się również z regułami wykładni z art. 65 k.c. Sformułowanie „może” oznacza fakultatywność formy z art. 77</w:t>
            </w:r>
            <w:r w:rsidRPr="000937DC">
              <w:rPr>
                <w:rFonts w:ascii="Times New Roman" w:hAnsi="Times New Roman" w:cs="Times New Roman"/>
                <w:sz w:val="20"/>
                <w:vertAlign w:val="superscript"/>
              </w:rPr>
              <w:t xml:space="preserve">2 </w:t>
            </w:r>
            <w:r w:rsidRPr="000937DC">
              <w:rPr>
                <w:rFonts w:ascii="Times New Roman" w:hAnsi="Times New Roman" w:cs="Times New Roman"/>
                <w:sz w:val="20"/>
              </w:rPr>
              <w:t xml:space="preserve">k.c., tj. dopuszcza wystawienie dokumentu świadectwa rejestrowego także z zachowaniem formy bardziej surowej, co nie jest niepoprawne, ale z pewnością niepotrzebne. </w:t>
            </w:r>
          </w:p>
          <w:p w:rsidR="00022087" w:rsidRPr="000937DC" w:rsidRDefault="0002208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Konieczne wydaje się doprecyzowanie przepisu poprzez sformułowanie o charakterze imperatywnym albo poprzez całkowitą rezygnację ze wskazania wymogu formy. </w:t>
            </w:r>
          </w:p>
        </w:tc>
        <w:tc>
          <w:tcPr>
            <w:tcW w:w="4733" w:type="dxa"/>
          </w:tcPr>
          <w:p w:rsidR="00022087" w:rsidRPr="00661BE3" w:rsidRDefault="008B7F4E" w:rsidP="002704AD">
            <w:pPr>
              <w:spacing w:line="240" w:lineRule="auto"/>
              <w:jc w:val="both"/>
              <w:rPr>
                <w:rFonts w:ascii="Times New Roman" w:hAnsi="Times New Roman" w:cs="Times New Roman"/>
                <w:sz w:val="20"/>
              </w:rPr>
            </w:pPr>
            <w:r w:rsidRPr="008C2670">
              <w:rPr>
                <w:rFonts w:ascii="Times New Roman" w:hAnsi="Times New Roman" w:cs="Times New Roman"/>
                <w:sz w:val="20"/>
              </w:rPr>
              <w:t>U</w:t>
            </w:r>
            <w:r w:rsidR="00661BE3" w:rsidRPr="008C2670">
              <w:rPr>
                <w:rFonts w:ascii="Times New Roman" w:hAnsi="Times New Roman" w:cs="Times New Roman"/>
                <w:sz w:val="20"/>
              </w:rPr>
              <w:t>waga została uwzględniona</w:t>
            </w:r>
            <w:r w:rsidR="002704AD" w:rsidRPr="008C2670">
              <w:rPr>
                <w:rFonts w:ascii="Times New Roman" w:hAnsi="Times New Roman" w:cs="Times New Roman"/>
                <w:sz w:val="20"/>
              </w:rPr>
              <w:t>:</w:t>
            </w:r>
            <w:r w:rsidR="00661BE3" w:rsidRPr="008C2670">
              <w:rPr>
                <w:rFonts w:ascii="Times New Roman" w:hAnsi="Times New Roman" w:cs="Times New Roman"/>
                <w:sz w:val="20"/>
              </w:rPr>
              <w:t xml:space="preserve"> vide ustalenia dot. pierwszej uwagi z pkt 15 tabeli z uzgodnień.</w:t>
            </w:r>
          </w:p>
        </w:tc>
      </w:tr>
      <w:tr w:rsidR="000A50DC" w:rsidRPr="000937DC" w:rsidTr="000A50DC">
        <w:tc>
          <w:tcPr>
            <w:tcW w:w="572" w:type="dxa"/>
          </w:tcPr>
          <w:p w:rsidR="00022087" w:rsidRPr="000937DC" w:rsidRDefault="00B53D58" w:rsidP="0039053F">
            <w:pPr>
              <w:rPr>
                <w:rFonts w:ascii="Times New Roman" w:hAnsi="Times New Roman" w:cs="Times New Roman"/>
                <w:sz w:val="20"/>
              </w:rPr>
            </w:pPr>
            <w:r w:rsidRPr="000937DC">
              <w:rPr>
                <w:rFonts w:ascii="Times New Roman" w:hAnsi="Times New Roman" w:cs="Times New Roman"/>
                <w:sz w:val="20"/>
              </w:rPr>
              <w:t>23.</w:t>
            </w:r>
          </w:p>
        </w:tc>
        <w:tc>
          <w:tcPr>
            <w:tcW w:w="2193" w:type="dxa"/>
            <w:gridSpan w:val="2"/>
            <w:vMerge/>
          </w:tcPr>
          <w:p w:rsidR="00022087" w:rsidRPr="000937DC" w:rsidRDefault="00022087" w:rsidP="0039053F">
            <w:pPr>
              <w:jc w:val="center"/>
              <w:rPr>
                <w:rFonts w:ascii="Times New Roman" w:hAnsi="Times New Roman" w:cs="Times New Roman"/>
                <w:b/>
                <w:sz w:val="20"/>
              </w:rPr>
            </w:pPr>
          </w:p>
        </w:tc>
        <w:tc>
          <w:tcPr>
            <w:tcW w:w="2163" w:type="dxa"/>
          </w:tcPr>
          <w:p w:rsidR="00022087" w:rsidRPr="000937DC" w:rsidRDefault="00022087" w:rsidP="0039053F">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022087" w:rsidRPr="000937DC" w:rsidRDefault="00022087" w:rsidP="003A5D39">
            <w:pPr>
              <w:spacing w:after="0" w:line="240" w:lineRule="auto"/>
              <w:jc w:val="both"/>
              <w:rPr>
                <w:rFonts w:ascii="Times New Roman" w:hAnsi="Times New Roman" w:cs="Times New Roman"/>
                <w:sz w:val="20"/>
              </w:rPr>
            </w:pPr>
            <w:r w:rsidRPr="000937DC">
              <w:rPr>
                <w:rFonts w:ascii="Times New Roman" w:hAnsi="Times New Roman" w:cs="Times New Roman"/>
                <w:bCs/>
                <w:sz w:val="20"/>
              </w:rPr>
              <w:t>Z przepisu tego wynika, że świadectwo rejestrowe może być wystawione także na rzecz zastawnika lub użytkownika. Przepis nie wskazuje jednak, jakie informacje dotyczące użytkownika lub zastawnika powinny zostać zawarte w świadectwie wystawianym na żądanie tych podmiotów.</w:t>
            </w:r>
          </w:p>
        </w:tc>
        <w:tc>
          <w:tcPr>
            <w:tcW w:w="4733" w:type="dxa"/>
          </w:tcPr>
          <w:p w:rsidR="003A5D39" w:rsidRPr="008C2670" w:rsidRDefault="008758E8" w:rsidP="003A5D39">
            <w:pPr>
              <w:spacing w:line="240" w:lineRule="auto"/>
              <w:jc w:val="both"/>
              <w:rPr>
                <w:rFonts w:ascii="Times New Roman" w:hAnsi="Times New Roman" w:cs="Times New Roman"/>
                <w:sz w:val="20"/>
              </w:rPr>
            </w:pPr>
            <w:r w:rsidRPr="008C2670">
              <w:rPr>
                <w:rFonts w:ascii="Times New Roman" w:hAnsi="Times New Roman" w:cs="Times New Roman"/>
                <w:sz w:val="20"/>
              </w:rPr>
              <w:t>U</w:t>
            </w:r>
            <w:r w:rsidR="003A5D39" w:rsidRPr="008C2670">
              <w:rPr>
                <w:rFonts w:ascii="Times New Roman" w:hAnsi="Times New Roman" w:cs="Times New Roman"/>
                <w:sz w:val="20"/>
              </w:rPr>
              <w:t>waga został</w:t>
            </w:r>
            <w:r w:rsidR="00955359" w:rsidRPr="008C2670">
              <w:rPr>
                <w:rFonts w:ascii="Times New Roman" w:hAnsi="Times New Roman" w:cs="Times New Roman"/>
                <w:sz w:val="20"/>
              </w:rPr>
              <w:t>a</w:t>
            </w:r>
            <w:r w:rsidR="003A5D39" w:rsidRPr="008C2670">
              <w:rPr>
                <w:rFonts w:ascii="Times New Roman" w:hAnsi="Times New Roman" w:cs="Times New Roman"/>
                <w:sz w:val="20"/>
              </w:rPr>
              <w:t xml:space="preserve"> uwzględniona</w:t>
            </w:r>
            <w:r w:rsidR="002704AD" w:rsidRPr="008C2670">
              <w:rPr>
                <w:rFonts w:ascii="Times New Roman" w:hAnsi="Times New Roman" w:cs="Times New Roman"/>
                <w:sz w:val="20"/>
              </w:rPr>
              <w:t>:</w:t>
            </w:r>
            <w:r w:rsidR="003A5D39" w:rsidRPr="008C2670">
              <w:rPr>
                <w:rFonts w:ascii="Times New Roman" w:hAnsi="Times New Roman" w:cs="Times New Roman"/>
                <w:sz w:val="20"/>
              </w:rPr>
              <w:t xml:space="preserve"> przepis zosta</w:t>
            </w:r>
            <w:r w:rsidR="00257F80" w:rsidRPr="008C2670">
              <w:rPr>
                <w:rFonts w:ascii="Times New Roman" w:hAnsi="Times New Roman" w:cs="Times New Roman"/>
                <w:sz w:val="20"/>
              </w:rPr>
              <w:t>nie</w:t>
            </w:r>
            <w:r w:rsidR="003A5D39" w:rsidRPr="008C2670">
              <w:rPr>
                <w:rFonts w:ascii="Times New Roman" w:hAnsi="Times New Roman" w:cs="Times New Roman"/>
                <w:sz w:val="20"/>
              </w:rPr>
              <w:t xml:space="preserve"> odpowiednio uzupełniony na podstawie propozycji przedstawionej przez KDPW.</w:t>
            </w:r>
          </w:p>
          <w:p w:rsidR="008758E8" w:rsidRPr="008758E8" w:rsidRDefault="008758E8" w:rsidP="003A5D39">
            <w:pPr>
              <w:jc w:val="both"/>
              <w:rPr>
                <w:rFonts w:ascii="Times New Roman" w:hAnsi="Times New Roman" w:cs="Times New Roman"/>
                <w:sz w:val="20"/>
              </w:rPr>
            </w:pPr>
          </w:p>
        </w:tc>
      </w:tr>
      <w:tr w:rsidR="000A50DC" w:rsidRPr="000937DC" w:rsidTr="000A50DC">
        <w:tc>
          <w:tcPr>
            <w:tcW w:w="572" w:type="dxa"/>
          </w:tcPr>
          <w:p w:rsidR="00B53D58" w:rsidRPr="000937DC" w:rsidRDefault="00B53D58" w:rsidP="0039053F">
            <w:pPr>
              <w:rPr>
                <w:rFonts w:ascii="Times New Roman" w:hAnsi="Times New Roman" w:cs="Times New Roman"/>
                <w:sz w:val="20"/>
              </w:rPr>
            </w:pPr>
            <w:r w:rsidRPr="000937DC">
              <w:rPr>
                <w:rFonts w:ascii="Times New Roman" w:hAnsi="Times New Roman" w:cs="Times New Roman"/>
                <w:sz w:val="20"/>
              </w:rPr>
              <w:t>24.</w:t>
            </w:r>
          </w:p>
        </w:tc>
        <w:tc>
          <w:tcPr>
            <w:tcW w:w="2193" w:type="dxa"/>
            <w:gridSpan w:val="2"/>
            <w:vMerge w:val="restart"/>
          </w:tcPr>
          <w:p w:rsidR="00B53D58" w:rsidRPr="000937DC" w:rsidRDefault="00B53D58"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w:t>
            </w:r>
            <w:r w:rsidR="006E6682" w:rsidRPr="000937DC">
              <w:rPr>
                <w:rFonts w:ascii="Times New Roman" w:hAnsi="Times New Roman" w:cs="Times New Roman"/>
                <w:b/>
                <w:sz w:val="20"/>
                <w:lang w:val="de-DE"/>
              </w:rPr>
              <w:t xml:space="preserve"> </w:t>
            </w:r>
            <w:r w:rsidRPr="000937DC">
              <w:rPr>
                <w:rFonts w:ascii="Times New Roman" w:hAnsi="Times New Roman" w:cs="Times New Roman"/>
                <w:b/>
                <w:sz w:val="20"/>
                <w:lang w:val="de-DE"/>
              </w:rPr>
              <w:t>1 pkt 6</w:t>
            </w:r>
          </w:p>
          <w:p w:rsidR="00B53D58" w:rsidRPr="000937DC" w:rsidRDefault="00B53D58"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328</w:t>
            </w:r>
            <w:r w:rsidRPr="000937DC">
              <w:rPr>
                <w:rFonts w:ascii="Times New Roman" w:hAnsi="Times New Roman" w:cs="Times New Roman"/>
                <w:b/>
                <w:sz w:val="20"/>
                <w:vertAlign w:val="superscript"/>
                <w:lang w:val="de-DE"/>
              </w:rPr>
              <w:t>6</w:t>
            </w:r>
            <w:r w:rsidRPr="000937DC">
              <w:rPr>
                <w:rFonts w:ascii="Times New Roman" w:hAnsi="Times New Roman" w:cs="Times New Roman"/>
                <w:b/>
                <w:sz w:val="20"/>
                <w:lang w:val="de-DE"/>
              </w:rPr>
              <w:t xml:space="preserve"> K.s.h. </w:t>
            </w:r>
          </w:p>
        </w:tc>
        <w:tc>
          <w:tcPr>
            <w:tcW w:w="2163" w:type="dxa"/>
          </w:tcPr>
          <w:p w:rsidR="00B53D58" w:rsidRPr="000937DC" w:rsidRDefault="00B53D58" w:rsidP="0039053F">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B53D58" w:rsidRPr="000937DC" w:rsidRDefault="00B53D5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 związku z propozycją zmiany art. 328</w:t>
            </w:r>
            <w:r w:rsidRPr="000937DC">
              <w:rPr>
                <w:rFonts w:ascii="Times New Roman" w:hAnsi="Times New Roman" w:cs="Times New Roman"/>
                <w:sz w:val="20"/>
                <w:vertAlign w:val="superscript"/>
              </w:rPr>
              <w:t xml:space="preserve">4 </w:t>
            </w:r>
            <w:r w:rsidR="004818CD" w:rsidRPr="000937DC">
              <w:rPr>
                <w:rFonts w:ascii="Times New Roman" w:hAnsi="Times New Roman" w:cs="Times New Roman"/>
                <w:sz w:val="20"/>
              </w:rPr>
              <w:t>K.s.h.</w:t>
            </w:r>
            <w:r w:rsidRPr="000937DC">
              <w:rPr>
                <w:rFonts w:ascii="Times New Roman" w:hAnsi="Times New Roman" w:cs="Times New Roman"/>
                <w:sz w:val="20"/>
                <w:vertAlign w:val="superscript"/>
              </w:rPr>
              <w:t xml:space="preserve"> </w:t>
            </w:r>
            <w:r w:rsidRPr="000937DC">
              <w:rPr>
                <w:rFonts w:ascii="Times New Roman" w:hAnsi="Times New Roman" w:cs="Times New Roman"/>
                <w:sz w:val="20"/>
              </w:rPr>
              <w:t>przedstawioną powyżej</w:t>
            </w:r>
            <w:r w:rsidR="006E6682" w:rsidRPr="000937DC">
              <w:rPr>
                <w:rFonts w:ascii="Times New Roman" w:hAnsi="Times New Roman" w:cs="Times New Roman"/>
                <w:sz w:val="20"/>
              </w:rPr>
              <w:t xml:space="preserve"> </w:t>
            </w:r>
            <w:r w:rsidR="006E6682" w:rsidRPr="000937DC">
              <w:rPr>
                <w:rFonts w:ascii="Times New Roman" w:hAnsi="Times New Roman" w:cs="Times New Roman"/>
                <w:i/>
                <w:sz w:val="20"/>
              </w:rPr>
              <w:t xml:space="preserve">(pkt 21 tabeli) </w:t>
            </w:r>
            <w:r w:rsidRPr="000937DC">
              <w:rPr>
                <w:rFonts w:ascii="Times New Roman" w:hAnsi="Times New Roman" w:cs="Times New Roman"/>
                <w:i/>
                <w:sz w:val="20"/>
              </w:rPr>
              <w:t xml:space="preserve"> </w:t>
            </w:r>
            <w:r w:rsidRPr="000937DC">
              <w:rPr>
                <w:rFonts w:ascii="Times New Roman" w:hAnsi="Times New Roman" w:cs="Times New Roman"/>
                <w:sz w:val="20"/>
              </w:rPr>
              <w:t>proponujemy następującą zmianę brzmienia tego przepisu:</w:t>
            </w:r>
          </w:p>
          <w:p w:rsidR="00B53D58" w:rsidRPr="000937DC" w:rsidRDefault="00B53D58" w:rsidP="0039053F">
            <w:pPr>
              <w:spacing w:after="0" w:line="240" w:lineRule="auto"/>
              <w:jc w:val="both"/>
              <w:rPr>
                <w:rFonts w:ascii="Times New Roman" w:hAnsi="Times New Roman" w:cs="Times New Roman"/>
                <w:i/>
                <w:sz w:val="20"/>
              </w:rPr>
            </w:pPr>
            <w:r w:rsidRPr="000937DC">
              <w:rPr>
                <w:rFonts w:ascii="Times New Roman" w:hAnsi="Times New Roman" w:cs="Times New Roman"/>
                <w:i/>
                <w:sz w:val="20"/>
              </w:rPr>
              <w:t>„§ 3. Spółka, a także każdy akcjonariusz za pośrednictwem spółki, mają prawo żądać dokonywania wpisów w rejestrze akcjonariuszy zapewniających jego zgodność z rzeczywistym stanem oraz  wydania, również drogą elektroniczną, poświadczonych odpisów, wyciągów, zaświadczeń i informacji z rejestru akcjonariuszy.”.</w:t>
            </w:r>
          </w:p>
        </w:tc>
        <w:tc>
          <w:tcPr>
            <w:tcW w:w="4733" w:type="dxa"/>
          </w:tcPr>
          <w:p w:rsidR="00900BFC" w:rsidRPr="00900BFC" w:rsidRDefault="005A118D" w:rsidP="00881847">
            <w:pPr>
              <w:spacing w:line="240" w:lineRule="auto"/>
              <w:jc w:val="both"/>
              <w:rPr>
                <w:rFonts w:ascii="Times New Roman" w:hAnsi="Times New Roman" w:cs="Times New Roman"/>
                <w:sz w:val="20"/>
              </w:rPr>
            </w:pPr>
            <w:r w:rsidRPr="005D2459">
              <w:rPr>
                <w:rFonts w:ascii="Times New Roman" w:hAnsi="Times New Roman" w:cs="Times New Roman"/>
                <w:sz w:val="20"/>
              </w:rPr>
              <w:t>U</w:t>
            </w:r>
            <w:r w:rsidR="005D2459">
              <w:rPr>
                <w:rFonts w:ascii="Times New Roman" w:hAnsi="Times New Roman" w:cs="Times New Roman"/>
                <w:sz w:val="20"/>
              </w:rPr>
              <w:t>waga</w:t>
            </w:r>
            <w:r w:rsidR="00020083">
              <w:rPr>
                <w:rFonts w:ascii="Times New Roman" w:hAnsi="Times New Roman" w:cs="Times New Roman"/>
                <w:sz w:val="20"/>
              </w:rPr>
              <w:t xml:space="preserve"> nie może zostać uwzględniona wobec nieuwzględnienia</w:t>
            </w:r>
            <w:r w:rsidR="005D2459">
              <w:rPr>
                <w:rFonts w:ascii="Times New Roman" w:hAnsi="Times New Roman" w:cs="Times New Roman"/>
                <w:sz w:val="20"/>
              </w:rPr>
              <w:t xml:space="preserve"> uwag</w:t>
            </w:r>
            <w:r w:rsidR="00020083">
              <w:rPr>
                <w:rFonts w:ascii="Times New Roman" w:hAnsi="Times New Roman" w:cs="Times New Roman"/>
                <w:sz w:val="20"/>
              </w:rPr>
              <w:t xml:space="preserve">i </w:t>
            </w:r>
            <w:r w:rsidR="005D2459">
              <w:rPr>
                <w:rFonts w:ascii="Times New Roman" w:hAnsi="Times New Roman" w:cs="Times New Roman"/>
                <w:sz w:val="20"/>
              </w:rPr>
              <w:t>z pkt 21 tabeli</w:t>
            </w:r>
            <w:r w:rsidR="00881847">
              <w:rPr>
                <w:rFonts w:ascii="Times New Roman" w:hAnsi="Times New Roman" w:cs="Times New Roman"/>
                <w:sz w:val="20"/>
              </w:rPr>
              <w:t>, której omawiana uwaga jest pochodną.</w:t>
            </w:r>
          </w:p>
          <w:p w:rsidR="005A118D" w:rsidRPr="005A118D" w:rsidRDefault="005A118D" w:rsidP="005A118D">
            <w:pPr>
              <w:jc w:val="both"/>
              <w:rPr>
                <w:rFonts w:ascii="Times New Roman" w:hAnsi="Times New Roman" w:cs="Times New Roman"/>
                <w:b/>
                <w:sz w:val="20"/>
              </w:rPr>
            </w:pPr>
          </w:p>
        </w:tc>
      </w:tr>
      <w:tr w:rsidR="000A50DC" w:rsidRPr="000937DC" w:rsidTr="000A50DC">
        <w:tc>
          <w:tcPr>
            <w:tcW w:w="572" w:type="dxa"/>
          </w:tcPr>
          <w:p w:rsidR="00B53D58" w:rsidRPr="000937DC" w:rsidRDefault="00B53D58" w:rsidP="0039053F">
            <w:pPr>
              <w:rPr>
                <w:rFonts w:ascii="Times New Roman" w:hAnsi="Times New Roman" w:cs="Times New Roman"/>
                <w:sz w:val="20"/>
              </w:rPr>
            </w:pPr>
            <w:r w:rsidRPr="000937DC">
              <w:rPr>
                <w:rFonts w:ascii="Times New Roman" w:hAnsi="Times New Roman" w:cs="Times New Roman"/>
                <w:sz w:val="20"/>
              </w:rPr>
              <w:t>25.</w:t>
            </w:r>
          </w:p>
        </w:tc>
        <w:tc>
          <w:tcPr>
            <w:tcW w:w="2193" w:type="dxa"/>
            <w:gridSpan w:val="2"/>
            <w:vMerge/>
          </w:tcPr>
          <w:p w:rsidR="00B53D58" w:rsidRPr="000937DC" w:rsidRDefault="00B53D58" w:rsidP="0039053F">
            <w:pPr>
              <w:jc w:val="center"/>
              <w:rPr>
                <w:rFonts w:ascii="Times New Roman" w:hAnsi="Times New Roman" w:cs="Times New Roman"/>
                <w:b/>
                <w:sz w:val="20"/>
              </w:rPr>
            </w:pPr>
          </w:p>
        </w:tc>
        <w:tc>
          <w:tcPr>
            <w:tcW w:w="2163" w:type="dxa"/>
          </w:tcPr>
          <w:p w:rsidR="00B53D58" w:rsidRPr="000937DC" w:rsidRDefault="00B53D58" w:rsidP="0039053F">
            <w:pPr>
              <w:jc w:val="center"/>
              <w:rPr>
                <w:rFonts w:ascii="Times New Roman" w:hAnsi="Times New Roman" w:cs="Times New Roman"/>
                <w:b/>
                <w:sz w:val="20"/>
              </w:rPr>
            </w:pPr>
            <w:r w:rsidRPr="000937DC">
              <w:rPr>
                <w:rFonts w:ascii="Times New Roman" w:hAnsi="Times New Roman" w:cs="Times New Roman"/>
                <w:b/>
                <w:sz w:val="20"/>
              </w:rPr>
              <w:t>Rada Banków Depozytariuszy</w:t>
            </w:r>
          </w:p>
        </w:tc>
        <w:tc>
          <w:tcPr>
            <w:tcW w:w="5953" w:type="dxa"/>
          </w:tcPr>
          <w:p w:rsidR="00B53D58" w:rsidRDefault="00B53D5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Art. 328</w:t>
            </w:r>
            <w:r w:rsidRPr="000937DC">
              <w:rPr>
                <w:rFonts w:ascii="Times New Roman" w:hAnsi="Times New Roman" w:cs="Times New Roman"/>
                <w:sz w:val="20"/>
                <w:vertAlign w:val="superscript"/>
              </w:rPr>
              <w:t xml:space="preserve">6 </w:t>
            </w:r>
            <w:r w:rsidRPr="000937DC">
              <w:rPr>
                <w:rFonts w:ascii="Times New Roman" w:hAnsi="Times New Roman" w:cs="Times New Roman"/>
                <w:sz w:val="20"/>
              </w:rPr>
              <w:t>§ 1</w:t>
            </w:r>
            <w:r w:rsidR="00B567F1" w:rsidRPr="000937DC">
              <w:rPr>
                <w:rFonts w:ascii="Times New Roman" w:hAnsi="Times New Roman" w:cs="Times New Roman"/>
                <w:sz w:val="20"/>
              </w:rPr>
              <w:t xml:space="preserve"> i</w:t>
            </w:r>
            <w:r w:rsidRPr="000937DC">
              <w:rPr>
                <w:rFonts w:ascii="Times New Roman" w:hAnsi="Times New Roman" w:cs="Times New Roman"/>
                <w:sz w:val="20"/>
              </w:rPr>
              <w:t xml:space="preserve"> 2</w:t>
            </w:r>
            <w:r w:rsidR="004818CD" w:rsidRPr="000937DC">
              <w:rPr>
                <w:rFonts w:ascii="Times New Roman" w:hAnsi="Times New Roman" w:cs="Times New Roman"/>
                <w:sz w:val="20"/>
              </w:rPr>
              <w:t xml:space="preserve"> K.s.h.</w:t>
            </w:r>
            <w:r w:rsidRPr="000937DC">
              <w:rPr>
                <w:rFonts w:ascii="Times New Roman" w:hAnsi="Times New Roman" w:cs="Times New Roman"/>
                <w:sz w:val="20"/>
              </w:rPr>
              <w:t xml:space="preserve">: proponowane przepisy kolidują z przepisami o tajemnicy zawodowej i bankowej (w przypadku, gdy rejestr prowadzi bank). Należy określić, które przepisy są nadrzędne.  </w:t>
            </w:r>
          </w:p>
          <w:p w:rsidR="00626EEF" w:rsidRDefault="00626EEF" w:rsidP="0039053F">
            <w:pPr>
              <w:spacing w:after="0" w:line="240" w:lineRule="auto"/>
              <w:jc w:val="both"/>
              <w:rPr>
                <w:rFonts w:ascii="Times New Roman" w:hAnsi="Times New Roman" w:cs="Times New Roman"/>
                <w:sz w:val="20"/>
              </w:rPr>
            </w:pPr>
          </w:p>
          <w:p w:rsidR="00626EEF" w:rsidRDefault="00626EEF" w:rsidP="0039053F">
            <w:pPr>
              <w:spacing w:after="0" w:line="240" w:lineRule="auto"/>
              <w:jc w:val="both"/>
              <w:rPr>
                <w:rFonts w:ascii="Times New Roman" w:hAnsi="Times New Roman" w:cs="Times New Roman"/>
                <w:sz w:val="20"/>
              </w:rPr>
            </w:pPr>
          </w:p>
          <w:p w:rsidR="007078D9" w:rsidRDefault="007078D9" w:rsidP="0039053F">
            <w:pPr>
              <w:spacing w:after="0" w:line="240" w:lineRule="auto"/>
              <w:jc w:val="both"/>
              <w:rPr>
                <w:rFonts w:ascii="Times New Roman" w:hAnsi="Times New Roman" w:cs="Times New Roman"/>
                <w:sz w:val="20"/>
              </w:rPr>
            </w:pPr>
          </w:p>
          <w:p w:rsidR="007078D9" w:rsidRDefault="007078D9" w:rsidP="0039053F">
            <w:pPr>
              <w:spacing w:after="0" w:line="240" w:lineRule="auto"/>
              <w:jc w:val="both"/>
              <w:rPr>
                <w:rFonts w:ascii="Times New Roman" w:hAnsi="Times New Roman" w:cs="Times New Roman"/>
                <w:sz w:val="20"/>
              </w:rPr>
            </w:pPr>
          </w:p>
          <w:p w:rsidR="007078D9" w:rsidRDefault="007078D9" w:rsidP="0039053F">
            <w:pPr>
              <w:spacing w:after="0" w:line="240" w:lineRule="auto"/>
              <w:jc w:val="both"/>
              <w:rPr>
                <w:rFonts w:ascii="Times New Roman" w:hAnsi="Times New Roman" w:cs="Times New Roman"/>
                <w:sz w:val="20"/>
              </w:rPr>
            </w:pPr>
          </w:p>
          <w:p w:rsidR="007078D9" w:rsidRDefault="007078D9" w:rsidP="0039053F">
            <w:pPr>
              <w:spacing w:after="0" w:line="240" w:lineRule="auto"/>
              <w:jc w:val="both"/>
              <w:rPr>
                <w:rFonts w:ascii="Times New Roman" w:hAnsi="Times New Roman" w:cs="Times New Roman"/>
                <w:sz w:val="20"/>
              </w:rPr>
            </w:pPr>
          </w:p>
          <w:p w:rsidR="007078D9" w:rsidRDefault="007078D9" w:rsidP="0039053F">
            <w:pPr>
              <w:spacing w:after="0" w:line="240" w:lineRule="auto"/>
              <w:jc w:val="both"/>
              <w:rPr>
                <w:rFonts w:ascii="Times New Roman" w:hAnsi="Times New Roman" w:cs="Times New Roman"/>
                <w:sz w:val="20"/>
              </w:rPr>
            </w:pPr>
          </w:p>
          <w:p w:rsidR="00626EEF" w:rsidRPr="000937DC" w:rsidRDefault="00626EEF" w:rsidP="0039053F">
            <w:pPr>
              <w:spacing w:after="0" w:line="240" w:lineRule="auto"/>
              <w:jc w:val="both"/>
              <w:rPr>
                <w:rFonts w:ascii="Times New Roman" w:hAnsi="Times New Roman" w:cs="Times New Roman"/>
                <w:sz w:val="20"/>
              </w:rPr>
            </w:pPr>
          </w:p>
          <w:p w:rsidR="00B53D58" w:rsidRPr="000937DC" w:rsidRDefault="00B53D5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Ponadto, wydaje się, iż nie jest celowe tak szerokie ujawnienie akcjonariuszy, zwłaszcza, w przypadku osób fizycznych  ujawnienie takie będzie kolidowało z przepisami o ochronie danych osobowych. Proponujemy wykreślenie tych przepisów oraz zrównanie poziomu ujawnień z rozwiązaniami p</w:t>
            </w:r>
            <w:r w:rsidR="00B567F1" w:rsidRPr="000937DC">
              <w:rPr>
                <w:rFonts w:ascii="Times New Roman" w:hAnsi="Times New Roman" w:cs="Times New Roman"/>
                <w:sz w:val="20"/>
              </w:rPr>
              <w:t>rzyjętymi na rynku regulowanym.</w:t>
            </w:r>
          </w:p>
        </w:tc>
        <w:tc>
          <w:tcPr>
            <w:tcW w:w="4733" w:type="dxa"/>
          </w:tcPr>
          <w:p w:rsidR="00A2513A" w:rsidRDefault="003B51C0" w:rsidP="00626EEF">
            <w:pPr>
              <w:spacing w:after="0" w:line="240" w:lineRule="auto"/>
              <w:jc w:val="both"/>
              <w:rPr>
                <w:rFonts w:ascii="Times New Roman" w:hAnsi="Times New Roman" w:cs="Times New Roman"/>
                <w:color w:val="FF0000"/>
                <w:sz w:val="20"/>
              </w:rPr>
            </w:pPr>
            <w:r w:rsidRPr="008C2670">
              <w:rPr>
                <w:rFonts w:ascii="Times New Roman" w:hAnsi="Times New Roman" w:cs="Times New Roman"/>
                <w:sz w:val="20"/>
              </w:rPr>
              <w:t xml:space="preserve">Uwaga została uwzględniona: </w:t>
            </w:r>
            <w:r w:rsidR="0031596C" w:rsidRPr="008C2670">
              <w:rPr>
                <w:rFonts w:ascii="Times New Roman" w:hAnsi="Times New Roman" w:cs="Times New Roman"/>
                <w:sz w:val="20"/>
              </w:rPr>
              <w:t>p</w:t>
            </w:r>
            <w:r w:rsidRPr="008C2670">
              <w:rPr>
                <w:rFonts w:ascii="Times New Roman" w:hAnsi="Times New Roman" w:cs="Times New Roman"/>
                <w:sz w:val="20"/>
              </w:rPr>
              <w:t xml:space="preserve">rojekt zostanie </w:t>
            </w:r>
            <w:r w:rsidR="0031596C" w:rsidRPr="008C2670">
              <w:rPr>
                <w:rFonts w:ascii="Times New Roman" w:hAnsi="Times New Roman" w:cs="Times New Roman"/>
                <w:sz w:val="20"/>
              </w:rPr>
              <w:t xml:space="preserve">uzupełniony o </w:t>
            </w:r>
            <w:r w:rsidRPr="008C2670">
              <w:rPr>
                <w:rFonts w:ascii="Times New Roman" w:hAnsi="Times New Roman" w:cs="Times New Roman"/>
                <w:sz w:val="20"/>
              </w:rPr>
              <w:t>przepis, z którego będzie wynikało, że przekazanie</w:t>
            </w:r>
            <w:r w:rsidR="00685039" w:rsidRPr="008C2670">
              <w:rPr>
                <w:rFonts w:ascii="Times New Roman" w:hAnsi="Times New Roman" w:cs="Times New Roman"/>
                <w:sz w:val="20"/>
              </w:rPr>
              <w:t xml:space="preserve"> spółce </w:t>
            </w:r>
            <w:r w:rsidR="00E771F8" w:rsidRPr="008C2670">
              <w:rPr>
                <w:rFonts w:ascii="Times New Roman" w:hAnsi="Times New Roman" w:cs="Times New Roman"/>
                <w:sz w:val="20"/>
              </w:rPr>
              <w:t>lub</w:t>
            </w:r>
            <w:r w:rsidR="00685039" w:rsidRPr="008C2670">
              <w:rPr>
                <w:rFonts w:ascii="Times New Roman" w:hAnsi="Times New Roman" w:cs="Times New Roman"/>
                <w:sz w:val="20"/>
              </w:rPr>
              <w:t xml:space="preserve"> jej akcjonariuszom informacji z rejestru akcjonariuszy w zakresie i na podstawie wynik</w:t>
            </w:r>
            <w:r w:rsidR="00A2513A" w:rsidRPr="008C2670">
              <w:rPr>
                <w:rFonts w:ascii="Times New Roman" w:hAnsi="Times New Roman" w:cs="Times New Roman"/>
                <w:sz w:val="20"/>
              </w:rPr>
              <w:t>ają</w:t>
            </w:r>
            <w:r w:rsidR="00685039" w:rsidRPr="008C2670">
              <w:rPr>
                <w:rFonts w:ascii="Times New Roman" w:hAnsi="Times New Roman" w:cs="Times New Roman"/>
                <w:sz w:val="20"/>
              </w:rPr>
              <w:t xml:space="preserve">cej z </w:t>
            </w:r>
            <w:r w:rsidR="00A2513A" w:rsidRPr="008C2670">
              <w:rPr>
                <w:rFonts w:ascii="Times New Roman" w:hAnsi="Times New Roman" w:cs="Times New Roman"/>
                <w:sz w:val="20"/>
              </w:rPr>
              <w:t>art. 328</w:t>
            </w:r>
            <w:r w:rsidR="00A2513A" w:rsidRPr="008C2670">
              <w:rPr>
                <w:rFonts w:ascii="Times New Roman" w:hAnsi="Times New Roman" w:cs="Times New Roman"/>
                <w:sz w:val="20"/>
                <w:vertAlign w:val="superscript"/>
              </w:rPr>
              <w:t>6</w:t>
            </w:r>
            <w:r w:rsidR="00A2513A" w:rsidRPr="008C2670">
              <w:rPr>
                <w:rFonts w:ascii="Times New Roman" w:hAnsi="Times New Roman" w:cs="Times New Roman"/>
                <w:sz w:val="20"/>
              </w:rPr>
              <w:t xml:space="preserve"> </w:t>
            </w:r>
            <w:r w:rsidR="00E771F8" w:rsidRPr="008C2670">
              <w:rPr>
                <w:rFonts w:ascii="Times New Roman" w:hAnsi="Times New Roman" w:cs="Times New Roman"/>
                <w:sz w:val="20"/>
              </w:rPr>
              <w:t>k</w:t>
            </w:r>
            <w:r w:rsidR="00A2513A" w:rsidRPr="008C2670">
              <w:rPr>
                <w:rFonts w:ascii="Times New Roman" w:hAnsi="Times New Roman" w:cs="Times New Roman"/>
                <w:sz w:val="20"/>
              </w:rPr>
              <w:t>.s.h. nie stanowi naruszenia tajemnicy zawodowej</w:t>
            </w:r>
            <w:r w:rsidR="008D4BEF" w:rsidRPr="008C2670">
              <w:rPr>
                <w:rFonts w:ascii="Times New Roman" w:hAnsi="Times New Roman" w:cs="Times New Roman"/>
                <w:sz w:val="20"/>
              </w:rPr>
              <w:t xml:space="preserve"> - w tym celu zostaną wprowadzone odpowiednie zmiany do art. 150 ustawy o obrocie (vide</w:t>
            </w:r>
            <w:r w:rsidR="008C2670">
              <w:rPr>
                <w:rFonts w:ascii="Times New Roman" w:hAnsi="Times New Roman" w:cs="Times New Roman"/>
                <w:sz w:val="20"/>
              </w:rPr>
              <w:t>:</w:t>
            </w:r>
            <w:r w:rsidR="008D4BEF" w:rsidRPr="008C2670">
              <w:rPr>
                <w:rFonts w:ascii="Times New Roman" w:hAnsi="Times New Roman" w:cs="Times New Roman"/>
                <w:sz w:val="20"/>
              </w:rPr>
              <w:t xml:space="preserve"> ustalenia dot. d</w:t>
            </w:r>
            <w:r w:rsidR="00E771F8" w:rsidRPr="008C2670">
              <w:rPr>
                <w:rFonts w:ascii="Times New Roman" w:hAnsi="Times New Roman" w:cs="Times New Roman"/>
                <w:sz w:val="20"/>
              </w:rPr>
              <w:t>ot. drugiej uwagi z pkt 75 tabeli).</w:t>
            </w:r>
          </w:p>
          <w:p w:rsidR="00626EEF" w:rsidRDefault="00626EEF" w:rsidP="00626EEF">
            <w:pPr>
              <w:spacing w:after="0" w:line="240" w:lineRule="auto"/>
              <w:jc w:val="both"/>
              <w:rPr>
                <w:rFonts w:ascii="Times New Roman" w:hAnsi="Times New Roman" w:cs="Times New Roman"/>
                <w:b/>
                <w:sz w:val="20"/>
              </w:rPr>
            </w:pPr>
          </w:p>
          <w:p w:rsidR="00E771F8" w:rsidRDefault="00E771F8" w:rsidP="00626EEF">
            <w:pPr>
              <w:spacing w:after="0" w:line="240" w:lineRule="auto"/>
              <w:jc w:val="both"/>
              <w:rPr>
                <w:rFonts w:ascii="Times New Roman" w:hAnsi="Times New Roman" w:cs="Times New Roman"/>
                <w:b/>
                <w:sz w:val="20"/>
              </w:rPr>
            </w:pPr>
          </w:p>
          <w:p w:rsidR="00EA3D69" w:rsidRPr="00EA3D69" w:rsidRDefault="00674B5C" w:rsidP="00674B5C">
            <w:pPr>
              <w:spacing w:after="0" w:line="240" w:lineRule="auto"/>
              <w:jc w:val="both"/>
              <w:rPr>
                <w:rFonts w:ascii="Times New Roman" w:hAnsi="Times New Roman" w:cs="Times New Roman"/>
                <w:sz w:val="20"/>
              </w:rPr>
            </w:pPr>
            <w:r>
              <w:rPr>
                <w:rFonts w:ascii="Times New Roman" w:hAnsi="Times New Roman" w:cs="Times New Roman"/>
                <w:sz w:val="20"/>
              </w:rPr>
              <w:t>Vide</w:t>
            </w:r>
            <w:r w:rsidR="008C2670">
              <w:rPr>
                <w:rFonts w:ascii="Times New Roman" w:hAnsi="Times New Roman" w:cs="Times New Roman"/>
                <w:sz w:val="20"/>
              </w:rPr>
              <w:t>:</w:t>
            </w:r>
            <w:r>
              <w:rPr>
                <w:rFonts w:ascii="Times New Roman" w:hAnsi="Times New Roman" w:cs="Times New Roman"/>
                <w:sz w:val="20"/>
              </w:rPr>
              <w:t xml:space="preserve"> wyjaśnienie do uwagi z pkt 18 tabeli z uzgodnień międzyresortowych</w:t>
            </w:r>
            <w:r w:rsidR="00EA3D69">
              <w:rPr>
                <w:rFonts w:ascii="Times New Roman" w:hAnsi="Times New Roman" w:cs="Times New Roman"/>
                <w:sz w:val="20"/>
              </w:rPr>
              <w:t>.</w:t>
            </w:r>
          </w:p>
        </w:tc>
      </w:tr>
      <w:tr w:rsidR="000A50DC" w:rsidRPr="000937DC" w:rsidTr="000A50DC">
        <w:tc>
          <w:tcPr>
            <w:tcW w:w="572" w:type="dxa"/>
          </w:tcPr>
          <w:p w:rsidR="00B53D58" w:rsidRPr="000937DC" w:rsidRDefault="00B53D58" w:rsidP="0039053F">
            <w:pPr>
              <w:rPr>
                <w:rFonts w:ascii="Times New Roman" w:hAnsi="Times New Roman" w:cs="Times New Roman"/>
                <w:sz w:val="20"/>
              </w:rPr>
            </w:pPr>
            <w:r w:rsidRPr="000937DC">
              <w:rPr>
                <w:rFonts w:ascii="Times New Roman" w:hAnsi="Times New Roman" w:cs="Times New Roman"/>
                <w:sz w:val="20"/>
              </w:rPr>
              <w:t>26.</w:t>
            </w:r>
          </w:p>
        </w:tc>
        <w:tc>
          <w:tcPr>
            <w:tcW w:w="2193" w:type="dxa"/>
            <w:gridSpan w:val="2"/>
            <w:vMerge/>
          </w:tcPr>
          <w:p w:rsidR="00B53D58" w:rsidRPr="000937DC" w:rsidRDefault="00B53D58" w:rsidP="0039053F">
            <w:pPr>
              <w:jc w:val="center"/>
              <w:rPr>
                <w:rFonts w:ascii="Times New Roman" w:hAnsi="Times New Roman" w:cs="Times New Roman"/>
                <w:b/>
                <w:sz w:val="20"/>
              </w:rPr>
            </w:pPr>
          </w:p>
        </w:tc>
        <w:tc>
          <w:tcPr>
            <w:tcW w:w="2163" w:type="dxa"/>
          </w:tcPr>
          <w:p w:rsidR="00B53D58" w:rsidRPr="000937DC" w:rsidRDefault="00B53D58" w:rsidP="0039053F">
            <w:pPr>
              <w:jc w:val="center"/>
              <w:rPr>
                <w:rFonts w:ascii="Times New Roman" w:hAnsi="Times New Roman" w:cs="Times New Roman"/>
                <w:b/>
                <w:sz w:val="20"/>
              </w:rPr>
            </w:pPr>
            <w:r w:rsidRPr="000937DC">
              <w:rPr>
                <w:rFonts w:ascii="Times New Roman" w:hAnsi="Times New Roman" w:cs="Times New Roman"/>
                <w:b/>
                <w:sz w:val="20"/>
              </w:rPr>
              <w:t>Izba Domów Maklerskich</w:t>
            </w:r>
          </w:p>
        </w:tc>
        <w:tc>
          <w:tcPr>
            <w:tcW w:w="5953" w:type="dxa"/>
          </w:tcPr>
          <w:p w:rsidR="00200577" w:rsidRPr="000937DC" w:rsidRDefault="00B53D5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Projektowany przepis wprowadza zasadę całkowitej jawności rejestru akcjonariuszy określonego w art. 328</w:t>
            </w:r>
            <w:r w:rsidR="00B567F1" w:rsidRPr="000937DC">
              <w:rPr>
                <w:rFonts w:ascii="Times New Roman" w:hAnsi="Times New Roman" w:cs="Times New Roman"/>
                <w:sz w:val="20"/>
                <w:vertAlign w:val="superscript"/>
              </w:rPr>
              <w:t>3</w:t>
            </w:r>
            <w:r w:rsidR="00B567F1" w:rsidRPr="000937DC">
              <w:rPr>
                <w:rFonts w:ascii="Times New Roman" w:hAnsi="Times New Roman" w:cs="Times New Roman"/>
                <w:sz w:val="20"/>
              </w:rPr>
              <w:t xml:space="preserve"> K.s.h</w:t>
            </w:r>
            <w:r w:rsidRPr="000937DC">
              <w:rPr>
                <w:rFonts w:ascii="Times New Roman" w:hAnsi="Times New Roman" w:cs="Times New Roman"/>
                <w:sz w:val="20"/>
              </w:rPr>
              <w:t xml:space="preserve">. Izba pragnie wskazać, że taka konstrukcja omawianego przepisu stworzy w ocenie Izby </w:t>
            </w:r>
            <w:r w:rsidRPr="00626EEF">
              <w:rPr>
                <w:rFonts w:ascii="Times New Roman" w:hAnsi="Times New Roman" w:cs="Times New Roman"/>
                <w:sz w:val="20"/>
                <w:u w:val="single"/>
              </w:rPr>
              <w:t>ryzyko dla akcjonariuszy,</w:t>
            </w:r>
            <w:r w:rsidRPr="000937DC">
              <w:rPr>
                <w:rFonts w:ascii="Times New Roman" w:hAnsi="Times New Roman" w:cs="Times New Roman"/>
                <w:sz w:val="20"/>
              </w:rPr>
              <w:t xml:space="preserve"> z uwagi, iż umożliwi każdej zainteresowanej osobie, która nabędzie min. jedną akcję danej spółki pozyskanie informacji na temat pozostałych akcjonariuszy (informacji zawartych w rejestrze, łącznie z takimi danymi jak adres zamieszkania czy wysokość dokonanej wpłaty na akcje). </w:t>
            </w:r>
          </w:p>
          <w:p w:rsidR="00B53D58" w:rsidRPr="000937DC" w:rsidRDefault="00B53D5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Izba pragnie podkreślić, że wprowadzenie pełnej jawności rejestru akcjonariuszy pozbawi ich podstawowego, konstytucyjnego prawa do prywatności i zmusi do rezygnacji z ochrony swoich danych osobowych, jaką obecnie gwarantuje im w szczególności ustawa o ochronie danych osobowych. Stoi to również w sprzeczności z założeniami dyrektyw unijnych implementowanych do prawa polskiego. Tekst nowelizacji dyrektywy o prawach akcjonariuszy wprowadza prawo spółek do otrzymania informacji o swoich akcjonariuszach, jednak dotyczy to wyłącznie spółek, a nie wszystkich zainteresowanych osób. Z dyrektyw unijnych, implementowanych m.in. w ustawie o ofercie publicznej, jednoznacznie wynika, że jawne dla wszystkich (podlegające obligatoryjnemu ujawnieniu) są wyłącznie dane  dotyczące akcjonariuszy posiadających co najmniej 5 % ogólnej liczby głosów. Czyli nie wszystkich, lecz tylko tych powyżej tego progu.</w:t>
            </w:r>
          </w:p>
          <w:p w:rsidR="00B53D58" w:rsidRPr="000937DC" w:rsidRDefault="00B53D5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Izba postuluje rezygnację z całkowitej jawności rejestru i wprowadzenie progu procentowego tak jak zostało to określone w ustawie o ofercie, dla akcjonariuszy w przypadku których można po</w:t>
            </w:r>
            <w:r w:rsidR="0094058C">
              <w:rPr>
                <w:rFonts w:ascii="Times New Roman" w:hAnsi="Times New Roman" w:cs="Times New Roman"/>
                <w:sz w:val="20"/>
              </w:rPr>
              <w:t xml:space="preserve">zyskiwać informacje </w:t>
            </w:r>
            <w:r w:rsidR="00326923" w:rsidRPr="000937DC">
              <w:rPr>
                <w:rFonts w:ascii="Times New Roman" w:hAnsi="Times New Roman" w:cs="Times New Roman"/>
                <w:sz w:val="20"/>
              </w:rPr>
              <w:t>z rejestru.</w:t>
            </w:r>
          </w:p>
        </w:tc>
        <w:tc>
          <w:tcPr>
            <w:tcW w:w="4733" w:type="dxa"/>
          </w:tcPr>
          <w:p w:rsidR="00560B31" w:rsidRPr="000937DC" w:rsidRDefault="001B7328" w:rsidP="001B7328">
            <w:pPr>
              <w:spacing w:line="240" w:lineRule="auto"/>
              <w:jc w:val="both"/>
              <w:rPr>
                <w:rFonts w:ascii="Times New Roman" w:hAnsi="Times New Roman" w:cs="Times New Roman"/>
                <w:sz w:val="20"/>
              </w:rPr>
            </w:pPr>
            <w:r w:rsidRPr="001B7328">
              <w:rPr>
                <w:rFonts w:ascii="Times New Roman" w:hAnsi="Times New Roman" w:cs="Times New Roman"/>
                <w:sz w:val="20"/>
              </w:rPr>
              <w:t>Vide</w:t>
            </w:r>
            <w:r w:rsidR="008C2670">
              <w:rPr>
                <w:rFonts w:ascii="Times New Roman" w:hAnsi="Times New Roman" w:cs="Times New Roman"/>
                <w:sz w:val="20"/>
              </w:rPr>
              <w:t>:</w:t>
            </w:r>
            <w:r w:rsidRPr="001B7328">
              <w:rPr>
                <w:rFonts w:ascii="Times New Roman" w:hAnsi="Times New Roman" w:cs="Times New Roman"/>
                <w:sz w:val="20"/>
              </w:rPr>
              <w:t xml:space="preserve"> wyjaśnienie do </w:t>
            </w:r>
            <w:r>
              <w:rPr>
                <w:rFonts w:ascii="Times New Roman" w:hAnsi="Times New Roman" w:cs="Times New Roman"/>
                <w:sz w:val="20"/>
              </w:rPr>
              <w:t xml:space="preserve">trzeciej uwagi z pkt 5 niniejszej tabeli oraz do </w:t>
            </w:r>
            <w:r w:rsidRPr="001B7328">
              <w:rPr>
                <w:rFonts w:ascii="Times New Roman" w:hAnsi="Times New Roman" w:cs="Times New Roman"/>
                <w:sz w:val="20"/>
              </w:rPr>
              <w:t>uwagi z pkt 18 tabeli z uzgodnień międzyresortowych.</w:t>
            </w:r>
          </w:p>
        </w:tc>
      </w:tr>
      <w:tr w:rsidR="000A50DC" w:rsidRPr="000937DC" w:rsidTr="000A50DC">
        <w:tc>
          <w:tcPr>
            <w:tcW w:w="572" w:type="dxa"/>
          </w:tcPr>
          <w:p w:rsidR="008B1CFF" w:rsidRPr="000937DC" w:rsidRDefault="008B1CFF" w:rsidP="0039053F">
            <w:pPr>
              <w:rPr>
                <w:rFonts w:ascii="Times New Roman" w:hAnsi="Times New Roman" w:cs="Times New Roman"/>
                <w:sz w:val="20"/>
              </w:rPr>
            </w:pPr>
            <w:r w:rsidRPr="000937DC">
              <w:rPr>
                <w:rFonts w:ascii="Times New Roman" w:hAnsi="Times New Roman" w:cs="Times New Roman"/>
                <w:sz w:val="20"/>
              </w:rPr>
              <w:t>27.</w:t>
            </w:r>
          </w:p>
        </w:tc>
        <w:tc>
          <w:tcPr>
            <w:tcW w:w="2193" w:type="dxa"/>
            <w:gridSpan w:val="2"/>
            <w:vMerge/>
          </w:tcPr>
          <w:p w:rsidR="008B1CFF" w:rsidRPr="000937DC" w:rsidRDefault="008B1CFF" w:rsidP="0039053F">
            <w:pPr>
              <w:spacing w:after="0"/>
              <w:jc w:val="center"/>
              <w:rPr>
                <w:rFonts w:ascii="Times New Roman" w:hAnsi="Times New Roman" w:cs="Times New Roman"/>
                <w:b/>
                <w:sz w:val="20"/>
                <w:lang w:val="de-DE"/>
              </w:rPr>
            </w:pPr>
          </w:p>
        </w:tc>
        <w:tc>
          <w:tcPr>
            <w:tcW w:w="2163" w:type="dxa"/>
          </w:tcPr>
          <w:p w:rsidR="008B1CFF" w:rsidRPr="000937DC" w:rsidRDefault="008B1CFF"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Krajowa Izba Biegłych Rewidentów</w:t>
            </w:r>
          </w:p>
        </w:tc>
        <w:tc>
          <w:tcPr>
            <w:tcW w:w="5953" w:type="dxa"/>
          </w:tcPr>
          <w:p w:rsidR="008B1CFF" w:rsidRPr="000937DC" w:rsidRDefault="004818CD"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Poddaje pod rozwagę kwestię rozszerzenia kręgu podmiotów upoważnionych do dostępu do elektronicznego rejestru akcjonariuszy o biegłych rewidentów, badających sprawozdania finansowe danej spółki.</w:t>
            </w:r>
            <w:r w:rsidR="000B1DDC" w:rsidRPr="000937DC">
              <w:rPr>
                <w:rFonts w:ascii="Times New Roman" w:hAnsi="Times New Roman" w:cs="Times New Roman"/>
                <w:sz w:val="20"/>
              </w:rPr>
              <w:t xml:space="preserve"> Biegli rewidenci np. w celu zweryfikowania prawidłowości zatwierdzenia sprawozdania finansowego spółki czy dla prawidłowości oceny otoczenia gospodarczego spółki, powinni mieć zapewniony dostęp do systemu</w:t>
            </w:r>
            <w:r w:rsidR="00761506" w:rsidRPr="000937DC">
              <w:rPr>
                <w:rFonts w:ascii="Times New Roman" w:hAnsi="Times New Roman" w:cs="Times New Roman"/>
                <w:sz w:val="20"/>
              </w:rPr>
              <w:t>,</w:t>
            </w:r>
            <w:r w:rsidR="000B1DDC" w:rsidRPr="000937DC">
              <w:rPr>
                <w:rFonts w:ascii="Times New Roman" w:hAnsi="Times New Roman" w:cs="Times New Roman"/>
                <w:sz w:val="20"/>
              </w:rPr>
              <w:t xml:space="preserve"> jako strona zainteresowana</w:t>
            </w:r>
            <w:r w:rsidR="00761506" w:rsidRPr="000937DC">
              <w:rPr>
                <w:rFonts w:ascii="Times New Roman" w:hAnsi="Times New Roman" w:cs="Times New Roman"/>
                <w:sz w:val="20"/>
              </w:rPr>
              <w:t>,</w:t>
            </w:r>
            <w:r w:rsidR="000B1DDC" w:rsidRPr="000937DC">
              <w:rPr>
                <w:rFonts w:ascii="Times New Roman" w:hAnsi="Times New Roman" w:cs="Times New Roman"/>
                <w:sz w:val="20"/>
              </w:rPr>
              <w:t xml:space="preserve"> na swój wniosek lub z mocy prawa.</w:t>
            </w:r>
          </w:p>
        </w:tc>
        <w:tc>
          <w:tcPr>
            <w:tcW w:w="4733" w:type="dxa"/>
          </w:tcPr>
          <w:p w:rsidR="004F5915" w:rsidRPr="00A42380" w:rsidRDefault="000A48C4" w:rsidP="00A42380">
            <w:pPr>
              <w:spacing w:line="240" w:lineRule="auto"/>
              <w:jc w:val="both"/>
              <w:rPr>
                <w:rFonts w:ascii="Times New Roman" w:hAnsi="Times New Roman" w:cs="Times New Roman"/>
                <w:sz w:val="20"/>
              </w:rPr>
            </w:pPr>
            <w:r w:rsidRPr="00A42380">
              <w:rPr>
                <w:rFonts w:ascii="Times New Roman" w:hAnsi="Times New Roman" w:cs="Times New Roman"/>
                <w:sz w:val="20"/>
              </w:rPr>
              <w:t xml:space="preserve">Wyjaśniono, że nie ma potrzeby rozszerzać </w:t>
            </w:r>
            <w:r w:rsidR="004F5915" w:rsidRPr="00A42380">
              <w:rPr>
                <w:rFonts w:ascii="Times New Roman" w:hAnsi="Times New Roman" w:cs="Times New Roman"/>
                <w:sz w:val="20"/>
              </w:rPr>
              <w:t xml:space="preserve">bezpośredniego dostępu do danych z rejestru akcjonariuszy na biegłych rewidentów – biegli mogą uzyskać niezbędne dane z rejestru za pośrednictwem spółki. </w:t>
            </w:r>
          </w:p>
          <w:p w:rsidR="00BF3B1D" w:rsidRPr="00EF4062" w:rsidRDefault="00BF3B1D" w:rsidP="00044FD1">
            <w:pPr>
              <w:spacing w:after="0" w:line="240" w:lineRule="auto"/>
              <w:jc w:val="both"/>
              <w:rPr>
                <w:rFonts w:ascii="Times New Roman" w:hAnsi="Times New Roman" w:cs="Times New Roman"/>
                <w:b/>
                <w:sz w:val="20"/>
              </w:rPr>
            </w:pPr>
          </w:p>
        </w:tc>
      </w:tr>
      <w:tr w:rsidR="000A50DC" w:rsidRPr="000937DC" w:rsidTr="000A50DC">
        <w:tc>
          <w:tcPr>
            <w:tcW w:w="572" w:type="dxa"/>
          </w:tcPr>
          <w:p w:rsidR="00B53D58" w:rsidRPr="000937DC" w:rsidRDefault="008B1CFF" w:rsidP="00A65358">
            <w:pPr>
              <w:spacing w:after="0"/>
              <w:rPr>
                <w:rFonts w:ascii="Times New Roman" w:hAnsi="Times New Roman" w:cs="Times New Roman"/>
                <w:sz w:val="20"/>
              </w:rPr>
            </w:pPr>
            <w:r w:rsidRPr="000937DC">
              <w:rPr>
                <w:rFonts w:ascii="Times New Roman" w:hAnsi="Times New Roman" w:cs="Times New Roman"/>
                <w:sz w:val="20"/>
              </w:rPr>
              <w:t>28.</w:t>
            </w:r>
          </w:p>
        </w:tc>
        <w:tc>
          <w:tcPr>
            <w:tcW w:w="2193" w:type="dxa"/>
            <w:gridSpan w:val="2"/>
            <w:vMerge/>
          </w:tcPr>
          <w:p w:rsidR="00B53D58" w:rsidRPr="000D54EE" w:rsidRDefault="00B53D58" w:rsidP="00A65358">
            <w:pPr>
              <w:spacing w:after="0"/>
              <w:jc w:val="center"/>
              <w:rPr>
                <w:rFonts w:ascii="Times New Roman" w:hAnsi="Times New Roman" w:cs="Times New Roman"/>
                <w:b/>
                <w:sz w:val="20"/>
              </w:rPr>
            </w:pPr>
          </w:p>
        </w:tc>
        <w:tc>
          <w:tcPr>
            <w:tcW w:w="2163" w:type="dxa"/>
          </w:tcPr>
          <w:p w:rsidR="00B53D58" w:rsidRPr="000D54EE" w:rsidRDefault="00B53D58" w:rsidP="00A65358">
            <w:pPr>
              <w:spacing w:after="0"/>
              <w:jc w:val="center"/>
              <w:rPr>
                <w:rFonts w:ascii="Times New Roman" w:hAnsi="Times New Roman" w:cs="Times New Roman"/>
                <w:b/>
                <w:sz w:val="20"/>
              </w:rPr>
            </w:pPr>
            <w:r w:rsidRPr="000D54EE">
              <w:rPr>
                <w:rFonts w:ascii="Times New Roman" w:hAnsi="Times New Roman" w:cs="Times New Roman"/>
                <w:b/>
                <w:sz w:val="20"/>
              </w:rPr>
              <w:t>Naczelna Rada Adwokacka</w:t>
            </w:r>
          </w:p>
        </w:tc>
        <w:tc>
          <w:tcPr>
            <w:tcW w:w="5953" w:type="dxa"/>
          </w:tcPr>
          <w:p w:rsidR="00B53D58" w:rsidRPr="000937DC" w:rsidRDefault="00B53D58" w:rsidP="00A65358">
            <w:pPr>
              <w:spacing w:after="0" w:line="240" w:lineRule="auto"/>
              <w:jc w:val="both"/>
              <w:rPr>
                <w:rFonts w:ascii="Times New Roman" w:hAnsi="Times New Roman" w:cs="Times New Roman"/>
                <w:sz w:val="20"/>
              </w:rPr>
            </w:pPr>
            <w:r w:rsidRPr="000937DC">
              <w:rPr>
                <w:rFonts w:ascii="Times New Roman" w:hAnsi="Times New Roman" w:cs="Times New Roman"/>
                <w:sz w:val="20"/>
              </w:rPr>
              <w:t>Nie bez znaczenia dla poruszanego już wyżej interesu spółki oraz swobodnego i bezpiecznego jej funkcjonowania, pozostaje kwestia dostępu do informacji. W momencie utworzenia rejestru</w:t>
            </w:r>
            <w:r w:rsidR="00326923" w:rsidRPr="000937DC">
              <w:rPr>
                <w:rFonts w:ascii="Times New Roman" w:hAnsi="Times New Roman" w:cs="Times New Roman"/>
                <w:sz w:val="20"/>
              </w:rPr>
              <w:t xml:space="preserve"> podmioty trzecie (</w:t>
            </w:r>
            <w:r w:rsidRPr="000937DC">
              <w:rPr>
                <w:rFonts w:ascii="Times New Roman" w:hAnsi="Times New Roman" w:cs="Times New Roman"/>
                <w:sz w:val="20"/>
              </w:rPr>
              <w:t>banki, domy maklerskie), a także organy państwowe uzyskują dostęp do bardzo szerokiego zakresu informacji, dostępnych do tej pory tylko dla spółki. Jest to niepokojące i kontrowersyjne z punktu widzenia zarówno interesów oraz tajemnic handlowych spółki, jak i zachowania poufności wobec samych akcjonariuszy.</w:t>
            </w:r>
          </w:p>
          <w:p w:rsidR="00B53D58" w:rsidRPr="000937DC" w:rsidRDefault="00B53D58" w:rsidP="00A65358">
            <w:pPr>
              <w:spacing w:after="0" w:line="240" w:lineRule="auto"/>
              <w:jc w:val="both"/>
              <w:rPr>
                <w:rFonts w:ascii="Times New Roman" w:hAnsi="Times New Roman" w:cs="Times New Roman"/>
                <w:sz w:val="20"/>
              </w:rPr>
            </w:pPr>
            <w:r w:rsidRPr="000937DC">
              <w:rPr>
                <w:rFonts w:ascii="Times New Roman" w:hAnsi="Times New Roman" w:cs="Times New Roman"/>
                <w:sz w:val="20"/>
              </w:rPr>
              <w:t>Bardzo istotne w tym zakresie będzie odpowiednie zabezpieczenie danych oraz „uszczelnienie” regulacji, tak by dostęp oraz zakres udostępnianych informacji, były jak najmniej dotkliwe dla spółek. W obecnym kształcie projekt zdaje się tego niebezpieczeństwa dla spółek oraz prowadzonej przez nie działalności nie dostrzegać bądź znacznie je bagatelizować. Wskazane byłoby doprecyzowanie regulacji w zakresie konkretnych zabezpieczeń.</w:t>
            </w:r>
          </w:p>
        </w:tc>
        <w:tc>
          <w:tcPr>
            <w:tcW w:w="4733" w:type="dxa"/>
          </w:tcPr>
          <w:p w:rsidR="00B53D58" w:rsidRPr="000937DC" w:rsidRDefault="009E753D" w:rsidP="00FB31DA">
            <w:pPr>
              <w:spacing w:after="0" w:line="240" w:lineRule="auto"/>
              <w:jc w:val="both"/>
              <w:rPr>
                <w:rFonts w:ascii="Times New Roman" w:hAnsi="Times New Roman" w:cs="Times New Roman"/>
                <w:sz w:val="20"/>
              </w:rPr>
            </w:pPr>
            <w:r>
              <w:rPr>
                <w:rFonts w:ascii="Times New Roman" w:hAnsi="Times New Roman" w:cs="Times New Roman"/>
                <w:sz w:val="20"/>
              </w:rPr>
              <w:t xml:space="preserve">Wyjaśniono, że zabezpieczeniu interesu spółki </w:t>
            </w:r>
            <w:r w:rsidR="00FB31DA">
              <w:rPr>
                <w:rFonts w:ascii="Times New Roman" w:hAnsi="Times New Roman" w:cs="Times New Roman"/>
                <w:sz w:val="20"/>
              </w:rPr>
              <w:t>służy</w:t>
            </w:r>
            <w:r w:rsidR="00596FB4" w:rsidRPr="000937DC">
              <w:rPr>
                <w:rFonts w:ascii="Times New Roman" w:hAnsi="Times New Roman" w:cs="Times New Roman"/>
                <w:sz w:val="20"/>
              </w:rPr>
              <w:t xml:space="preserve"> wymóg prowadzenia rejestru</w:t>
            </w:r>
            <w:r>
              <w:rPr>
                <w:rFonts w:ascii="Times New Roman" w:hAnsi="Times New Roman" w:cs="Times New Roman"/>
                <w:sz w:val="20"/>
              </w:rPr>
              <w:t xml:space="preserve"> akcjonariuszy wyłącznie </w:t>
            </w:r>
            <w:r w:rsidR="00596FB4" w:rsidRPr="000937DC">
              <w:rPr>
                <w:rFonts w:ascii="Times New Roman" w:hAnsi="Times New Roman" w:cs="Times New Roman"/>
                <w:sz w:val="20"/>
              </w:rPr>
              <w:t>przez podmioty uprawnione do prowadzenia rachunków papierów wartościowych na podstawie przepisów o obrocie instrumentami finansowymi</w:t>
            </w:r>
            <w:r w:rsidR="00FB31DA">
              <w:rPr>
                <w:rFonts w:ascii="Times New Roman" w:hAnsi="Times New Roman" w:cs="Times New Roman"/>
                <w:sz w:val="20"/>
              </w:rPr>
              <w:t>, pozostające pod nadzorem</w:t>
            </w:r>
            <w:r w:rsidR="00596FB4" w:rsidRPr="000937DC">
              <w:rPr>
                <w:rFonts w:ascii="Times New Roman" w:hAnsi="Times New Roman" w:cs="Times New Roman"/>
                <w:sz w:val="20"/>
              </w:rPr>
              <w:t xml:space="preserve"> KNF.</w:t>
            </w:r>
          </w:p>
        </w:tc>
      </w:tr>
      <w:tr w:rsidR="005A30FE" w:rsidRPr="000937DC" w:rsidTr="000A50DC">
        <w:tc>
          <w:tcPr>
            <w:tcW w:w="572" w:type="dxa"/>
          </w:tcPr>
          <w:p w:rsidR="005A30FE" w:rsidRPr="000937DC" w:rsidRDefault="005A30FE" w:rsidP="00A65358">
            <w:pPr>
              <w:spacing w:after="0"/>
              <w:rPr>
                <w:rFonts w:ascii="Times New Roman" w:hAnsi="Times New Roman" w:cs="Times New Roman"/>
                <w:sz w:val="20"/>
              </w:rPr>
            </w:pPr>
            <w:r>
              <w:rPr>
                <w:rFonts w:ascii="Times New Roman" w:hAnsi="Times New Roman" w:cs="Times New Roman"/>
                <w:sz w:val="20"/>
              </w:rPr>
              <w:t>28a.</w:t>
            </w:r>
          </w:p>
        </w:tc>
        <w:tc>
          <w:tcPr>
            <w:tcW w:w="2193" w:type="dxa"/>
            <w:gridSpan w:val="2"/>
          </w:tcPr>
          <w:p w:rsidR="005A30FE" w:rsidRPr="000D54EE" w:rsidRDefault="005A30FE" w:rsidP="00A65358">
            <w:pPr>
              <w:spacing w:after="0"/>
              <w:jc w:val="center"/>
              <w:rPr>
                <w:rFonts w:ascii="Times New Roman" w:hAnsi="Times New Roman" w:cs="Times New Roman"/>
                <w:b/>
                <w:sz w:val="20"/>
              </w:rPr>
            </w:pPr>
          </w:p>
        </w:tc>
        <w:tc>
          <w:tcPr>
            <w:tcW w:w="2163" w:type="dxa"/>
          </w:tcPr>
          <w:p w:rsidR="005A30FE" w:rsidRPr="000D54EE" w:rsidRDefault="005A30FE" w:rsidP="00A65358">
            <w:pPr>
              <w:spacing w:after="0"/>
              <w:jc w:val="center"/>
              <w:rPr>
                <w:rFonts w:ascii="Times New Roman" w:hAnsi="Times New Roman" w:cs="Times New Roman"/>
                <w:b/>
                <w:sz w:val="20"/>
              </w:rPr>
            </w:pPr>
            <w:r>
              <w:rPr>
                <w:rFonts w:ascii="Times New Roman" w:hAnsi="Times New Roman" w:cs="Times New Roman"/>
                <w:b/>
                <w:sz w:val="20"/>
              </w:rPr>
              <w:t>Stowarzyszenie Inwestorów Indywidualnych</w:t>
            </w:r>
          </w:p>
        </w:tc>
        <w:tc>
          <w:tcPr>
            <w:tcW w:w="5953" w:type="dxa"/>
          </w:tcPr>
          <w:p w:rsidR="005A30FE" w:rsidRDefault="005A30FE" w:rsidP="00A65358">
            <w:pPr>
              <w:spacing w:after="0" w:line="240" w:lineRule="auto"/>
              <w:jc w:val="both"/>
              <w:rPr>
                <w:rFonts w:ascii="Times New Roman" w:hAnsi="Times New Roman" w:cs="Times New Roman"/>
                <w:sz w:val="20"/>
              </w:rPr>
            </w:pPr>
            <w:r>
              <w:rPr>
                <w:rFonts w:ascii="Times New Roman" w:hAnsi="Times New Roman" w:cs="Times New Roman"/>
                <w:sz w:val="20"/>
              </w:rPr>
              <w:t>Krytycznie ocenia pomysł, aby rejestr akcjonariuszy był jawny nie tylko dla spółki, ale także dla każdego akcjonariusza. W opinii Stowarzyszenia takie uprawnienie, przysługujące każdemu akcjonariuszowi, posiadającemu chociażby jedną akcję danej spółki, rodzi istotne ryzyko utraty kontroli nad wrażliwymi danymi, jakimi są m.in. wartość akcji posiadanych przez daną osobę, imię i nazwisko akcjonariusza oraz jego miejsce zamieszkania, a także ich wykorzystania lub ich bezprawnego ujawnienia (np. na forach internetowych) przez nieuprawnione osoby. Jednocześnie takie rozwiązanie może zniechęcać do inwestycji wielu drobnych inwestorów, którzy nie będą chcieli takich danych szeroko ujawniać. Spowodować to może znaczący odpływ drobnych inwestorów z polskiego rynku kapitałowego, a co za tym idzie obniżenie jego konkurencyjności w porównaniu do zagranicznych rynków, spadek wycen spółek notowanych na polskiej giełdzie i osiąganych przez inwestorów stóp zwrotu, podwyższenie kosztu pozyskania kapitału dla firm, a także spowolnienie rozwoju gospodarczego Polski.</w:t>
            </w:r>
          </w:p>
          <w:p w:rsidR="00944141" w:rsidRDefault="00944141" w:rsidP="00A65358">
            <w:pPr>
              <w:spacing w:after="0" w:line="240" w:lineRule="auto"/>
              <w:jc w:val="both"/>
              <w:rPr>
                <w:rFonts w:ascii="Times New Roman" w:hAnsi="Times New Roman" w:cs="Times New Roman"/>
                <w:sz w:val="20"/>
              </w:rPr>
            </w:pPr>
            <w:r>
              <w:rPr>
                <w:rFonts w:ascii="Times New Roman" w:hAnsi="Times New Roman" w:cs="Times New Roman"/>
                <w:sz w:val="20"/>
              </w:rPr>
              <w:t>Łatwo dostępna wiedza o wszystkich pozostałych akcjonariuszach spółki wraz z ich danymi kontaktowymi może być wykorzystywana w sporach korporacyjnych przez akcjonariuszy dominujących kosztem akcjonariuszy mniejszościowych. Znaczący akcjonariusze, dysponując odpowiednimi zasobami finansowymi i wiedzą prawną, korzystając np. z pośrednictwa spółek zarejestrowanych w rajach podatkowych, w praktyce nadal nie będą musieli się ujawniać, podczas gdy mniejszościowi akcjonariusze z takich rozwiązań, ze względu na ograniczone zasoby, nie skorzystają.</w:t>
            </w:r>
          </w:p>
          <w:p w:rsidR="000217BC" w:rsidRPr="000937DC" w:rsidRDefault="000217BC" w:rsidP="00A65358">
            <w:pPr>
              <w:spacing w:after="0" w:line="240" w:lineRule="auto"/>
              <w:jc w:val="both"/>
              <w:rPr>
                <w:rFonts w:ascii="Times New Roman" w:hAnsi="Times New Roman" w:cs="Times New Roman"/>
                <w:sz w:val="20"/>
              </w:rPr>
            </w:pPr>
            <w:r>
              <w:rPr>
                <w:rFonts w:ascii="Times New Roman" w:hAnsi="Times New Roman" w:cs="Times New Roman"/>
                <w:sz w:val="20"/>
              </w:rPr>
              <w:t>SII jest świadome nowelizacji unijnej dyrektywy o prawach akcjonariuszy (2007/36/WE), nakładającej na państwa członkowskie obowiązek zapewnienia, aby spółki miały prawo do identyfikacji swoich akcjonariuszy. Podkreślić trzeba przy tym jednak fakt, że takie uprawnienie, zgodnie z treścią dyrektywy, przewidziano wyłącznie dla spółek, a nie, jak zakłada przedmiotowy projekt ustawy, również dla ich akcjonariuszy. Ponadto dyrektywa dopuszcza możliwość ograniczenia prawa żądania identyfikacji akcjonariuszy przez spółki, wprowadzając próg liczby lub praw głosu nie wyższy niż 0,5%. Mając na uwadze powyższe, SII proponuje, aby prawo do identyfikacji akcjonariuszy przysługiwało wyłącznie spółkom, jak również aby to prawo zostało ograniczone do możliwości identyfikacji jedynie tych akcjonariuszy, których udział w ogólnej liczbie głosów w spółce wynosi co najmniej 0,5%.</w:t>
            </w:r>
          </w:p>
        </w:tc>
        <w:tc>
          <w:tcPr>
            <w:tcW w:w="4733" w:type="dxa"/>
          </w:tcPr>
          <w:p w:rsidR="00EC6522" w:rsidRDefault="00EC6522" w:rsidP="00EC6522">
            <w:pPr>
              <w:spacing w:after="0" w:line="240" w:lineRule="auto"/>
              <w:jc w:val="both"/>
              <w:rPr>
                <w:ins w:id="13" w:author="Ryng Andrzej  (DL)" w:date="2018-01-04T10:22:00Z"/>
                <w:rFonts w:ascii="Times New Roman" w:hAnsi="Times New Roman" w:cs="Times New Roman"/>
                <w:sz w:val="20"/>
              </w:rPr>
            </w:pPr>
            <w:r>
              <w:rPr>
                <w:rFonts w:ascii="Times New Roman" w:hAnsi="Times New Roman" w:cs="Times New Roman"/>
                <w:sz w:val="20"/>
              </w:rPr>
              <w:t>Vide wyjaśnienia dot. uwagi</w:t>
            </w:r>
            <w:r w:rsidR="00ED4BE0">
              <w:rPr>
                <w:rFonts w:ascii="Times New Roman" w:hAnsi="Times New Roman" w:cs="Times New Roman"/>
                <w:sz w:val="20"/>
              </w:rPr>
              <w:t xml:space="preserve"> z pkt 18 tabeli z uzgodni</w:t>
            </w:r>
            <w:r w:rsidR="003142EF">
              <w:rPr>
                <w:rFonts w:ascii="Times New Roman" w:hAnsi="Times New Roman" w:cs="Times New Roman"/>
                <w:sz w:val="20"/>
              </w:rPr>
              <w:t>e</w:t>
            </w:r>
            <w:r w:rsidR="00ED4BE0">
              <w:rPr>
                <w:rFonts w:ascii="Times New Roman" w:hAnsi="Times New Roman" w:cs="Times New Roman"/>
                <w:sz w:val="20"/>
              </w:rPr>
              <w:t>ń międzyresortowych: a</w:t>
            </w:r>
            <w:r w:rsidRPr="00EC6522">
              <w:rPr>
                <w:rFonts w:ascii="Times New Roman" w:hAnsi="Times New Roman" w:cs="Times New Roman"/>
                <w:sz w:val="20"/>
              </w:rPr>
              <w:t xml:space="preserve">nalogiczne zasady, jak proponowane w projekcie </w:t>
            </w:r>
            <w:r w:rsidR="00420EBB">
              <w:rPr>
                <w:rFonts w:ascii="Times New Roman" w:hAnsi="Times New Roman" w:cs="Times New Roman"/>
                <w:sz w:val="20"/>
              </w:rPr>
              <w:t xml:space="preserve">w odniesieniu do rejestru akcjonariuszy </w:t>
            </w:r>
            <w:r w:rsidRPr="00EC6522">
              <w:rPr>
                <w:rFonts w:ascii="Times New Roman" w:hAnsi="Times New Roman" w:cs="Times New Roman"/>
                <w:sz w:val="20"/>
              </w:rPr>
              <w:t>przewidziane są już obecnie w odniesieniu do księgi akcyjnej w art. 341 § 1 i 7 k.s.h. Z myślą o ochronie prywatności akcjonariusza projektowany przepis art. 328</w:t>
            </w:r>
            <w:r w:rsidRPr="003142EF">
              <w:rPr>
                <w:rFonts w:ascii="Times New Roman" w:hAnsi="Times New Roman" w:cs="Times New Roman"/>
                <w:sz w:val="20"/>
                <w:vertAlign w:val="superscript"/>
              </w:rPr>
              <w:t>1</w:t>
            </w:r>
            <w:r w:rsidRPr="00EC6522">
              <w:rPr>
                <w:rFonts w:ascii="Times New Roman" w:hAnsi="Times New Roman" w:cs="Times New Roman"/>
                <w:sz w:val="20"/>
              </w:rPr>
              <w:t xml:space="preserve"> § 3 pkt 5 k.s.h. przewiduje, że akcjonariusz nie musi podawać adresu miejsca zamieszkania: </w:t>
            </w:r>
            <w:r w:rsidR="00E07526">
              <w:rPr>
                <w:rFonts w:ascii="Times New Roman" w:hAnsi="Times New Roman" w:cs="Times New Roman"/>
                <w:sz w:val="20"/>
              </w:rPr>
              <w:t>może on podać adres do doręczeń (k</w:t>
            </w:r>
            <w:r w:rsidRPr="00EC6522">
              <w:rPr>
                <w:rFonts w:ascii="Times New Roman" w:hAnsi="Times New Roman" w:cs="Times New Roman"/>
                <w:sz w:val="20"/>
              </w:rPr>
              <w:t xml:space="preserve">onstrukcja </w:t>
            </w:r>
            <w:r w:rsidR="00E07526">
              <w:rPr>
                <w:rFonts w:ascii="Times New Roman" w:hAnsi="Times New Roman" w:cs="Times New Roman"/>
                <w:sz w:val="20"/>
              </w:rPr>
              <w:t xml:space="preserve">ta </w:t>
            </w:r>
            <w:r w:rsidRPr="00EC6522">
              <w:rPr>
                <w:rFonts w:ascii="Times New Roman" w:hAnsi="Times New Roman" w:cs="Times New Roman"/>
                <w:sz w:val="20"/>
              </w:rPr>
              <w:t>zostanie też zastosowana w przepisie art. 328</w:t>
            </w:r>
            <w:r w:rsidRPr="003142EF">
              <w:rPr>
                <w:rFonts w:ascii="Times New Roman" w:hAnsi="Times New Roman" w:cs="Times New Roman"/>
                <w:sz w:val="20"/>
                <w:vertAlign w:val="superscript"/>
              </w:rPr>
              <w:t>5</w:t>
            </w:r>
            <w:r w:rsidRPr="00EC6522">
              <w:rPr>
                <w:rFonts w:ascii="Times New Roman" w:hAnsi="Times New Roman" w:cs="Times New Roman"/>
                <w:sz w:val="20"/>
              </w:rPr>
              <w:t xml:space="preserve"> § 5 k.s.h., który zostanie odpowiednio doprecyzowany</w:t>
            </w:r>
            <w:r w:rsidR="00E07526">
              <w:rPr>
                <w:rFonts w:ascii="Times New Roman" w:hAnsi="Times New Roman" w:cs="Times New Roman"/>
                <w:sz w:val="20"/>
              </w:rPr>
              <w:t>)</w:t>
            </w:r>
            <w:r w:rsidRPr="00EC6522">
              <w:rPr>
                <w:rFonts w:ascii="Times New Roman" w:hAnsi="Times New Roman" w:cs="Times New Roman"/>
                <w:sz w:val="20"/>
              </w:rPr>
              <w:t>.</w:t>
            </w:r>
          </w:p>
          <w:p w:rsidR="00A958BD" w:rsidRPr="00EC6522" w:rsidRDefault="00A958BD" w:rsidP="00EC6522">
            <w:pPr>
              <w:spacing w:after="0" w:line="240" w:lineRule="auto"/>
              <w:jc w:val="both"/>
              <w:rPr>
                <w:rFonts w:ascii="Times New Roman" w:hAnsi="Times New Roman" w:cs="Times New Roman"/>
                <w:sz w:val="20"/>
              </w:rPr>
            </w:pPr>
            <w:r>
              <w:rPr>
                <w:rFonts w:ascii="Times New Roman" w:hAnsi="Times New Roman" w:cs="Times New Roman"/>
                <w:sz w:val="20"/>
              </w:rPr>
              <w:t xml:space="preserve">Nadto należy </w:t>
            </w:r>
            <w:r w:rsidR="000470B5">
              <w:rPr>
                <w:rFonts w:ascii="Times New Roman" w:hAnsi="Times New Roman" w:cs="Times New Roman"/>
                <w:sz w:val="20"/>
              </w:rPr>
              <w:t>wskazać, ż</w:t>
            </w:r>
            <w:r>
              <w:rPr>
                <w:rFonts w:ascii="Times New Roman" w:hAnsi="Times New Roman" w:cs="Times New Roman"/>
                <w:sz w:val="20"/>
              </w:rPr>
              <w:t>e</w:t>
            </w:r>
            <w:r w:rsidR="009D3CC8">
              <w:rPr>
                <w:rFonts w:ascii="Times New Roman" w:hAnsi="Times New Roman" w:cs="Times New Roman"/>
                <w:sz w:val="20"/>
              </w:rPr>
              <w:t xml:space="preserve"> – wychodząc częściowo naprzeciw</w:t>
            </w:r>
            <w:r w:rsidR="00FC0D91">
              <w:rPr>
                <w:rFonts w:ascii="Times New Roman" w:hAnsi="Times New Roman" w:cs="Times New Roman"/>
                <w:sz w:val="20"/>
              </w:rPr>
              <w:t xml:space="preserve"> sformułowanym uwagom </w:t>
            </w:r>
            <w:r w:rsidR="00294D5E">
              <w:rPr>
                <w:rFonts w:ascii="Times New Roman" w:hAnsi="Times New Roman" w:cs="Times New Roman"/>
                <w:sz w:val="20"/>
              </w:rPr>
              <w:t>–</w:t>
            </w:r>
            <w:r w:rsidR="00FC0D91">
              <w:rPr>
                <w:rFonts w:ascii="Times New Roman" w:hAnsi="Times New Roman" w:cs="Times New Roman"/>
                <w:sz w:val="20"/>
              </w:rPr>
              <w:t xml:space="preserve"> </w:t>
            </w:r>
            <w:r w:rsidR="00294D5E">
              <w:rPr>
                <w:rFonts w:ascii="Times New Roman" w:hAnsi="Times New Roman" w:cs="Times New Roman"/>
                <w:sz w:val="20"/>
              </w:rPr>
              <w:t>proponowana w projekcie regulacja dotycząca zakresu jawności danych o akcjonariuszach zostanie ograniczona do spółek niepublicznych</w:t>
            </w:r>
            <w:r w:rsidR="00146D27">
              <w:rPr>
                <w:rFonts w:ascii="Times New Roman" w:hAnsi="Times New Roman" w:cs="Times New Roman"/>
                <w:sz w:val="20"/>
              </w:rPr>
              <w:t>. W tym celu zostanie odpowiednio zmieniony projektowany art. 328</w:t>
            </w:r>
            <w:r w:rsidR="00146D27">
              <w:rPr>
                <w:rFonts w:ascii="Times New Roman" w:hAnsi="Times New Roman" w:cs="Times New Roman"/>
                <w:sz w:val="20"/>
                <w:vertAlign w:val="superscript"/>
              </w:rPr>
              <w:t xml:space="preserve">13 </w:t>
            </w:r>
            <w:r w:rsidR="00E95FAA">
              <w:rPr>
                <w:rFonts w:ascii="Times New Roman" w:hAnsi="Times New Roman" w:cs="Times New Roman"/>
                <w:sz w:val="20"/>
              </w:rPr>
              <w:t>k.s.h.</w:t>
            </w:r>
            <w:r w:rsidR="002C1770">
              <w:rPr>
                <w:rFonts w:ascii="Times New Roman" w:hAnsi="Times New Roman" w:cs="Times New Roman"/>
                <w:sz w:val="20"/>
              </w:rPr>
              <w:t>, którego zakres zostanie zawężony do spółek niepublicznych, które zdecydują s</w:t>
            </w:r>
            <w:r w:rsidR="003768B3">
              <w:rPr>
                <w:rFonts w:ascii="Times New Roman" w:hAnsi="Times New Roman" w:cs="Times New Roman"/>
                <w:sz w:val="20"/>
              </w:rPr>
              <w:t xml:space="preserve">ię na zarejestrowanie ich akcji depozycie papierów wartościowych. W </w:t>
            </w:r>
            <w:r w:rsidR="00732AA2">
              <w:rPr>
                <w:rFonts w:ascii="Times New Roman" w:hAnsi="Times New Roman" w:cs="Times New Roman"/>
                <w:sz w:val="20"/>
              </w:rPr>
              <w:t>odniesieniu do</w:t>
            </w:r>
            <w:r w:rsidR="003768B3">
              <w:rPr>
                <w:rFonts w:ascii="Times New Roman" w:hAnsi="Times New Roman" w:cs="Times New Roman"/>
                <w:sz w:val="20"/>
              </w:rPr>
              <w:t xml:space="preserve"> spółek publicznych odpowiednie regulacje  w tym zakresie zostaną </w:t>
            </w:r>
            <w:r w:rsidR="00732AA2">
              <w:rPr>
                <w:rFonts w:ascii="Times New Roman" w:hAnsi="Times New Roman" w:cs="Times New Roman"/>
                <w:sz w:val="20"/>
              </w:rPr>
              <w:t xml:space="preserve">natomiast </w:t>
            </w:r>
            <w:r w:rsidR="00BB658A">
              <w:rPr>
                <w:rFonts w:ascii="Times New Roman" w:hAnsi="Times New Roman" w:cs="Times New Roman"/>
                <w:sz w:val="20"/>
              </w:rPr>
              <w:t xml:space="preserve">wypracowane i </w:t>
            </w:r>
            <w:r w:rsidR="003768B3">
              <w:rPr>
                <w:rFonts w:ascii="Times New Roman" w:hAnsi="Times New Roman" w:cs="Times New Roman"/>
                <w:sz w:val="20"/>
              </w:rPr>
              <w:t xml:space="preserve">przyjęte </w:t>
            </w:r>
            <w:r w:rsidR="00BB658A">
              <w:rPr>
                <w:rFonts w:ascii="Times New Roman" w:hAnsi="Times New Roman" w:cs="Times New Roman"/>
                <w:sz w:val="20"/>
              </w:rPr>
              <w:t xml:space="preserve">w ramach implementacji </w:t>
            </w:r>
            <w:r w:rsidR="003768B3">
              <w:rPr>
                <w:rFonts w:ascii="Times New Roman" w:hAnsi="Times New Roman" w:cs="Times New Roman"/>
                <w:sz w:val="20"/>
              </w:rPr>
              <w:t xml:space="preserve"> </w:t>
            </w:r>
            <w:r w:rsidR="00BB658A" w:rsidRPr="00BB658A">
              <w:rPr>
                <w:rFonts w:ascii="Times New Roman" w:hAnsi="Times New Roman" w:cs="Times New Roman"/>
                <w:sz w:val="20"/>
              </w:rPr>
              <w:t xml:space="preserve">dyrektywy </w:t>
            </w:r>
            <w:r w:rsidR="00BB726C">
              <w:rPr>
                <w:rFonts w:ascii="Times New Roman" w:hAnsi="Times New Roman" w:cs="Times New Roman"/>
                <w:sz w:val="20"/>
              </w:rPr>
              <w:t xml:space="preserve">z 17 maja 2017 r. nr 2017/828 </w:t>
            </w:r>
            <w:r w:rsidR="00163AE3">
              <w:rPr>
                <w:rFonts w:ascii="Times New Roman" w:hAnsi="Times New Roman" w:cs="Times New Roman"/>
                <w:sz w:val="20"/>
              </w:rPr>
              <w:t>zmieniającej</w:t>
            </w:r>
            <w:r w:rsidR="00BB726C">
              <w:rPr>
                <w:rFonts w:ascii="Times New Roman" w:hAnsi="Times New Roman" w:cs="Times New Roman"/>
                <w:sz w:val="20"/>
              </w:rPr>
              <w:t xml:space="preserve"> dyrektywę 2007/36/WE w zakresie zachęcania akcjonariuszy do długoterminowego zaangażowania</w:t>
            </w:r>
            <w:r w:rsidR="00BB658A">
              <w:rPr>
                <w:rFonts w:ascii="Times New Roman" w:hAnsi="Times New Roman" w:cs="Times New Roman"/>
                <w:sz w:val="20"/>
              </w:rPr>
              <w:t>, która powinna być wdrożona do dnia</w:t>
            </w:r>
            <w:r w:rsidR="00BB726C">
              <w:rPr>
                <w:rFonts w:ascii="Times New Roman" w:hAnsi="Times New Roman" w:cs="Times New Roman"/>
                <w:sz w:val="20"/>
              </w:rPr>
              <w:t xml:space="preserve"> 10 czerwca 2019 r.</w:t>
            </w:r>
            <w:r w:rsidR="00BB658A">
              <w:rPr>
                <w:rFonts w:ascii="Times New Roman" w:hAnsi="Times New Roman" w:cs="Times New Roman"/>
                <w:sz w:val="20"/>
              </w:rPr>
              <w:t xml:space="preserve">, a więc </w:t>
            </w:r>
            <w:r w:rsidR="00163AE3">
              <w:rPr>
                <w:rFonts w:ascii="Times New Roman" w:hAnsi="Times New Roman" w:cs="Times New Roman"/>
                <w:sz w:val="20"/>
              </w:rPr>
              <w:t xml:space="preserve">jeszcze </w:t>
            </w:r>
            <w:r w:rsidR="00BB658A">
              <w:rPr>
                <w:rFonts w:ascii="Times New Roman" w:hAnsi="Times New Roman" w:cs="Times New Roman"/>
                <w:sz w:val="20"/>
              </w:rPr>
              <w:t xml:space="preserve">przed </w:t>
            </w:r>
            <w:r w:rsidR="00BB726C">
              <w:rPr>
                <w:rFonts w:ascii="Times New Roman" w:hAnsi="Times New Roman" w:cs="Times New Roman"/>
                <w:sz w:val="20"/>
              </w:rPr>
              <w:t>planowanym</w:t>
            </w:r>
            <w:r w:rsidR="00BB658A">
              <w:rPr>
                <w:rFonts w:ascii="Times New Roman" w:hAnsi="Times New Roman" w:cs="Times New Roman"/>
                <w:sz w:val="20"/>
              </w:rPr>
              <w:t xml:space="preserve"> wejściem w</w:t>
            </w:r>
            <w:r w:rsidR="00BB726C">
              <w:rPr>
                <w:rFonts w:ascii="Times New Roman" w:hAnsi="Times New Roman" w:cs="Times New Roman"/>
                <w:sz w:val="20"/>
              </w:rPr>
              <w:t xml:space="preserve"> życie niniejszej ustawy</w:t>
            </w:r>
            <w:r w:rsidR="00163AE3">
              <w:rPr>
                <w:rFonts w:ascii="Times New Roman" w:hAnsi="Times New Roman" w:cs="Times New Roman"/>
                <w:sz w:val="20"/>
              </w:rPr>
              <w:t>.</w:t>
            </w:r>
          </w:p>
          <w:p w:rsidR="005A30FE" w:rsidRDefault="005A30FE" w:rsidP="00EC6522">
            <w:pPr>
              <w:spacing w:after="0" w:line="240" w:lineRule="auto"/>
              <w:jc w:val="both"/>
              <w:rPr>
                <w:rFonts w:ascii="Times New Roman" w:hAnsi="Times New Roman" w:cs="Times New Roman"/>
                <w:sz w:val="20"/>
              </w:rPr>
            </w:pPr>
          </w:p>
          <w:p w:rsidR="00B44774" w:rsidRDefault="00B44774" w:rsidP="003142EF">
            <w:pPr>
              <w:spacing w:after="0" w:line="240" w:lineRule="auto"/>
              <w:jc w:val="both"/>
              <w:rPr>
                <w:rFonts w:ascii="Times New Roman" w:hAnsi="Times New Roman" w:cs="Times New Roman"/>
                <w:sz w:val="20"/>
              </w:rPr>
            </w:pPr>
          </w:p>
        </w:tc>
      </w:tr>
      <w:tr w:rsidR="000A50DC" w:rsidRPr="000937DC" w:rsidTr="000A50DC">
        <w:tc>
          <w:tcPr>
            <w:tcW w:w="572" w:type="dxa"/>
          </w:tcPr>
          <w:p w:rsidR="00E63FB4" w:rsidRPr="000937DC" w:rsidRDefault="00B53D58" w:rsidP="0039053F">
            <w:pPr>
              <w:rPr>
                <w:rFonts w:ascii="Times New Roman" w:hAnsi="Times New Roman" w:cs="Times New Roman"/>
                <w:sz w:val="20"/>
              </w:rPr>
            </w:pPr>
            <w:r w:rsidRPr="000937DC">
              <w:rPr>
                <w:rFonts w:ascii="Times New Roman" w:hAnsi="Times New Roman" w:cs="Times New Roman"/>
                <w:sz w:val="20"/>
              </w:rPr>
              <w:t>2</w:t>
            </w:r>
            <w:r w:rsidR="008B1CFF" w:rsidRPr="000937DC">
              <w:rPr>
                <w:rFonts w:ascii="Times New Roman" w:hAnsi="Times New Roman" w:cs="Times New Roman"/>
                <w:sz w:val="20"/>
              </w:rPr>
              <w:t>9</w:t>
            </w:r>
            <w:r w:rsidRPr="000937DC">
              <w:rPr>
                <w:rFonts w:ascii="Times New Roman" w:hAnsi="Times New Roman" w:cs="Times New Roman"/>
                <w:sz w:val="20"/>
              </w:rPr>
              <w:t>.</w:t>
            </w:r>
          </w:p>
        </w:tc>
        <w:tc>
          <w:tcPr>
            <w:tcW w:w="2193" w:type="dxa"/>
            <w:gridSpan w:val="2"/>
          </w:tcPr>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 xml:space="preserve">Art.1 pkt 6 </w:t>
            </w:r>
          </w:p>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328</w:t>
            </w:r>
            <w:r w:rsidRPr="000937DC">
              <w:rPr>
                <w:rFonts w:ascii="Times New Roman" w:hAnsi="Times New Roman" w:cs="Times New Roman"/>
                <w:b/>
                <w:sz w:val="20"/>
                <w:vertAlign w:val="superscript"/>
                <w:lang w:val="de-DE"/>
              </w:rPr>
              <w:t>7</w:t>
            </w:r>
            <w:r w:rsidRPr="000937DC">
              <w:rPr>
                <w:rFonts w:ascii="Times New Roman" w:hAnsi="Times New Roman" w:cs="Times New Roman"/>
                <w:b/>
                <w:sz w:val="20"/>
                <w:lang w:val="de-DE"/>
              </w:rPr>
              <w:t xml:space="preserve"> K.s.h.</w:t>
            </w:r>
          </w:p>
        </w:tc>
        <w:tc>
          <w:tcPr>
            <w:tcW w:w="2163" w:type="dxa"/>
          </w:tcPr>
          <w:p w:rsidR="00E63FB4" w:rsidRPr="000937DC" w:rsidRDefault="00E63FB4"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Sąd Najwyższy</w:t>
            </w:r>
          </w:p>
        </w:tc>
        <w:tc>
          <w:tcPr>
            <w:tcW w:w="5953" w:type="dxa"/>
          </w:tcPr>
          <w:p w:rsidR="00D92EA7"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Niezrozumiałe jest wynikające z treści projektowanego art. 328</w:t>
            </w:r>
            <w:r w:rsidRPr="000937DC">
              <w:rPr>
                <w:rFonts w:ascii="Times New Roman" w:hAnsi="Times New Roman" w:cs="Times New Roman"/>
                <w:sz w:val="20"/>
                <w:vertAlign w:val="superscript"/>
              </w:rPr>
              <w:t>7</w:t>
            </w:r>
            <w:r w:rsidRPr="000937DC">
              <w:rPr>
                <w:rFonts w:ascii="Times New Roman" w:hAnsi="Times New Roman" w:cs="Times New Roman"/>
                <w:sz w:val="20"/>
              </w:rPr>
              <w:t xml:space="preserve"> § 1 K.s.h. ograniczenie możliwoś</w:t>
            </w:r>
            <w:r w:rsidR="00D92EA7" w:rsidRPr="000937DC">
              <w:rPr>
                <w:rFonts w:ascii="Times New Roman" w:hAnsi="Times New Roman" w:cs="Times New Roman"/>
                <w:sz w:val="20"/>
              </w:rPr>
              <w:t>ci rozporządzania akcją wskazaną</w:t>
            </w:r>
            <w:r w:rsidRPr="000937DC">
              <w:rPr>
                <w:rFonts w:ascii="Times New Roman" w:hAnsi="Times New Roman" w:cs="Times New Roman"/>
                <w:sz w:val="20"/>
              </w:rPr>
              <w:t xml:space="preserve"> w treści świadectwa rejestrowego od chwili jego wystawienia do utraty jego ważności. </w:t>
            </w: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Nie jest przekonujący argument o niebezpieczeństwie rozdzielenia legitymacji formalnej i materialnej akcji wobec faktu, iż dematerializacja i stały, gwarantowany ustawowo dostęp spółki do danych z rejestru akcjonariuszy (por. projektowany art. 328</w:t>
            </w:r>
            <w:r w:rsidRPr="000937DC">
              <w:rPr>
                <w:rFonts w:ascii="Times New Roman" w:hAnsi="Times New Roman" w:cs="Times New Roman"/>
                <w:sz w:val="20"/>
                <w:vertAlign w:val="superscript"/>
              </w:rPr>
              <w:t>6</w:t>
            </w:r>
            <w:r w:rsidRPr="000937DC">
              <w:rPr>
                <w:rFonts w:ascii="Times New Roman" w:hAnsi="Times New Roman" w:cs="Times New Roman"/>
                <w:sz w:val="20"/>
              </w:rPr>
              <w:t xml:space="preserve"> K.s.h.) pozwala na bieżąc</w:t>
            </w:r>
            <w:r w:rsidR="00D4744F" w:rsidRPr="000937DC">
              <w:rPr>
                <w:rFonts w:ascii="Times New Roman" w:hAnsi="Times New Roman" w:cs="Times New Roman"/>
                <w:sz w:val="20"/>
              </w:rPr>
              <w:t>ą</w:t>
            </w:r>
            <w:r w:rsidRPr="000937DC">
              <w:rPr>
                <w:rFonts w:ascii="Times New Roman" w:hAnsi="Times New Roman" w:cs="Times New Roman"/>
                <w:sz w:val="20"/>
              </w:rPr>
              <w:t xml:space="preserve"> identyfikację uprawnień akcjonariuszy. Świadectwo rejestrowe pełni wyłącznie funkcję potwierdzającą istnienie prawa, brak więc przeszkód, aby ograniczać obrót akcjami w myśl projektowanego art. 328</w:t>
            </w:r>
            <w:r w:rsidRPr="000937DC">
              <w:rPr>
                <w:rFonts w:ascii="Times New Roman" w:hAnsi="Times New Roman" w:cs="Times New Roman"/>
                <w:sz w:val="20"/>
                <w:vertAlign w:val="superscript"/>
              </w:rPr>
              <w:t>7</w:t>
            </w:r>
            <w:r w:rsidRPr="000937DC">
              <w:rPr>
                <w:rFonts w:ascii="Times New Roman" w:hAnsi="Times New Roman" w:cs="Times New Roman"/>
                <w:sz w:val="20"/>
              </w:rPr>
              <w:t xml:space="preserve"> § 1 K</w:t>
            </w:r>
            <w:r w:rsidR="009C3A66" w:rsidRPr="000937DC">
              <w:rPr>
                <w:rFonts w:ascii="Times New Roman" w:hAnsi="Times New Roman" w:cs="Times New Roman"/>
                <w:sz w:val="20"/>
              </w:rPr>
              <w:t>.s.h.</w:t>
            </w:r>
          </w:p>
        </w:tc>
        <w:tc>
          <w:tcPr>
            <w:tcW w:w="4733" w:type="dxa"/>
          </w:tcPr>
          <w:p w:rsidR="004603F2" w:rsidRPr="007362F2" w:rsidRDefault="00C051B0" w:rsidP="007362F2">
            <w:pPr>
              <w:spacing w:line="240" w:lineRule="auto"/>
              <w:jc w:val="both"/>
              <w:rPr>
                <w:rFonts w:ascii="Times New Roman" w:hAnsi="Times New Roman" w:cs="Times New Roman"/>
                <w:sz w:val="20"/>
              </w:rPr>
            </w:pPr>
            <w:r w:rsidRPr="007362F2">
              <w:rPr>
                <w:rFonts w:ascii="Times New Roman" w:hAnsi="Times New Roman" w:cs="Times New Roman"/>
                <w:sz w:val="20"/>
              </w:rPr>
              <w:t>Wyjaśniono, że omawiany p</w:t>
            </w:r>
            <w:r w:rsidR="004E42A6" w:rsidRPr="007362F2">
              <w:rPr>
                <w:rFonts w:ascii="Times New Roman" w:hAnsi="Times New Roman" w:cs="Times New Roman"/>
                <w:sz w:val="20"/>
              </w:rPr>
              <w:t xml:space="preserve">rzepis jest </w:t>
            </w:r>
            <w:r w:rsidR="00686A1A" w:rsidRPr="007362F2">
              <w:rPr>
                <w:rFonts w:ascii="Times New Roman" w:hAnsi="Times New Roman" w:cs="Times New Roman"/>
                <w:sz w:val="20"/>
              </w:rPr>
              <w:t>wzorowany</w:t>
            </w:r>
            <w:r w:rsidR="00C007C3" w:rsidRPr="007362F2">
              <w:rPr>
                <w:rFonts w:ascii="Times New Roman" w:hAnsi="Times New Roman" w:cs="Times New Roman"/>
                <w:sz w:val="20"/>
              </w:rPr>
              <w:t xml:space="preserve"> na sprawdzonym rozwiązaniu dotyczącym </w:t>
            </w:r>
            <w:r w:rsidR="00BE643D" w:rsidRPr="007362F2">
              <w:rPr>
                <w:rFonts w:ascii="Times New Roman" w:hAnsi="Times New Roman" w:cs="Times New Roman"/>
                <w:sz w:val="20"/>
              </w:rPr>
              <w:t>świadectwa</w:t>
            </w:r>
            <w:r w:rsidR="00C007C3" w:rsidRPr="007362F2">
              <w:rPr>
                <w:rFonts w:ascii="Times New Roman" w:hAnsi="Times New Roman" w:cs="Times New Roman"/>
                <w:sz w:val="20"/>
              </w:rPr>
              <w:t xml:space="preserve"> depozytowego</w:t>
            </w:r>
            <w:r w:rsidR="00686A1A" w:rsidRPr="007362F2">
              <w:rPr>
                <w:rFonts w:ascii="Times New Roman" w:hAnsi="Times New Roman" w:cs="Times New Roman"/>
                <w:sz w:val="20"/>
              </w:rPr>
              <w:t xml:space="preserve">, </w:t>
            </w:r>
            <w:r w:rsidRPr="007362F2">
              <w:rPr>
                <w:rFonts w:ascii="Times New Roman" w:hAnsi="Times New Roman" w:cs="Times New Roman"/>
                <w:sz w:val="20"/>
              </w:rPr>
              <w:t xml:space="preserve">przewidzianym </w:t>
            </w:r>
            <w:r w:rsidR="00686A1A" w:rsidRPr="007362F2">
              <w:rPr>
                <w:rFonts w:ascii="Times New Roman" w:hAnsi="Times New Roman" w:cs="Times New Roman"/>
                <w:sz w:val="20"/>
              </w:rPr>
              <w:t xml:space="preserve"> w</w:t>
            </w:r>
            <w:r w:rsidR="00C007C3" w:rsidRPr="007362F2">
              <w:rPr>
                <w:rFonts w:ascii="Times New Roman" w:hAnsi="Times New Roman" w:cs="Times New Roman"/>
                <w:sz w:val="20"/>
              </w:rPr>
              <w:t xml:space="preserve"> art. 11 ust. 1</w:t>
            </w:r>
            <w:r w:rsidRPr="007362F2">
              <w:rPr>
                <w:rFonts w:ascii="Times New Roman" w:hAnsi="Times New Roman" w:cs="Times New Roman"/>
                <w:i/>
                <w:sz w:val="20"/>
              </w:rPr>
              <w:t xml:space="preserve"> ustawy o obrocie. </w:t>
            </w:r>
            <w:r w:rsidRPr="007362F2">
              <w:rPr>
                <w:rFonts w:ascii="Times New Roman" w:hAnsi="Times New Roman" w:cs="Times New Roman"/>
                <w:sz w:val="20"/>
              </w:rPr>
              <w:t xml:space="preserve">Służy wzmocnieniu bezpieczeństwa </w:t>
            </w:r>
            <w:r w:rsidR="004603F2" w:rsidRPr="007362F2">
              <w:rPr>
                <w:rFonts w:ascii="Times New Roman" w:hAnsi="Times New Roman" w:cs="Times New Roman"/>
                <w:sz w:val="20"/>
              </w:rPr>
              <w:t>pozio</w:t>
            </w:r>
            <w:r w:rsidR="007362F2" w:rsidRPr="007362F2">
              <w:rPr>
                <w:rFonts w:ascii="Times New Roman" w:hAnsi="Times New Roman" w:cs="Times New Roman"/>
                <w:sz w:val="20"/>
              </w:rPr>
              <w:t>mu ochrony obrotu gospodarczego i ochronie kontrahentów akcjonariusza.</w:t>
            </w:r>
          </w:p>
        </w:tc>
      </w:tr>
      <w:tr w:rsidR="000A50DC" w:rsidRPr="000937DC" w:rsidTr="000A50DC">
        <w:tc>
          <w:tcPr>
            <w:tcW w:w="572" w:type="dxa"/>
          </w:tcPr>
          <w:p w:rsidR="00FA75A8" w:rsidRPr="000937DC" w:rsidRDefault="008B1CFF" w:rsidP="0039053F">
            <w:pPr>
              <w:rPr>
                <w:rFonts w:ascii="Times New Roman" w:hAnsi="Times New Roman" w:cs="Times New Roman"/>
                <w:sz w:val="20"/>
              </w:rPr>
            </w:pPr>
            <w:r w:rsidRPr="000937DC">
              <w:rPr>
                <w:rFonts w:ascii="Times New Roman" w:hAnsi="Times New Roman" w:cs="Times New Roman"/>
                <w:sz w:val="20"/>
              </w:rPr>
              <w:t>30</w:t>
            </w:r>
            <w:r w:rsidR="00FA75A8" w:rsidRPr="000937DC">
              <w:rPr>
                <w:rFonts w:ascii="Times New Roman" w:hAnsi="Times New Roman" w:cs="Times New Roman"/>
                <w:sz w:val="20"/>
              </w:rPr>
              <w:t>.</w:t>
            </w:r>
          </w:p>
        </w:tc>
        <w:tc>
          <w:tcPr>
            <w:tcW w:w="2193" w:type="dxa"/>
            <w:gridSpan w:val="2"/>
            <w:vMerge w:val="restart"/>
          </w:tcPr>
          <w:p w:rsidR="00FA75A8" w:rsidRPr="000937DC" w:rsidRDefault="00FA75A8"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6</w:t>
            </w:r>
          </w:p>
          <w:p w:rsidR="00FA75A8" w:rsidRPr="000937DC" w:rsidRDefault="00FA75A8"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328</w:t>
            </w:r>
            <w:r w:rsidRPr="000937DC">
              <w:rPr>
                <w:rFonts w:ascii="Times New Roman" w:hAnsi="Times New Roman" w:cs="Times New Roman"/>
                <w:b/>
                <w:sz w:val="20"/>
                <w:vertAlign w:val="superscript"/>
                <w:lang w:val="de-DE"/>
              </w:rPr>
              <w:t>10</w:t>
            </w:r>
            <w:r w:rsidRPr="000937DC">
              <w:rPr>
                <w:rFonts w:ascii="Times New Roman" w:hAnsi="Times New Roman" w:cs="Times New Roman"/>
                <w:b/>
                <w:sz w:val="20"/>
                <w:lang w:val="de-DE"/>
              </w:rPr>
              <w:t xml:space="preserve"> K.s.h.</w:t>
            </w:r>
          </w:p>
        </w:tc>
        <w:tc>
          <w:tcPr>
            <w:tcW w:w="2163" w:type="dxa"/>
          </w:tcPr>
          <w:p w:rsidR="00FA75A8" w:rsidRPr="000937DC" w:rsidRDefault="00FA75A8"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Rada Banków Depozytariuszy</w:t>
            </w:r>
          </w:p>
        </w:tc>
        <w:tc>
          <w:tcPr>
            <w:tcW w:w="5953" w:type="dxa"/>
          </w:tcPr>
          <w:p w:rsidR="00FA75A8" w:rsidRPr="000937DC" w:rsidRDefault="00FA75A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Należy rozstrzygnąć kto jest płatnikiem podatku dochodowego. Należy  zwrócić uwagę, iż ze względu na brak bezpośredniej relacji podmiotu prowadzącego rejestr, nie będzie możliwe ustalenie i weryfikacja statusu podatkowego akcjonariusza (szczególnie istotne w przypadku akcjonari</w:t>
            </w:r>
            <w:r w:rsidR="009C3A66" w:rsidRPr="000937DC">
              <w:rPr>
                <w:rFonts w:ascii="Times New Roman" w:hAnsi="Times New Roman" w:cs="Times New Roman"/>
                <w:sz w:val="20"/>
              </w:rPr>
              <w:t>uszy nie będących rezydentami).</w:t>
            </w:r>
          </w:p>
        </w:tc>
        <w:tc>
          <w:tcPr>
            <w:tcW w:w="4733" w:type="dxa"/>
          </w:tcPr>
          <w:p w:rsidR="00593E40" w:rsidRPr="00593E40" w:rsidRDefault="006506F4" w:rsidP="005A78B0">
            <w:pPr>
              <w:spacing w:line="240" w:lineRule="auto"/>
              <w:jc w:val="both"/>
              <w:rPr>
                <w:rFonts w:ascii="Times New Roman" w:hAnsi="Times New Roman" w:cs="Times New Roman"/>
                <w:sz w:val="20"/>
              </w:rPr>
            </w:pPr>
            <w:r>
              <w:rPr>
                <w:rFonts w:ascii="Times New Roman" w:hAnsi="Times New Roman" w:cs="Times New Roman"/>
                <w:sz w:val="20"/>
              </w:rPr>
              <w:t>Wyjaśniono, że p</w:t>
            </w:r>
            <w:r w:rsidR="00593E40">
              <w:rPr>
                <w:rFonts w:ascii="Times New Roman" w:hAnsi="Times New Roman" w:cs="Times New Roman"/>
                <w:sz w:val="20"/>
              </w:rPr>
              <w:t xml:space="preserve">łatnikiem </w:t>
            </w:r>
            <w:r>
              <w:rPr>
                <w:rFonts w:ascii="Times New Roman" w:hAnsi="Times New Roman" w:cs="Times New Roman"/>
                <w:sz w:val="20"/>
              </w:rPr>
              <w:t>podatku dochodowego pozostaje spółka –</w:t>
            </w:r>
            <w:r w:rsidR="00593E40">
              <w:rPr>
                <w:rFonts w:ascii="Times New Roman" w:hAnsi="Times New Roman" w:cs="Times New Roman"/>
                <w:sz w:val="20"/>
              </w:rPr>
              <w:t xml:space="preserve"> z punktu widzenia prawa podatkowego </w:t>
            </w:r>
            <w:r>
              <w:rPr>
                <w:rFonts w:ascii="Times New Roman" w:hAnsi="Times New Roman" w:cs="Times New Roman"/>
                <w:sz w:val="20"/>
              </w:rPr>
              <w:t>wprowadzane przepisy dotyczące rejestru akcjonariuszy prowadz</w:t>
            </w:r>
            <w:r w:rsidR="005A78B0">
              <w:rPr>
                <w:rFonts w:ascii="Times New Roman" w:hAnsi="Times New Roman" w:cs="Times New Roman"/>
                <w:sz w:val="20"/>
              </w:rPr>
              <w:t>onego</w:t>
            </w:r>
            <w:r>
              <w:rPr>
                <w:rFonts w:ascii="Times New Roman" w:hAnsi="Times New Roman" w:cs="Times New Roman"/>
                <w:sz w:val="20"/>
              </w:rPr>
              <w:t xml:space="preserve"> przez </w:t>
            </w:r>
            <w:r w:rsidR="005A78B0">
              <w:rPr>
                <w:rFonts w:ascii="Times New Roman" w:hAnsi="Times New Roman" w:cs="Times New Roman"/>
                <w:sz w:val="20"/>
              </w:rPr>
              <w:t xml:space="preserve"> podmiot </w:t>
            </w:r>
            <w:r>
              <w:rPr>
                <w:rFonts w:ascii="Times New Roman" w:hAnsi="Times New Roman" w:cs="Times New Roman"/>
                <w:sz w:val="20"/>
              </w:rPr>
              <w:t xml:space="preserve">zewnętrzny </w:t>
            </w:r>
            <w:r w:rsidR="00593E40">
              <w:rPr>
                <w:rFonts w:ascii="Times New Roman" w:hAnsi="Times New Roman" w:cs="Times New Roman"/>
                <w:sz w:val="20"/>
              </w:rPr>
              <w:t>nie zmienia</w:t>
            </w:r>
            <w:r>
              <w:rPr>
                <w:rFonts w:ascii="Times New Roman" w:hAnsi="Times New Roman" w:cs="Times New Roman"/>
                <w:sz w:val="20"/>
              </w:rPr>
              <w:t xml:space="preserve">ją w żaden sposób </w:t>
            </w:r>
            <w:r w:rsidR="00593E40">
              <w:rPr>
                <w:rFonts w:ascii="Times New Roman" w:hAnsi="Times New Roman" w:cs="Times New Roman"/>
                <w:sz w:val="20"/>
              </w:rPr>
              <w:t>sytuacji w stosunku do obecnego stanu.</w:t>
            </w:r>
          </w:p>
        </w:tc>
      </w:tr>
      <w:tr w:rsidR="000A50DC" w:rsidRPr="000937DC" w:rsidTr="000A50DC">
        <w:tc>
          <w:tcPr>
            <w:tcW w:w="572" w:type="dxa"/>
          </w:tcPr>
          <w:p w:rsidR="00FA75A8" w:rsidRPr="000937DC" w:rsidRDefault="008B1CFF" w:rsidP="0039053F">
            <w:pPr>
              <w:rPr>
                <w:rFonts w:ascii="Times New Roman" w:hAnsi="Times New Roman" w:cs="Times New Roman"/>
                <w:sz w:val="20"/>
              </w:rPr>
            </w:pPr>
            <w:r w:rsidRPr="000937DC">
              <w:rPr>
                <w:rFonts w:ascii="Times New Roman" w:hAnsi="Times New Roman" w:cs="Times New Roman"/>
                <w:sz w:val="20"/>
              </w:rPr>
              <w:t>31</w:t>
            </w:r>
            <w:r w:rsidR="00FA75A8" w:rsidRPr="000937DC">
              <w:rPr>
                <w:rFonts w:ascii="Times New Roman" w:hAnsi="Times New Roman" w:cs="Times New Roman"/>
                <w:sz w:val="20"/>
              </w:rPr>
              <w:t>.</w:t>
            </w:r>
          </w:p>
        </w:tc>
        <w:tc>
          <w:tcPr>
            <w:tcW w:w="2193" w:type="dxa"/>
            <w:gridSpan w:val="2"/>
            <w:vMerge/>
          </w:tcPr>
          <w:p w:rsidR="00FA75A8" w:rsidRPr="000937DC" w:rsidRDefault="00FA75A8" w:rsidP="0039053F">
            <w:pPr>
              <w:spacing w:after="0"/>
              <w:jc w:val="center"/>
              <w:rPr>
                <w:rFonts w:ascii="Times New Roman" w:hAnsi="Times New Roman" w:cs="Times New Roman"/>
                <w:b/>
                <w:sz w:val="20"/>
              </w:rPr>
            </w:pPr>
          </w:p>
        </w:tc>
        <w:tc>
          <w:tcPr>
            <w:tcW w:w="2163" w:type="dxa"/>
          </w:tcPr>
          <w:p w:rsidR="00FA75A8" w:rsidRPr="000937DC" w:rsidRDefault="00FA75A8"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Sąd Najwyższy</w:t>
            </w:r>
          </w:p>
        </w:tc>
        <w:tc>
          <w:tcPr>
            <w:tcW w:w="5953" w:type="dxa"/>
          </w:tcPr>
          <w:p w:rsidR="00FA75A8" w:rsidRPr="000937DC" w:rsidRDefault="00FA75A8"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Proponowany art. 328</w:t>
            </w:r>
            <w:r w:rsidRPr="000937DC">
              <w:rPr>
                <w:rFonts w:ascii="Times New Roman" w:hAnsi="Times New Roman" w:cs="Times New Roman"/>
                <w:sz w:val="20"/>
                <w:vertAlign w:val="superscript"/>
              </w:rPr>
              <w:t>10</w:t>
            </w:r>
            <w:r w:rsidRPr="000937DC">
              <w:rPr>
                <w:rFonts w:ascii="Times New Roman" w:hAnsi="Times New Roman" w:cs="Times New Roman"/>
                <w:sz w:val="20"/>
              </w:rPr>
              <w:t xml:space="preserve"> K.s.h. przewiduje wykonywanie przez spółkę zobowiązań pieniężnych wobec akcjonariuszy z przysługujących im praw majątkowych z akcji za pośrednictwem podmiotu prowadzącego rejestr akcjon</w:t>
            </w:r>
            <w:r w:rsidR="00B4616F" w:rsidRPr="000937DC">
              <w:rPr>
                <w:rFonts w:ascii="Times New Roman" w:hAnsi="Times New Roman" w:cs="Times New Roman"/>
                <w:sz w:val="20"/>
              </w:rPr>
              <w:t>ariuszy. Regulacja tylko obciąża</w:t>
            </w:r>
            <w:r w:rsidRPr="000937DC">
              <w:rPr>
                <w:rFonts w:ascii="Times New Roman" w:hAnsi="Times New Roman" w:cs="Times New Roman"/>
                <w:sz w:val="20"/>
              </w:rPr>
              <w:t xml:space="preserve"> finansowo spółkę świadczeniami na rzecz podmiotu prowadzącego rejestr w zamian za usługi pośrednictwa w sytuacji, gdy jawność rejestru akc</w:t>
            </w:r>
            <w:r w:rsidR="00B4616F" w:rsidRPr="000937DC">
              <w:rPr>
                <w:rFonts w:ascii="Times New Roman" w:hAnsi="Times New Roman" w:cs="Times New Roman"/>
                <w:sz w:val="20"/>
              </w:rPr>
              <w:t>jonariuszy zapewnia spółce pełną</w:t>
            </w:r>
            <w:r w:rsidRPr="000937DC">
              <w:rPr>
                <w:rFonts w:ascii="Times New Roman" w:hAnsi="Times New Roman" w:cs="Times New Roman"/>
                <w:sz w:val="20"/>
              </w:rPr>
              <w:t xml:space="preserve"> i aktualizowaną wiedzę o swoim akcjonariacie. Niestety uzasadnienie dla ww. przepisu stanowi jedynie jego parafrazę i jako takie należy je uznać za dalece niewystarc</w:t>
            </w:r>
            <w:r w:rsidR="00B4616F" w:rsidRPr="000937DC">
              <w:rPr>
                <w:rFonts w:ascii="Times New Roman" w:hAnsi="Times New Roman" w:cs="Times New Roman"/>
                <w:sz w:val="20"/>
              </w:rPr>
              <w:t>zające.</w:t>
            </w:r>
          </w:p>
        </w:tc>
        <w:tc>
          <w:tcPr>
            <w:tcW w:w="4733" w:type="dxa"/>
          </w:tcPr>
          <w:p w:rsidR="007834FA" w:rsidRPr="000937DC" w:rsidRDefault="00B442D4" w:rsidP="00632192">
            <w:pPr>
              <w:spacing w:line="240" w:lineRule="auto"/>
              <w:jc w:val="both"/>
              <w:rPr>
                <w:rFonts w:ascii="Times New Roman" w:hAnsi="Times New Roman" w:cs="Times New Roman"/>
                <w:sz w:val="20"/>
              </w:rPr>
            </w:pPr>
            <w:r>
              <w:rPr>
                <w:rFonts w:ascii="Times New Roman" w:hAnsi="Times New Roman" w:cs="Times New Roman"/>
                <w:sz w:val="20"/>
              </w:rPr>
              <w:t>Wyjaśniono</w:t>
            </w:r>
            <w:r w:rsidR="00F51CC7">
              <w:rPr>
                <w:rFonts w:ascii="Times New Roman" w:hAnsi="Times New Roman" w:cs="Times New Roman"/>
                <w:sz w:val="20"/>
              </w:rPr>
              <w:t xml:space="preserve">, </w:t>
            </w:r>
            <w:r w:rsidR="009D617C">
              <w:rPr>
                <w:rFonts w:ascii="Times New Roman" w:hAnsi="Times New Roman" w:cs="Times New Roman"/>
                <w:sz w:val="20"/>
              </w:rPr>
              <w:t>że przepis ma ułatwić spółce wykonywanie j</w:t>
            </w:r>
            <w:r w:rsidR="00EA1EEB">
              <w:rPr>
                <w:rFonts w:ascii="Times New Roman" w:hAnsi="Times New Roman" w:cs="Times New Roman"/>
                <w:sz w:val="20"/>
              </w:rPr>
              <w:t>e</w:t>
            </w:r>
            <w:r w:rsidR="009D617C">
              <w:rPr>
                <w:rFonts w:ascii="Times New Roman" w:hAnsi="Times New Roman" w:cs="Times New Roman"/>
                <w:sz w:val="20"/>
              </w:rPr>
              <w:t xml:space="preserve">j </w:t>
            </w:r>
            <w:r w:rsidR="00EA1EEB">
              <w:rPr>
                <w:rFonts w:ascii="Times New Roman" w:hAnsi="Times New Roman" w:cs="Times New Roman"/>
                <w:sz w:val="20"/>
              </w:rPr>
              <w:t>zobowiązań</w:t>
            </w:r>
            <w:r w:rsidR="009D617C">
              <w:rPr>
                <w:rFonts w:ascii="Times New Roman" w:hAnsi="Times New Roman" w:cs="Times New Roman"/>
                <w:sz w:val="20"/>
              </w:rPr>
              <w:t xml:space="preserve"> </w:t>
            </w:r>
            <w:r w:rsidR="00632192">
              <w:rPr>
                <w:rFonts w:ascii="Times New Roman" w:hAnsi="Times New Roman" w:cs="Times New Roman"/>
                <w:sz w:val="20"/>
              </w:rPr>
              <w:t>pienięż</w:t>
            </w:r>
            <w:r w:rsidR="00EA1EEB">
              <w:rPr>
                <w:rFonts w:ascii="Times New Roman" w:hAnsi="Times New Roman" w:cs="Times New Roman"/>
                <w:sz w:val="20"/>
              </w:rPr>
              <w:t>n</w:t>
            </w:r>
            <w:r w:rsidR="00632192">
              <w:rPr>
                <w:rFonts w:ascii="Times New Roman" w:hAnsi="Times New Roman" w:cs="Times New Roman"/>
                <w:sz w:val="20"/>
              </w:rPr>
              <w:t>y</w:t>
            </w:r>
            <w:r w:rsidR="00EA1EEB">
              <w:rPr>
                <w:rFonts w:ascii="Times New Roman" w:hAnsi="Times New Roman" w:cs="Times New Roman"/>
                <w:sz w:val="20"/>
              </w:rPr>
              <w:t>ch wobec akcjonariuszy. Ma też pełnić rolę</w:t>
            </w:r>
            <w:r w:rsidR="001D5FB3">
              <w:rPr>
                <w:rFonts w:ascii="Times New Roman" w:hAnsi="Times New Roman" w:cs="Times New Roman"/>
                <w:sz w:val="20"/>
              </w:rPr>
              <w:t xml:space="preserve"> ochronną</w:t>
            </w:r>
            <w:r w:rsidR="00F51CC7">
              <w:rPr>
                <w:rFonts w:ascii="Times New Roman" w:hAnsi="Times New Roman" w:cs="Times New Roman"/>
                <w:sz w:val="20"/>
              </w:rPr>
              <w:t xml:space="preserve"> dla akcjonariuszy spółki. </w:t>
            </w:r>
            <w:r w:rsidR="00D45F2F">
              <w:rPr>
                <w:rFonts w:ascii="Times New Roman" w:hAnsi="Times New Roman" w:cs="Times New Roman"/>
                <w:sz w:val="20"/>
              </w:rPr>
              <w:t>Ponadto</w:t>
            </w:r>
            <w:r w:rsidR="00C25DD4">
              <w:rPr>
                <w:rFonts w:ascii="Times New Roman" w:hAnsi="Times New Roman" w:cs="Times New Roman"/>
                <w:sz w:val="20"/>
              </w:rPr>
              <w:t>,</w:t>
            </w:r>
            <w:r w:rsidR="00D45F2F">
              <w:rPr>
                <w:rFonts w:ascii="Times New Roman" w:hAnsi="Times New Roman" w:cs="Times New Roman"/>
                <w:sz w:val="20"/>
              </w:rPr>
              <w:t xml:space="preserve"> spółka i tak ponosi koszty związane </w:t>
            </w:r>
            <w:r w:rsidR="00C25DD4">
              <w:rPr>
                <w:rFonts w:ascii="Times New Roman" w:hAnsi="Times New Roman" w:cs="Times New Roman"/>
                <w:sz w:val="20"/>
              </w:rPr>
              <w:t>z</w:t>
            </w:r>
            <w:r w:rsidR="00C25DD4">
              <w:t xml:space="preserve"> </w:t>
            </w:r>
            <w:r w:rsidR="00C25DD4" w:rsidRPr="00C25DD4">
              <w:rPr>
                <w:rFonts w:ascii="Times New Roman" w:hAnsi="Times New Roman" w:cs="Times New Roman"/>
                <w:sz w:val="20"/>
              </w:rPr>
              <w:t>wykonywanie</w:t>
            </w:r>
            <w:r w:rsidR="00C25DD4">
              <w:rPr>
                <w:rFonts w:ascii="Times New Roman" w:hAnsi="Times New Roman" w:cs="Times New Roman"/>
                <w:sz w:val="20"/>
              </w:rPr>
              <w:t>m jej zobowiązań pienięż</w:t>
            </w:r>
            <w:r w:rsidR="00C25DD4" w:rsidRPr="00C25DD4">
              <w:rPr>
                <w:rFonts w:ascii="Times New Roman" w:hAnsi="Times New Roman" w:cs="Times New Roman"/>
                <w:sz w:val="20"/>
              </w:rPr>
              <w:t>n</w:t>
            </w:r>
            <w:r w:rsidR="00632192">
              <w:rPr>
                <w:rFonts w:ascii="Times New Roman" w:hAnsi="Times New Roman" w:cs="Times New Roman"/>
                <w:sz w:val="20"/>
              </w:rPr>
              <w:t>y</w:t>
            </w:r>
            <w:r w:rsidR="00C25DD4" w:rsidRPr="00C25DD4">
              <w:rPr>
                <w:rFonts w:ascii="Times New Roman" w:hAnsi="Times New Roman" w:cs="Times New Roman"/>
                <w:sz w:val="20"/>
              </w:rPr>
              <w:t>ch wobec akcjonariuszy</w:t>
            </w:r>
            <w:r w:rsidR="00C25DD4">
              <w:rPr>
                <w:rFonts w:ascii="Times New Roman" w:hAnsi="Times New Roman" w:cs="Times New Roman"/>
                <w:sz w:val="20"/>
              </w:rPr>
              <w:t>, niezależnie od tego czy będzie realizował</w:t>
            </w:r>
            <w:r w:rsidR="00715B10">
              <w:rPr>
                <w:rFonts w:ascii="Times New Roman" w:hAnsi="Times New Roman" w:cs="Times New Roman"/>
                <w:sz w:val="20"/>
              </w:rPr>
              <w:t>a</w:t>
            </w:r>
            <w:r w:rsidR="00C25DD4">
              <w:rPr>
                <w:rFonts w:ascii="Times New Roman" w:hAnsi="Times New Roman" w:cs="Times New Roman"/>
                <w:sz w:val="20"/>
              </w:rPr>
              <w:t xml:space="preserve"> te zobowiązania za </w:t>
            </w:r>
            <w:r w:rsidR="00715B10">
              <w:rPr>
                <w:rFonts w:ascii="Times New Roman" w:hAnsi="Times New Roman" w:cs="Times New Roman"/>
                <w:sz w:val="20"/>
              </w:rPr>
              <w:t>pośrednictwem</w:t>
            </w:r>
            <w:r w:rsidR="00C25DD4">
              <w:rPr>
                <w:rFonts w:ascii="Times New Roman" w:hAnsi="Times New Roman" w:cs="Times New Roman"/>
                <w:sz w:val="20"/>
              </w:rPr>
              <w:t xml:space="preserve"> podmiotu prowadzącego rejestr, </w:t>
            </w:r>
            <w:r w:rsidR="00632192">
              <w:rPr>
                <w:rFonts w:ascii="Times New Roman" w:hAnsi="Times New Roman" w:cs="Times New Roman"/>
                <w:sz w:val="20"/>
              </w:rPr>
              <w:t xml:space="preserve">za pośrednictwem </w:t>
            </w:r>
            <w:r w:rsidR="00C25DD4">
              <w:rPr>
                <w:rFonts w:ascii="Times New Roman" w:hAnsi="Times New Roman" w:cs="Times New Roman"/>
                <w:sz w:val="20"/>
              </w:rPr>
              <w:t>obsługującego ją banku czy te</w:t>
            </w:r>
            <w:r w:rsidR="00715B10">
              <w:rPr>
                <w:rFonts w:ascii="Times New Roman" w:hAnsi="Times New Roman" w:cs="Times New Roman"/>
                <w:sz w:val="20"/>
              </w:rPr>
              <w:t xml:space="preserve">ż nawet przy pomocy </w:t>
            </w:r>
            <w:r w:rsidR="00632192">
              <w:rPr>
                <w:rFonts w:ascii="Times New Roman" w:hAnsi="Times New Roman" w:cs="Times New Roman"/>
                <w:sz w:val="20"/>
              </w:rPr>
              <w:t xml:space="preserve">swoich </w:t>
            </w:r>
            <w:r w:rsidR="00715B10">
              <w:rPr>
                <w:rFonts w:ascii="Times New Roman" w:hAnsi="Times New Roman" w:cs="Times New Roman"/>
                <w:sz w:val="20"/>
              </w:rPr>
              <w:t>pracowników.</w:t>
            </w:r>
          </w:p>
        </w:tc>
      </w:tr>
      <w:tr w:rsidR="000A50DC" w:rsidRPr="000937DC" w:rsidTr="000A50DC">
        <w:tc>
          <w:tcPr>
            <w:tcW w:w="572" w:type="dxa"/>
          </w:tcPr>
          <w:p w:rsidR="00655805" w:rsidRPr="000937DC" w:rsidRDefault="008B1CFF" w:rsidP="0039053F">
            <w:pPr>
              <w:rPr>
                <w:rFonts w:ascii="Times New Roman" w:hAnsi="Times New Roman" w:cs="Times New Roman"/>
                <w:sz w:val="20"/>
              </w:rPr>
            </w:pPr>
            <w:r w:rsidRPr="000937DC">
              <w:rPr>
                <w:rFonts w:ascii="Times New Roman" w:hAnsi="Times New Roman" w:cs="Times New Roman"/>
                <w:sz w:val="20"/>
              </w:rPr>
              <w:t>32</w:t>
            </w:r>
            <w:r w:rsidR="00655805" w:rsidRPr="000937DC">
              <w:rPr>
                <w:rFonts w:ascii="Times New Roman" w:hAnsi="Times New Roman" w:cs="Times New Roman"/>
                <w:sz w:val="20"/>
              </w:rPr>
              <w:t>.</w:t>
            </w:r>
          </w:p>
        </w:tc>
        <w:tc>
          <w:tcPr>
            <w:tcW w:w="2193" w:type="dxa"/>
            <w:gridSpan w:val="2"/>
            <w:vMerge w:val="restart"/>
          </w:tcPr>
          <w:p w:rsidR="00655805" w:rsidRPr="008B7F4E" w:rsidRDefault="00655805" w:rsidP="0039053F">
            <w:pPr>
              <w:spacing w:after="0"/>
              <w:jc w:val="center"/>
              <w:rPr>
                <w:rFonts w:ascii="Times New Roman" w:hAnsi="Times New Roman" w:cs="Times New Roman"/>
                <w:b/>
                <w:sz w:val="20"/>
                <w:lang w:val="de-DE"/>
              </w:rPr>
            </w:pPr>
            <w:r w:rsidRPr="008B7F4E">
              <w:rPr>
                <w:rFonts w:ascii="Times New Roman" w:hAnsi="Times New Roman" w:cs="Times New Roman"/>
                <w:b/>
                <w:sz w:val="20"/>
                <w:lang w:val="de-DE"/>
              </w:rPr>
              <w:t>Art. 1 pkt 6</w:t>
            </w:r>
          </w:p>
          <w:p w:rsidR="00655805" w:rsidRPr="008B7F4E" w:rsidRDefault="00655805" w:rsidP="0039053F">
            <w:pPr>
              <w:spacing w:after="0"/>
              <w:jc w:val="center"/>
              <w:rPr>
                <w:rFonts w:ascii="Times New Roman" w:hAnsi="Times New Roman" w:cs="Times New Roman"/>
                <w:b/>
                <w:sz w:val="20"/>
                <w:lang w:val="de-DE"/>
              </w:rPr>
            </w:pPr>
            <w:r w:rsidRPr="008B7F4E">
              <w:rPr>
                <w:rFonts w:ascii="Times New Roman" w:hAnsi="Times New Roman" w:cs="Times New Roman"/>
                <w:b/>
                <w:sz w:val="20"/>
                <w:lang w:val="de-DE"/>
              </w:rPr>
              <w:t>dot. art. 328</w:t>
            </w:r>
            <w:r w:rsidRPr="008B7F4E">
              <w:rPr>
                <w:rFonts w:ascii="Times New Roman" w:hAnsi="Times New Roman" w:cs="Times New Roman"/>
                <w:b/>
                <w:sz w:val="20"/>
                <w:vertAlign w:val="superscript"/>
                <w:lang w:val="de-DE"/>
              </w:rPr>
              <w:t>11</w:t>
            </w:r>
            <w:r w:rsidRPr="008B7F4E">
              <w:rPr>
                <w:rFonts w:ascii="Times New Roman" w:hAnsi="Times New Roman" w:cs="Times New Roman"/>
                <w:b/>
                <w:sz w:val="20"/>
                <w:lang w:val="de-DE"/>
              </w:rPr>
              <w:t xml:space="preserve"> K.s.h.</w:t>
            </w:r>
          </w:p>
        </w:tc>
        <w:tc>
          <w:tcPr>
            <w:tcW w:w="2163" w:type="dxa"/>
          </w:tcPr>
          <w:p w:rsidR="00655805" w:rsidRPr="000937DC" w:rsidRDefault="00655805" w:rsidP="0039053F">
            <w:pPr>
              <w:jc w:val="center"/>
              <w:rPr>
                <w:rFonts w:ascii="Times New Roman" w:hAnsi="Times New Roman" w:cs="Times New Roman"/>
                <w:b/>
                <w:sz w:val="20"/>
              </w:rPr>
            </w:pPr>
            <w:r w:rsidRPr="000937DC">
              <w:rPr>
                <w:rFonts w:ascii="Times New Roman" w:hAnsi="Times New Roman" w:cs="Times New Roman"/>
                <w:b/>
                <w:sz w:val="20"/>
              </w:rPr>
              <w:t>Komisja Nadzoru Finansowego</w:t>
            </w:r>
          </w:p>
        </w:tc>
        <w:tc>
          <w:tcPr>
            <w:tcW w:w="5953" w:type="dxa"/>
          </w:tcPr>
          <w:p w:rsidR="00655805" w:rsidRPr="000937DC" w:rsidRDefault="00655805"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 zakresie art. 328</w:t>
            </w:r>
            <w:r w:rsidRPr="000937DC">
              <w:rPr>
                <w:rFonts w:ascii="Times New Roman" w:hAnsi="Times New Roman" w:cs="Times New Roman"/>
                <w:sz w:val="20"/>
                <w:vertAlign w:val="superscript"/>
              </w:rPr>
              <w:t>11</w:t>
            </w:r>
            <w:r w:rsidRPr="000937DC">
              <w:rPr>
                <w:rFonts w:ascii="Times New Roman" w:hAnsi="Times New Roman" w:cs="Times New Roman"/>
                <w:sz w:val="20"/>
              </w:rPr>
              <w:t xml:space="preserve"> § 2</w:t>
            </w:r>
            <w:r w:rsidRPr="000937DC">
              <w:rPr>
                <w:rFonts w:ascii="Times New Roman" w:hAnsi="Times New Roman" w:cs="Times New Roman"/>
                <w:b/>
                <w:sz w:val="20"/>
              </w:rPr>
              <w:t xml:space="preserve"> </w:t>
            </w:r>
            <w:r w:rsidRPr="000937DC">
              <w:rPr>
                <w:rFonts w:ascii="Times New Roman" w:hAnsi="Times New Roman" w:cs="Times New Roman"/>
                <w:sz w:val="20"/>
              </w:rPr>
              <w:t>K.s.h.</w:t>
            </w:r>
            <w:r w:rsidRPr="000937DC">
              <w:rPr>
                <w:rFonts w:ascii="Times New Roman" w:hAnsi="Times New Roman" w:cs="Times New Roman"/>
                <w:b/>
                <w:sz w:val="20"/>
              </w:rPr>
              <w:t xml:space="preserve"> </w:t>
            </w:r>
            <w:r w:rsidRPr="000937DC">
              <w:rPr>
                <w:rFonts w:ascii="Times New Roman" w:hAnsi="Times New Roman" w:cs="Times New Roman"/>
                <w:sz w:val="20"/>
              </w:rPr>
              <w:t xml:space="preserve">pojęcie spółki niepublicznej nie jest zdefiniowane, wydaje się, że </w:t>
            </w:r>
            <w:r w:rsidRPr="000937DC">
              <w:rPr>
                <w:rFonts w:ascii="Times New Roman" w:hAnsi="Times New Roman" w:cs="Times New Roman"/>
                <w:sz w:val="20"/>
                <w:u w:val="single"/>
              </w:rPr>
              <w:t>należy je zastąpić pojęciem „spółki niebędącej spółką publiczną</w:t>
            </w:r>
            <w:r w:rsidRPr="000937DC">
              <w:rPr>
                <w:rFonts w:ascii="Times New Roman" w:hAnsi="Times New Roman" w:cs="Times New Roman"/>
                <w:sz w:val="20"/>
              </w:rPr>
              <w:t>”;</w:t>
            </w:r>
          </w:p>
        </w:tc>
        <w:tc>
          <w:tcPr>
            <w:tcW w:w="4733" w:type="dxa"/>
          </w:tcPr>
          <w:p w:rsidR="00655805" w:rsidRPr="000937DC" w:rsidRDefault="00447A5D" w:rsidP="00E31D2D">
            <w:pPr>
              <w:spacing w:line="240" w:lineRule="auto"/>
              <w:jc w:val="both"/>
              <w:rPr>
                <w:rFonts w:ascii="Times New Roman" w:hAnsi="Times New Roman" w:cs="Times New Roman"/>
                <w:sz w:val="20"/>
              </w:rPr>
            </w:pPr>
            <w:r w:rsidRPr="008662D8">
              <w:rPr>
                <w:rFonts w:ascii="Times New Roman" w:hAnsi="Times New Roman" w:cs="Times New Roman"/>
                <w:sz w:val="20"/>
              </w:rPr>
              <w:t>Wskazano, że ni</w:t>
            </w:r>
            <w:r w:rsidR="00C9543B" w:rsidRPr="008662D8">
              <w:rPr>
                <w:rFonts w:ascii="Times New Roman" w:hAnsi="Times New Roman" w:cs="Times New Roman"/>
                <w:sz w:val="20"/>
              </w:rPr>
              <w:t>e</w:t>
            </w:r>
            <w:r w:rsidRPr="008662D8">
              <w:rPr>
                <w:rFonts w:ascii="Times New Roman" w:hAnsi="Times New Roman" w:cs="Times New Roman"/>
                <w:sz w:val="20"/>
              </w:rPr>
              <w:t xml:space="preserve"> </w:t>
            </w:r>
            <w:r w:rsidR="00E31D2D">
              <w:rPr>
                <w:rFonts w:ascii="Times New Roman" w:hAnsi="Times New Roman" w:cs="Times New Roman"/>
                <w:sz w:val="20"/>
              </w:rPr>
              <w:t>ma</w:t>
            </w:r>
            <w:r w:rsidRPr="008662D8">
              <w:rPr>
                <w:rFonts w:ascii="Times New Roman" w:hAnsi="Times New Roman" w:cs="Times New Roman"/>
                <w:sz w:val="20"/>
              </w:rPr>
              <w:t xml:space="preserve"> wątpliwości, że chodzi </w:t>
            </w:r>
            <w:r w:rsidR="00C9543B" w:rsidRPr="008662D8">
              <w:rPr>
                <w:rFonts w:ascii="Times New Roman" w:hAnsi="Times New Roman" w:cs="Times New Roman"/>
                <w:sz w:val="20"/>
              </w:rPr>
              <w:t xml:space="preserve">tu </w:t>
            </w:r>
            <w:r w:rsidRPr="008662D8">
              <w:rPr>
                <w:rFonts w:ascii="Times New Roman" w:hAnsi="Times New Roman" w:cs="Times New Roman"/>
                <w:sz w:val="20"/>
              </w:rPr>
              <w:t>o spółkę nie będąc</w:t>
            </w:r>
            <w:r w:rsidR="00C9543B" w:rsidRPr="008662D8">
              <w:rPr>
                <w:rFonts w:ascii="Times New Roman" w:hAnsi="Times New Roman" w:cs="Times New Roman"/>
                <w:sz w:val="20"/>
              </w:rPr>
              <w:t>ą spółką</w:t>
            </w:r>
            <w:r w:rsidRPr="008662D8">
              <w:rPr>
                <w:rFonts w:ascii="Times New Roman" w:hAnsi="Times New Roman" w:cs="Times New Roman"/>
                <w:sz w:val="20"/>
              </w:rPr>
              <w:t xml:space="preserve"> publiczną</w:t>
            </w:r>
            <w:r w:rsidR="008662D8" w:rsidRPr="008662D8">
              <w:rPr>
                <w:rFonts w:ascii="Times New Roman" w:hAnsi="Times New Roman" w:cs="Times New Roman"/>
                <w:sz w:val="20"/>
              </w:rPr>
              <w:t>. Wprowadzenie proponowane</w:t>
            </w:r>
            <w:r w:rsidR="00E31D2D">
              <w:rPr>
                <w:rFonts w:ascii="Times New Roman" w:hAnsi="Times New Roman" w:cs="Times New Roman"/>
                <w:sz w:val="20"/>
              </w:rPr>
              <w:t>j</w:t>
            </w:r>
            <w:r w:rsidR="008662D8" w:rsidRPr="008662D8">
              <w:rPr>
                <w:rFonts w:ascii="Times New Roman" w:hAnsi="Times New Roman" w:cs="Times New Roman"/>
                <w:sz w:val="20"/>
              </w:rPr>
              <w:t xml:space="preserve"> zmiany nie jest więc konieczne, a prowadziłoby do zmniejszenia przejrzystości przepisów. Kwestia może być ewentualnie omówiona na Komisji Prawniczej. </w:t>
            </w:r>
          </w:p>
        </w:tc>
      </w:tr>
      <w:tr w:rsidR="000A50DC" w:rsidRPr="000937DC" w:rsidTr="000A50DC">
        <w:tc>
          <w:tcPr>
            <w:tcW w:w="572" w:type="dxa"/>
          </w:tcPr>
          <w:p w:rsidR="00655805" w:rsidRPr="000937DC" w:rsidRDefault="00655805" w:rsidP="0039053F">
            <w:pPr>
              <w:rPr>
                <w:rFonts w:ascii="Times New Roman" w:hAnsi="Times New Roman" w:cs="Times New Roman"/>
                <w:sz w:val="20"/>
              </w:rPr>
            </w:pPr>
            <w:r w:rsidRPr="000937DC">
              <w:rPr>
                <w:rFonts w:ascii="Times New Roman" w:hAnsi="Times New Roman" w:cs="Times New Roman"/>
                <w:sz w:val="20"/>
              </w:rPr>
              <w:t>3</w:t>
            </w:r>
            <w:r w:rsidR="008B1CFF" w:rsidRPr="000937DC">
              <w:rPr>
                <w:rFonts w:ascii="Times New Roman" w:hAnsi="Times New Roman" w:cs="Times New Roman"/>
                <w:sz w:val="20"/>
              </w:rPr>
              <w:t>3</w:t>
            </w:r>
            <w:r w:rsidRPr="000937DC">
              <w:rPr>
                <w:rFonts w:ascii="Times New Roman" w:hAnsi="Times New Roman" w:cs="Times New Roman"/>
                <w:sz w:val="20"/>
              </w:rPr>
              <w:t>.</w:t>
            </w:r>
          </w:p>
        </w:tc>
        <w:tc>
          <w:tcPr>
            <w:tcW w:w="2193" w:type="dxa"/>
            <w:gridSpan w:val="2"/>
            <w:vMerge/>
          </w:tcPr>
          <w:p w:rsidR="00655805" w:rsidRPr="000937DC" w:rsidRDefault="00655805" w:rsidP="0039053F">
            <w:pPr>
              <w:spacing w:after="0"/>
              <w:jc w:val="center"/>
              <w:rPr>
                <w:rFonts w:ascii="Times New Roman" w:hAnsi="Times New Roman" w:cs="Times New Roman"/>
                <w:b/>
                <w:sz w:val="20"/>
              </w:rPr>
            </w:pPr>
          </w:p>
        </w:tc>
        <w:tc>
          <w:tcPr>
            <w:tcW w:w="2163" w:type="dxa"/>
          </w:tcPr>
          <w:p w:rsidR="00655805" w:rsidRPr="000937DC" w:rsidRDefault="00655805" w:rsidP="0039053F">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655805" w:rsidRPr="00827A6C" w:rsidRDefault="00655805" w:rsidP="0039053F">
            <w:pPr>
              <w:spacing w:after="0" w:line="240" w:lineRule="auto"/>
              <w:jc w:val="both"/>
              <w:rPr>
                <w:rFonts w:ascii="Times New Roman" w:hAnsi="Times New Roman" w:cs="Times New Roman"/>
                <w:sz w:val="20"/>
              </w:rPr>
            </w:pPr>
            <w:r w:rsidRPr="00827A6C">
              <w:rPr>
                <w:rFonts w:ascii="Times New Roman" w:hAnsi="Times New Roman" w:cs="Times New Roman"/>
                <w:sz w:val="20"/>
              </w:rPr>
              <w:t>Sformułowanie: „chyba że ustawa stanowi inaczej” wydaje się zbyt szerokie i będzie wywoływać wątpliwości przy interpretacji tego przepisu. Po pierwsze</w:t>
            </w:r>
            <w:r w:rsidR="00A21C4D" w:rsidRPr="00827A6C">
              <w:rPr>
                <w:rFonts w:ascii="Times New Roman" w:hAnsi="Times New Roman" w:cs="Times New Roman"/>
                <w:sz w:val="20"/>
              </w:rPr>
              <w:t>,</w:t>
            </w:r>
            <w:r w:rsidRPr="00827A6C">
              <w:rPr>
                <w:rFonts w:ascii="Times New Roman" w:hAnsi="Times New Roman" w:cs="Times New Roman"/>
                <w:sz w:val="20"/>
              </w:rPr>
              <w:t xml:space="preserve"> dokonywane zmiany nie uzasadniają wprowadzania przepisu, który w odniesieniu do spółek publicznych miałby umożliwiać regulowanie takich kwestii, jak zasady dematerializacji ich akcji, zasady przenoszenia praw z takich akcji, zasady ustanawiania na nich ograniczonego prawa rzeczowego, czy też prowadzenie ich ewidencji, w sposób odmienny od przyjętego w ustawie o obrocie instrumentami finansowymi. Także w odniesieniu do spółek niepublicznych, które wybiorą rejestrację akcji w depozycie prowadzonym przez KDPW, nie widzimy uzasadnienia dla odmiennego regulowania tych kwestii w innych ustawach. Kwestie te powinny podlegać jednolitemu reżimowi prawnemu, właściwemu dla danego systemu rejestracji. Proponujemy zatem skreślenie tego sformułowania.</w:t>
            </w:r>
          </w:p>
        </w:tc>
        <w:tc>
          <w:tcPr>
            <w:tcW w:w="4733" w:type="dxa"/>
          </w:tcPr>
          <w:p w:rsidR="00655805" w:rsidRPr="00827A6C" w:rsidRDefault="00396695" w:rsidP="00BE0ED1">
            <w:pPr>
              <w:spacing w:after="0" w:line="240" w:lineRule="auto"/>
              <w:jc w:val="both"/>
              <w:rPr>
                <w:rFonts w:ascii="Times New Roman" w:hAnsi="Times New Roman" w:cs="Times New Roman"/>
                <w:sz w:val="20"/>
              </w:rPr>
            </w:pPr>
            <w:r w:rsidRPr="00827A6C">
              <w:rPr>
                <w:rFonts w:ascii="Times New Roman" w:hAnsi="Times New Roman" w:cs="Times New Roman"/>
                <w:sz w:val="20"/>
              </w:rPr>
              <w:t>Uwaga został</w:t>
            </w:r>
            <w:r w:rsidR="005F60C0" w:rsidRPr="00827A6C">
              <w:rPr>
                <w:rFonts w:ascii="Times New Roman" w:hAnsi="Times New Roman" w:cs="Times New Roman"/>
                <w:sz w:val="20"/>
              </w:rPr>
              <w:t>a</w:t>
            </w:r>
            <w:r w:rsidRPr="00827A6C">
              <w:rPr>
                <w:rFonts w:ascii="Times New Roman" w:hAnsi="Times New Roman" w:cs="Times New Roman"/>
                <w:sz w:val="20"/>
              </w:rPr>
              <w:t xml:space="preserve"> uwzględniona: vide ustalenia w związku z uwagą z pkt 23 tabeli z uzgodnień międzyresortowych</w:t>
            </w:r>
            <w:r w:rsidR="00D40E11" w:rsidRPr="00827A6C">
              <w:rPr>
                <w:rFonts w:ascii="Times New Roman" w:hAnsi="Times New Roman" w:cs="Times New Roman"/>
                <w:sz w:val="20"/>
              </w:rPr>
              <w:t>.</w:t>
            </w:r>
          </w:p>
          <w:p w:rsidR="006A5530" w:rsidRPr="00827A6C" w:rsidRDefault="006A5530" w:rsidP="00BE0ED1">
            <w:pPr>
              <w:spacing w:after="0" w:line="240" w:lineRule="auto"/>
              <w:jc w:val="both"/>
              <w:rPr>
                <w:rFonts w:ascii="Times New Roman" w:hAnsi="Times New Roman" w:cs="Times New Roman"/>
                <w:sz w:val="20"/>
              </w:rPr>
            </w:pPr>
          </w:p>
        </w:tc>
      </w:tr>
      <w:tr w:rsidR="000A50DC" w:rsidRPr="000937DC" w:rsidTr="000A50DC">
        <w:tc>
          <w:tcPr>
            <w:tcW w:w="572" w:type="dxa"/>
          </w:tcPr>
          <w:p w:rsidR="00E63FB4" w:rsidRPr="000937DC" w:rsidRDefault="00A21C4D" w:rsidP="0039053F">
            <w:pPr>
              <w:rPr>
                <w:rFonts w:ascii="Times New Roman" w:hAnsi="Times New Roman" w:cs="Times New Roman"/>
                <w:sz w:val="20"/>
              </w:rPr>
            </w:pPr>
            <w:r w:rsidRPr="000937DC">
              <w:rPr>
                <w:rFonts w:ascii="Times New Roman" w:hAnsi="Times New Roman" w:cs="Times New Roman"/>
                <w:sz w:val="20"/>
              </w:rPr>
              <w:t>3</w:t>
            </w:r>
            <w:r w:rsidR="001B02A0" w:rsidRPr="000937DC">
              <w:rPr>
                <w:rFonts w:ascii="Times New Roman" w:hAnsi="Times New Roman" w:cs="Times New Roman"/>
                <w:sz w:val="20"/>
              </w:rPr>
              <w:t>4</w:t>
            </w:r>
            <w:r w:rsidRPr="000937DC">
              <w:rPr>
                <w:rFonts w:ascii="Times New Roman" w:hAnsi="Times New Roman" w:cs="Times New Roman"/>
                <w:sz w:val="20"/>
              </w:rPr>
              <w:t>.</w:t>
            </w:r>
          </w:p>
        </w:tc>
        <w:tc>
          <w:tcPr>
            <w:tcW w:w="2193" w:type="dxa"/>
            <w:gridSpan w:val="2"/>
          </w:tcPr>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6</w:t>
            </w:r>
          </w:p>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328</w:t>
            </w:r>
            <w:r w:rsidRPr="000937DC">
              <w:rPr>
                <w:rFonts w:ascii="Times New Roman" w:hAnsi="Times New Roman" w:cs="Times New Roman"/>
                <w:b/>
                <w:sz w:val="20"/>
                <w:vertAlign w:val="superscript"/>
                <w:lang w:val="de-DE"/>
              </w:rPr>
              <w:t>12</w:t>
            </w:r>
            <w:r w:rsidRPr="000937DC">
              <w:rPr>
                <w:rFonts w:ascii="Times New Roman" w:hAnsi="Times New Roman" w:cs="Times New Roman"/>
                <w:b/>
                <w:sz w:val="20"/>
                <w:lang w:val="de-DE"/>
              </w:rPr>
              <w:t xml:space="preserve"> K.s.h.</w:t>
            </w:r>
          </w:p>
        </w:tc>
        <w:tc>
          <w:tcPr>
            <w:tcW w:w="2163" w:type="dxa"/>
          </w:tcPr>
          <w:p w:rsidR="00E63FB4" w:rsidRPr="000937DC" w:rsidRDefault="00E63FB4"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Rada Banków Depozytariuszy</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Art. 328</w:t>
            </w:r>
            <w:r w:rsidRPr="000937DC">
              <w:rPr>
                <w:rFonts w:ascii="Times New Roman" w:hAnsi="Times New Roman" w:cs="Times New Roman"/>
                <w:sz w:val="20"/>
                <w:vertAlign w:val="superscript"/>
              </w:rPr>
              <w:t>12-13</w:t>
            </w:r>
            <w:r w:rsidRPr="000937DC">
              <w:rPr>
                <w:rFonts w:ascii="Times New Roman" w:hAnsi="Times New Roman" w:cs="Times New Roman"/>
                <w:b/>
                <w:sz w:val="20"/>
                <w:vertAlign w:val="superscript"/>
              </w:rPr>
              <w:t xml:space="preserve"> </w:t>
            </w:r>
            <w:r w:rsidRPr="000937DC">
              <w:rPr>
                <w:rFonts w:ascii="Times New Roman" w:hAnsi="Times New Roman" w:cs="Times New Roman"/>
                <w:sz w:val="20"/>
              </w:rPr>
              <w:t xml:space="preserve"> - przepisy te są wzajemnie sprzeczne. </w:t>
            </w: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Skoro akcje rejestrowane w depozycie papierów wartościowych nie mogą być jednocześnie rejestrowane w rejestrze akcjonariuszy, powstaje pytania na jakiej podstawie podmiot prowadzący rachunek papierów wartościowych miałby udzielać informacji spółce. Jeśli intencją autora było umożliwienie rejestrowania akcji spółki niepublicznej na rachunku papierów wartościowych, to należy to wprost wyartykułować oraz rozwiązać wszelkie konflikty przepisów pomiędzy </w:t>
            </w:r>
            <w:r w:rsidR="00991B7C" w:rsidRPr="000937DC">
              <w:rPr>
                <w:rFonts w:ascii="Times New Roman" w:hAnsi="Times New Roman" w:cs="Times New Roman"/>
                <w:sz w:val="20"/>
              </w:rPr>
              <w:t>K</w:t>
            </w:r>
            <w:r w:rsidRPr="000937DC">
              <w:rPr>
                <w:rFonts w:ascii="Times New Roman" w:hAnsi="Times New Roman" w:cs="Times New Roman"/>
                <w:sz w:val="20"/>
              </w:rPr>
              <w:t>.s.h a u</w:t>
            </w:r>
            <w:r w:rsidR="00991B7C" w:rsidRPr="000937DC">
              <w:rPr>
                <w:rFonts w:ascii="Times New Roman" w:hAnsi="Times New Roman" w:cs="Times New Roman"/>
                <w:sz w:val="20"/>
              </w:rPr>
              <w:t>stawą o obrocie w tym zakresie.</w:t>
            </w:r>
          </w:p>
        </w:tc>
        <w:tc>
          <w:tcPr>
            <w:tcW w:w="4733" w:type="dxa"/>
          </w:tcPr>
          <w:p w:rsidR="00EE7ED4" w:rsidRPr="00EE7ED4" w:rsidRDefault="004022C4" w:rsidP="008527BC">
            <w:pPr>
              <w:spacing w:after="0" w:line="240" w:lineRule="auto"/>
              <w:jc w:val="both"/>
              <w:rPr>
                <w:rFonts w:ascii="Times New Roman" w:hAnsi="Times New Roman" w:cs="Times New Roman"/>
                <w:sz w:val="20"/>
              </w:rPr>
            </w:pPr>
            <w:r>
              <w:rPr>
                <w:rFonts w:ascii="Times New Roman" w:hAnsi="Times New Roman" w:cs="Times New Roman"/>
                <w:sz w:val="20"/>
              </w:rPr>
              <w:t>Wyjaśniono, że nie ma sprzeczności pomiędzy wskazanymi w uwadze przepisami</w:t>
            </w:r>
            <w:r w:rsidR="00C96665">
              <w:rPr>
                <w:rFonts w:ascii="Times New Roman" w:hAnsi="Times New Roman" w:cs="Times New Roman"/>
                <w:sz w:val="20"/>
              </w:rPr>
              <w:t xml:space="preserve">. </w:t>
            </w:r>
            <w:r w:rsidR="00945E75">
              <w:rPr>
                <w:rFonts w:ascii="Times New Roman" w:hAnsi="Times New Roman" w:cs="Times New Roman"/>
                <w:sz w:val="20"/>
              </w:rPr>
              <w:t>Możliwość</w:t>
            </w:r>
            <w:r w:rsidR="00C96665">
              <w:rPr>
                <w:rFonts w:ascii="Times New Roman" w:hAnsi="Times New Roman" w:cs="Times New Roman"/>
                <w:sz w:val="20"/>
              </w:rPr>
              <w:t xml:space="preserve"> wyboru przez spółkę niepubliczną reżimu dematerializacji </w:t>
            </w:r>
            <w:r w:rsidR="00945E75">
              <w:rPr>
                <w:rFonts w:ascii="Times New Roman" w:hAnsi="Times New Roman" w:cs="Times New Roman"/>
                <w:sz w:val="20"/>
              </w:rPr>
              <w:t>obowiązującego</w:t>
            </w:r>
            <w:r w:rsidR="00C96665">
              <w:rPr>
                <w:rFonts w:ascii="Times New Roman" w:hAnsi="Times New Roman" w:cs="Times New Roman"/>
                <w:sz w:val="20"/>
              </w:rPr>
              <w:t xml:space="preserve"> spółk</w:t>
            </w:r>
            <w:r w:rsidR="00945E75">
              <w:rPr>
                <w:rFonts w:ascii="Times New Roman" w:hAnsi="Times New Roman" w:cs="Times New Roman"/>
                <w:sz w:val="20"/>
              </w:rPr>
              <w:t>ę publiczną</w:t>
            </w:r>
            <w:r w:rsidR="00C96665">
              <w:rPr>
                <w:rFonts w:ascii="Times New Roman" w:hAnsi="Times New Roman" w:cs="Times New Roman"/>
                <w:sz w:val="20"/>
              </w:rPr>
              <w:t xml:space="preserve"> został</w:t>
            </w:r>
            <w:r w:rsidR="00945E75">
              <w:rPr>
                <w:rFonts w:ascii="Times New Roman" w:hAnsi="Times New Roman" w:cs="Times New Roman"/>
                <w:sz w:val="20"/>
              </w:rPr>
              <w:t>a</w:t>
            </w:r>
            <w:r w:rsidR="00C96665">
              <w:rPr>
                <w:rFonts w:ascii="Times New Roman" w:hAnsi="Times New Roman" w:cs="Times New Roman"/>
                <w:sz w:val="20"/>
              </w:rPr>
              <w:t xml:space="preserve"> wyraźnie wyartykułowana w projektowanym art. 328</w:t>
            </w:r>
            <w:r w:rsidR="00945E75">
              <w:rPr>
                <w:rFonts w:ascii="Times New Roman" w:hAnsi="Times New Roman" w:cs="Times New Roman"/>
                <w:sz w:val="20"/>
                <w:vertAlign w:val="superscript"/>
              </w:rPr>
              <w:t>11</w:t>
            </w:r>
            <w:r w:rsidR="00C96665">
              <w:rPr>
                <w:rFonts w:ascii="Times New Roman" w:hAnsi="Times New Roman" w:cs="Times New Roman"/>
                <w:sz w:val="20"/>
              </w:rPr>
              <w:t xml:space="preserve"> k.s.h. </w:t>
            </w:r>
            <w:r w:rsidR="00945E75">
              <w:rPr>
                <w:rFonts w:ascii="Times New Roman" w:hAnsi="Times New Roman" w:cs="Times New Roman"/>
                <w:sz w:val="20"/>
              </w:rPr>
              <w:t xml:space="preserve">Z przepisów tego artykułu wyraźnie </w:t>
            </w:r>
            <w:r w:rsidR="00E20515">
              <w:rPr>
                <w:rFonts w:ascii="Times New Roman" w:hAnsi="Times New Roman" w:cs="Times New Roman"/>
                <w:sz w:val="20"/>
              </w:rPr>
              <w:t>wynika</w:t>
            </w:r>
            <w:r w:rsidR="00945E75">
              <w:rPr>
                <w:rFonts w:ascii="Times New Roman" w:hAnsi="Times New Roman" w:cs="Times New Roman"/>
                <w:sz w:val="20"/>
              </w:rPr>
              <w:t xml:space="preserve"> również,</w:t>
            </w:r>
            <w:r w:rsidR="008527BC">
              <w:rPr>
                <w:rFonts w:ascii="Times New Roman" w:hAnsi="Times New Roman" w:cs="Times New Roman"/>
                <w:sz w:val="20"/>
              </w:rPr>
              <w:t xml:space="preserve"> ż</w:t>
            </w:r>
            <w:r w:rsidR="00945E75">
              <w:rPr>
                <w:rFonts w:ascii="Times New Roman" w:hAnsi="Times New Roman" w:cs="Times New Roman"/>
                <w:sz w:val="20"/>
              </w:rPr>
              <w:t>e  w</w:t>
            </w:r>
            <w:r w:rsidR="00E20515">
              <w:rPr>
                <w:rFonts w:ascii="Times New Roman" w:hAnsi="Times New Roman" w:cs="Times New Roman"/>
                <w:sz w:val="20"/>
              </w:rPr>
              <w:t xml:space="preserve"> </w:t>
            </w:r>
            <w:r w:rsidR="00945E75">
              <w:rPr>
                <w:rFonts w:ascii="Times New Roman" w:hAnsi="Times New Roman" w:cs="Times New Roman"/>
                <w:sz w:val="20"/>
              </w:rPr>
              <w:t>takim przypadku</w:t>
            </w:r>
            <w:r w:rsidR="00E20515">
              <w:rPr>
                <w:rFonts w:ascii="Times New Roman" w:hAnsi="Times New Roman" w:cs="Times New Roman"/>
                <w:sz w:val="20"/>
              </w:rPr>
              <w:t xml:space="preserve"> do dematerializacji akcji spółki niepublicznej stosuje się wyłącznie reżim ustawy o obrocie (aby </w:t>
            </w:r>
            <w:r w:rsidR="00267BCA">
              <w:rPr>
                <w:rFonts w:ascii="Times New Roman" w:hAnsi="Times New Roman" w:cs="Times New Roman"/>
                <w:sz w:val="20"/>
              </w:rPr>
              <w:t>uniknąć</w:t>
            </w:r>
            <w:r w:rsidR="00E20515">
              <w:rPr>
                <w:rFonts w:ascii="Times New Roman" w:hAnsi="Times New Roman" w:cs="Times New Roman"/>
                <w:sz w:val="20"/>
              </w:rPr>
              <w:t xml:space="preserve"> wszelkich wątpliwości, uwzględniając uwag</w:t>
            </w:r>
            <w:r w:rsidR="00267BCA">
              <w:rPr>
                <w:rFonts w:ascii="Times New Roman" w:hAnsi="Times New Roman" w:cs="Times New Roman"/>
                <w:sz w:val="20"/>
              </w:rPr>
              <w:t>ę z</w:t>
            </w:r>
            <w:r w:rsidR="00E20515">
              <w:rPr>
                <w:rFonts w:ascii="Times New Roman" w:hAnsi="Times New Roman" w:cs="Times New Roman"/>
                <w:sz w:val="20"/>
              </w:rPr>
              <w:t xml:space="preserve">  p</w:t>
            </w:r>
            <w:r w:rsidR="00267BCA">
              <w:rPr>
                <w:rFonts w:ascii="Times New Roman" w:hAnsi="Times New Roman" w:cs="Times New Roman"/>
                <w:sz w:val="20"/>
              </w:rPr>
              <w:t>k</w:t>
            </w:r>
            <w:r w:rsidR="00E20515">
              <w:rPr>
                <w:rFonts w:ascii="Times New Roman" w:hAnsi="Times New Roman" w:cs="Times New Roman"/>
                <w:sz w:val="20"/>
              </w:rPr>
              <w:t xml:space="preserve">t </w:t>
            </w:r>
            <w:r w:rsidR="00267BCA">
              <w:rPr>
                <w:rFonts w:ascii="Times New Roman" w:hAnsi="Times New Roman" w:cs="Times New Roman"/>
                <w:sz w:val="20"/>
              </w:rPr>
              <w:t xml:space="preserve">33 </w:t>
            </w:r>
            <w:r w:rsidR="00E20515">
              <w:rPr>
                <w:rFonts w:ascii="Times New Roman" w:hAnsi="Times New Roman" w:cs="Times New Roman"/>
                <w:sz w:val="20"/>
              </w:rPr>
              <w:t>tab</w:t>
            </w:r>
            <w:r w:rsidR="00267BCA">
              <w:rPr>
                <w:rFonts w:ascii="Times New Roman" w:hAnsi="Times New Roman" w:cs="Times New Roman"/>
                <w:sz w:val="20"/>
              </w:rPr>
              <w:t>el</w:t>
            </w:r>
            <w:r w:rsidR="00E20515">
              <w:rPr>
                <w:rFonts w:ascii="Times New Roman" w:hAnsi="Times New Roman" w:cs="Times New Roman"/>
                <w:sz w:val="20"/>
              </w:rPr>
              <w:t xml:space="preserve">i, z </w:t>
            </w:r>
            <w:r w:rsidR="00267BCA" w:rsidRPr="00267BCA">
              <w:rPr>
                <w:rFonts w:ascii="Times New Roman" w:hAnsi="Times New Roman" w:cs="Times New Roman"/>
                <w:sz w:val="20"/>
              </w:rPr>
              <w:t xml:space="preserve">§ </w:t>
            </w:r>
            <w:r w:rsidR="00267BCA">
              <w:rPr>
                <w:rFonts w:ascii="Times New Roman" w:hAnsi="Times New Roman" w:cs="Times New Roman"/>
                <w:sz w:val="20"/>
              </w:rPr>
              <w:t>2 art. 328</w:t>
            </w:r>
            <w:r w:rsidR="00267BCA" w:rsidRPr="00267BCA">
              <w:rPr>
                <w:rFonts w:ascii="Times New Roman" w:hAnsi="Times New Roman" w:cs="Times New Roman"/>
                <w:sz w:val="20"/>
                <w:vertAlign w:val="superscript"/>
              </w:rPr>
              <w:t>1</w:t>
            </w:r>
            <w:r w:rsidR="008527BC">
              <w:rPr>
                <w:rFonts w:ascii="Times New Roman" w:hAnsi="Times New Roman" w:cs="Times New Roman"/>
                <w:sz w:val="20"/>
                <w:vertAlign w:val="superscript"/>
              </w:rPr>
              <w:t>1</w:t>
            </w:r>
            <w:r w:rsidR="00267BCA">
              <w:rPr>
                <w:rFonts w:ascii="Times New Roman" w:hAnsi="Times New Roman" w:cs="Times New Roman"/>
                <w:sz w:val="20"/>
              </w:rPr>
              <w:t xml:space="preserve"> k.s.h., zostanie usunięte zastrzeżenie „chyba że ustawa </w:t>
            </w:r>
            <w:r w:rsidR="00E873C1">
              <w:rPr>
                <w:rFonts w:ascii="Times New Roman" w:hAnsi="Times New Roman" w:cs="Times New Roman"/>
                <w:sz w:val="20"/>
              </w:rPr>
              <w:t>stanowi</w:t>
            </w:r>
            <w:r w:rsidR="00267BCA">
              <w:rPr>
                <w:rFonts w:ascii="Times New Roman" w:hAnsi="Times New Roman" w:cs="Times New Roman"/>
                <w:sz w:val="20"/>
              </w:rPr>
              <w:t xml:space="preserve"> inaczej)</w:t>
            </w:r>
            <w:r w:rsidR="00E46E18">
              <w:rPr>
                <w:rFonts w:ascii="Times New Roman" w:hAnsi="Times New Roman" w:cs="Times New Roman"/>
                <w:sz w:val="20"/>
              </w:rPr>
              <w:t xml:space="preserve">. Podstawę dla podmiotu prowadzącego rachunek papierów wartościowych do </w:t>
            </w:r>
            <w:r w:rsidR="008527BC">
              <w:rPr>
                <w:rFonts w:ascii="Times New Roman" w:hAnsi="Times New Roman" w:cs="Times New Roman"/>
                <w:sz w:val="20"/>
              </w:rPr>
              <w:t>udziela</w:t>
            </w:r>
            <w:r w:rsidR="00E46E18">
              <w:rPr>
                <w:rFonts w:ascii="Times New Roman" w:hAnsi="Times New Roman" w:cs="Times New Roman"/>
                <w:sz w:val="20"/>
              </w:rPr>
              <w:t>nia informacji o</w:t>
            </w:r>
            <w:r w:rsidR="00E873C1">
              <w:rPr>
                <w:rFonts w:ascii="Times New Roman" w:hAnsi="Times New Roman" w:cs="Times New Roman"/>
                <w:sz w:val="20"/>
              </w:rPr>
              <w:t xml:space="preserve"> </w:t>
            </w:r>
            <w:r w:rsidR="00E46E18">
              <w:rPr>
                <w:rFonts w:ascii="Times New Roman" w:hAnsi="Times New Roman" w:cs="Times New Roman"/>
                <w:sz w:val="20"/>
              </w:rPr>
              <w:t>s</w:t>
            </w:r>
            <w:r w:rsidR="00E873C1">
              <w:rPr>
                <w:rFonts w:ascii="Times New Roman" w:hAnsi="Times New Roman" w:cs="Times New Roman"/>
                <w:sz w:val="20"/>
              </w:rPr>
              <w:t>półce niepublicznej, która</w:t>
            </w:r>
            <w:r w:rsidR="00E46E18">
              <w:rPr>
                <w:rFonts w:ascii="Times New Roman" w:hAnsi="Times New Roman" w:cs="Times New Roman"/>
                <w:sz w:val="20"/>
              </w:rPr>
              <w:t xml:space="preserve"> wybrała reżim z ustawy o obrocie, </w:t>
            </w:r>
            <w:r w:rsidR="00995DCB">
              <w:rPr>
                <w:rFonts w:ascii="Times New Roman" w:hAnsi="Times New Roman" w:cs="Times New Roman"/>
                <w:sz w:val="20"/>
              </w:rPr>
              <w:t xml:space="preserve">stanowić </w:t>
            </w:r>
            <w:r w:rsidR="00E873C1">
              <w:rPr>
                <w:rFonts w:ascii="Times New Roman" w:hAnsi="Times New Roman" w:cs="Times New Roman"/>
                <w:sz w:val="20"/>
              </w:rPr>
              <w:t>będzie</w:t>
            </w:r>
            <w:r w:rsidR="00E46E18">
              <w:rPr>
                <w:rFonts w:ascii="Times New Roman" w:hAnsi="Times New Roman" w:cs="Times New Roman"/>
                <w:sz w:val="20"/>
              </w:rPr>
              <w:t xml:space="preserve"> art.</w:t>
            </w:r>
            <w:r w:rsidR="00E873C1">
              <w:rPr>
                <w:rFonts w:ascii="Times New Roman" w:hAnsi="Times New Roman" w:cs="Times New Roman"/>
                <w:sz w:val="20"/>
              </w:rPr>
              <w:t xml:space="preserve"> </w:t>
            </w:r>
            <w:r w:rsidR="00E46E18">
              <w:rPr>
                <w:rFonts w:ascii="Times New Roman" w:hAnsi="Times New Roman" w:cs="Times New Roman"/>
                <w:sz w:val="20"/>
              </w:rPr>
              <w:t>328</w:t>
            </w:r>
            <w:r w:rsidR="00E873C1">
              <w:rPr>
                <w:rFonts w:ascii="Times New Roman" w:hAnsi="Times New Roman" w:cs="Times New Roman"/>
                <w:sz w:val="20"/>
                <w:vertAlign w:val="superscript"/>
              </w:rPr>
              <w:t>13</w:t>
            </w:r>
            <w:r w:rsidR="00335FEB">
              <w:rPr>
                <w:rFonts w:ascii="Times New Roman" w:hAnsi="Times New Roman" w:cs="Times New Roman"/>
                <w:sz w:val="20"/>
              </w:rPr>
              <w:t xml:space="preserve"> k.s.h.</w:t>
            </w:r>
          </w:p>
        </w:tc>
      </w:tr>
      <w:tr w:rsidR="000A50DC" w:rsidRPr="000937DC" w:rsidTr="000A50DC">
        <w:tc>
          <w:tcPr>
            <w:tcW w:w="572" w:type="dxa"/>
          </w:tcPr>
          <w:p w:rsidR="00E63FB4" w:rsidRPr="000937DC" w:rsidRDefault="00257FC5" w:rsidP="0039053F">
            <w:pPr>
              <w:rPr>
                <w:rFonts w:ascii="Times New Roman" w:hAnsi="Times New Roman" w:cs="Times New Roman"/>
                <w:sz w:val="20"/>
              </w:rPr>
            </w:pPr>
            <w:r w:rsidRPr="000937DC">
              <w:rPr>
                <w:rFonts w:ascii="Times New Roman" w:hAnsi="Times New Roman" w:cs="Times New Roman"/>
                <w:sz w:val="20"/>
              </w:rPr>
              <w:t>3</w:t>
            </w:r>
            <w:r w:rsidR="001B02A0" w:rsidRPr="000937DC">
              <w:rPr>
                <w:rFonts w:ascii="Times New Roman" w:hAnsi="Times New Roman" w:cs="Times New Roman"/>
                <w:sz w:val="20"/>
              </w:rPr>
              <w:t>5</w:t>
            </w:r>
            <w:r w:rsidRPr="000937DC">
              <w:rPr>
                <w:rFonts w:ascii="Times New Roman" w:hAnsi="Times New Roman" w:cs="Times New Roman"/>
                <w:sz w:val="20"/>
              </w:rPr>
              <w:t>.</w:t>
            </w:r>
          </w:p>
        </w:tc>
        <w:tc>
          <w:tcPr>
            <w:tcW w:w="2193" w:type="dxa"/>
            <w:gridSpan w:val="2"/>
            <w:vMerge w:val="restart"/>
          </w:tcPr>
          <w:p w:rsidR="00257FC5" w:rsidRPr="000937DC" w:rsidRDefault="00257FC5"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6</w:t>
            </w:r>
          </w:p>
          <w:p w:rsidR="00E63FB4" w:rsidRPr="000937DC" w:rsidRDefault="00257FC5"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328</w:t>
            </w:r>
            <w:r w:rsidRPr="000937DC">
              <w:rPr>
                <w:rFonts w:ascii="Times New Roman" w:hAnsi="Times New Roman" w:cs="Times New Roman"/>
                <w:b/>
                <w:sz w:val="20"/>
                <w:vertAlign w:val="superscript"/>
                <w:lang w:val="de-DE"/>
              </w:rPr>
              <w:t>13</w:t>
            </w:r>
            <w:r w:rsidRPr="000937DC">
              <w:rPr>
                <w:rFonts w:ascii="Times New Roman" w:hAnsi="Times New Roman" w:cs="Times New Roman"/>
                <w:b/>
                <w:sz w:val="20"/>
                <w:lang w:val="de-DE"/>
              </w:rPr>
              <w:t xml:space="preserve"> K.s.h.</w:t>
            </w:r>
          </w:p>
        </w:tc>
        <w:tc>
          <w:tcPr>
            <w:tcW w:w="2163" w:type="dxa"/>
          </w:tcPr>
          <w:p w:rsidR="00E63FB4" w:rsidRPr="000937DC" w:rsidRDefault="00E63FB4"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Krajowy Depozyt Papierów Wartościowych</w:t>
            </w:r>
          </w:p>
        </w:tc>
        <w:tc>
          <w:tcPr>
            <w:tcW w:w="5953" w:type="dxa"/>
          </w:tcPr>
          <w:p w:rsidR="00E63FB4"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 kontekście treści tego przepisu należy zauważyć, że obowiązek ujawnienia przez podmiot prowadzący rachunek papierów wartościowych, na żądanie spółki, informacji odpowiadających informacjom ujawnianym w rejestrze akcjonariuszy, nie będzie możliwy do spełnienia w pełnym zakresie, ponieważ na rachunkach papierów nie rejestruje się wszystkich informacji, o których mowa w art. 328</w:t>
            </w:r>
            <w:r w:rsidRPr="000937DC">
              <w:rPr>
                <w:rFonts w:ascii="Times New Roman" w:hAnsi="Times New Roman" w:cs="Times New Roman"/>
                <w:sz w:val="20"/>
                <w:vertAlign w:val="superscript"/>
              </w:rPr>
              <w:t xml:space="preserve">3 </w:t>
            </w:r>
            <w:r w:rsidRPr="000937DC">
              <w:rPr>
                <w:rFonts w:ascii="Times New Roman" w:hAnsi="Times New Roman" w:cs="Times New Roman"/>
                <w:sz w:val="20"/>
              </w:rPr>
              <w:t xml:space="preserve">§ 1 K.s.h, a niektóre z nich w ogóle nie dotyczą akcji rejestrowanych w depozycie papierów wartościowych. Poza tym część z tych informacji dotyczy samej spółki lub powinna jej być znana, więc nie istnieje potrzeba ich przekazywania spółce przez podmiot prowadzący rachunek papierów wartościowych. </w:t>
            </w:r>
          </w:p>
          <w:p w:rsidR="00E63FB4" w:rsidRPr="000937DC" w:rsidRDefault="00E63FB4" w:rsidP="00DF2F7F">
            <w:pPr>
              <w:spacing w:after="0" w:line="240" w:lineRule="auto"/>
              <w:jc w:val="both"/>
              <w:rPr>
                <w:rFonts w:ascii="Times New Roman" w:hAnsi="Times New Roman" w:cs="Times New Roman"/>
                <w:sz w:val="20"/>
              </w:rPr>
            </w:pPr>
            <w:r w:rsidRPr="000937DC">
              <w:rPr>
                <w:rFonts w:ascii="Times New Roman" w:hAnsi="Times New Roman" w:cs="Times New Roman"/>
                <w:sz w:val="20"/>
              </w:rPr>
              <w:t>Naszym zdaniem informacje udostępniane spółce przez podmiot prowadzący rachunek papierów wartościowych powinny odnosić się jedynie do liczby oraz kodu ISIN jej akcji zapisanych na rachunkach papierów wartościowych, ewentualnej ich blokady w związku z ustanowieniem na nich ograniczonego prawa rzeczowego oraz do danych identyfikujących posiadacza rachunku, wskazanych w art. 328</w:t>
            </w:r>
            <w:r w:rsidRPr="000937DC">
              <w:rPr>
                <w:rFonts w:ascii="Times New Roman" w:hAnsi="Times New Roman" w:cs="Times New Roman"/>
                <w:sz w:val="20"/>
                <w:vertAlign w:val="superscript"/>
              </w:rPr>
              <w:t xml:space="preserve">3 </w:t>
            </w:r>
            <w:r w:rsidRPr="000937DC">
              <w:rPr>
                <w:rFonts w:ascii="Times New Roman" w:hAnsi="Times New Roman" w:cs="Times New Roman"/>
                <w:sz w:val="20"/>
              </w:rPr>
              <w:t>§ 1 pkt 5.</w:t>
            </w:r>
          </w:p>
        </w:tc>
        <w:tc>
          <w:tcPr>
            <w:tcW w:w="4733" w:type="dxa"/>
          </w:tcPr>
          <w:p w:rsidR="00DF2F7F" w:rsidRPr="00827A6C" w:rsidRDefault="00866EB8" w:rsidP="0032743C">
            <w:pPr>
              <w:spacing w:line="240" w:lineRule="auto"/>
              <w:jc w:val="both"/>
              <w:rPr>
                <w:rFonts w:ascii="Times New Roman" w:hAnsi="Times New Roman" w:cs="Times New Roman"/>
                <w:sz w:val="20"/>
              </w:rPr>
            </w:pPr>
            <w:r w:rsidRPr="00827A6C">
              <w:rPr>
                <w:rFonts w:ascii="Times New Roman" w:hAnsi="Times New Roman" w:cs="Times New Roman"/>
                <w:sz w:val="20"/>
              </w:rPr>
              <w:t>Uwaga została kierunkowo uwzględniona: przepis zostanie zmieniony na podstawie propozycji przedstawionej przez KDPW.</w:t>
            </w:r>
            <w:r w:rsidR="002D0B6D" w:rsidRPr="00827A6C">
              <w:rPr>
                <w:rFonts w:ascii="Times New Roman" w:hAnsi="Times New Roman" w:cs="Times New Roman"/>
                <w:sz w:val="20"/>
              </w:rPr>
              <w:t xml:space="preserve"> Jednocześnie</w:t>
            </w:r>
            <w:r w:rsidR="00DF2F7F" w:rsidRPr="00827A6C">
              <w:rPr>
                <w:rFonts w:ascii="Times New Roman" w:hAnsi="Times New Roman" w:cs="Times New Roman"/>
                <w:sz w:val="20"/>
              </w:rPr>
              <w:t xml:space="preserve"> w przepisie </w:t>
            </w:r>
            <w:r w:rsidR="00540958" w:rsidRPr="00827A6C">
              <w:rPr>
                <w:rFonts w:ascii="Times New Roman" w:hAnsi="Times New Roman" w:cs="Times New Roman"/>
                <w:sz w:val="20"/>
              </w:rPr>
              <w:t xml:space="preserve">zostaną </w:t>
            </w:r>
            <w:r w:rsidR="00DF2F7F" w:rsidRPr="00827A6C">
              <w:rPr>
                <w:rFonts w:ascii="Times New Roman" w:hAnsi="Times New Roman" w:cs="Times New Roman"/>
                <w:sz w:val="20"/>
              </w:rPr>
              <w:t>wprowadzono zmiany</w:t>
            </w:r>
            <w:r w:rsidR="00A35A54" w:rsidRPr="00827A6C">
              <w:rPr>
                <w:rFonts w:ascii="Times New Roman" w:hAnsi="Times New Roman" w:cs="Times New Roman"/>
                <w:sz w:val="20"/>
              </w:rPr>
              <w:t xml:space="preserve">, dzięki którym informacje </w:t>
            </w:r>
            <w:r w:rsidR="0029505C" w:rsidRPr="00827A6C">
              <w:rPr>
                <w:rFonts w:ascii="Times New Roman" w:hAnsi="Times New Roman" w:cs="Times New Roman"/>
                <w:sz w:val="20"/>
              </w:rPr>
              <w:t>będzie mógł uzyskać także akcjonariusz spółki</w:t>
            </w:r>
            <w:r w:rsidR="00A35A54" w:rsidRPr="00827A6C">
              <w:rPr>
                <w:rFonts w:ascii="Times New Roman" w:hAnsi="Times New Roman" w:cs="Times New Roman"/>
                <w:sz w:val="20"/>
              </w:rPr>
              <w:t xml:space="preserve"> i które doprecyzują tryb </w:t>
            </w:r>
            <w:r w:rsidR="00540958" w:rsidRPr="00827A6C">
              <w:rPr>
                <w:rFonts w:ascii="Times New Roman" w:hAnsi="Times New Roman" w:cs="Times New Roman"/>
                <w:sz w:val="20"/>
              </w:rPr>
              <w:t>uzyskiwania</w:t>
            </w:r>
            <w:r w:rsidR="00A35A54" w:rsidRPr="00827A6C">
              <w:rPr>
                <w:rFonts w:ascii="Times New Roman" w:hAnsi="Times New Roman" w:cs="Times New Roman"/>
                <w:sz w:val="20"/>
              </w:rPr>
              <w:t xml:space="preserve"> informacji</w:t>
            </w:r>
            <w:r w:rsidR="00540958" w:rsidRPr="00827A6C">
              <w:rPr>
                <w:rFonts w:ascii="Times New Roman" w:hAnsi="Times New Roman" w:cs="Times New Roman"/>
                <w:sz w:val="20"/>
              </w:rPr>
              <w:t xml:space="preserve"> </w:t>
            </w:r>
            <w:r w:rsidR="00DB60A4" w:rsidRPr="00827A6C">
              <w:rPr>
                <w:rFonts w:ascii="Times New Roman" w:hAnsi="Times New Roman" w:cs="Times New Roman"/>
                <w:sz w:val="20"/>
              </w:rPr>
              <w:t xml:space="preserve">(takie </w:t>
            </w:r>
            <w:r w:rsidR="00540958" w:rsidRPr="00827A6C">
              <w:rPr>
                <w:rFonts w:ascii="Times New Roman" w:hAnsi="Times New Roman" w:cs="Times New Roman"/>
                <w:sz w:val="20"/>
              </w:rPr>
              <w:t>doprecyzowanie</w:t>
            </w:r>
            <w:r w:rsidR="00DB60A4" w:rsidRPr="00827A6C">
              <w:rPr>
                <w:rFonts w:ascii="Times New Roman" w:hAnsi="Times New Roman" w:cs="Times New Roman"/>
                <w:sz w:val="20"/>
              </w:rPr>
              <w:t xml:space="preserve"> jest konieczne ze względu na </w:t>
            </w:r>
            <w:r w:rsidR="0032743C" w:rsidRPr="00827A6C">
              <w:rPr>
                <w:rFonts w:ascii="Times New Roman" w:hAnsi="Times New Roman" w:cs="Times New Roman"/>
                <w:sz w:val="20"/>
              </w:rPr>
              <w:t>dwupoziomowy system rejestracji papierów wartościowych w systemie depozytu papierów wartościowych).</w:t>
            </w:r>
          </w:p>
          <w:p w:rsidR="002D0B6D" w:rsidRDefault="002D0B6D" w:rsidP="0032743C">
            <w:pPr>
              <w:spacing w:line="240" w:lineRule="auto"/>
              <w:jc w:val="both"/>
              <w:rPr>
                <w:rFonts w:ascii="Times New Roman" w:hAnsi="Times New Roman" w:cs="Times New Roman"/>
                <w:color w:val="FF0000"/>
                <w:sz w:val="20"/>
              </w:rPr>
            </w:pPr>
            <w:r w:rsidRPr="00827A6C">
              <w:rPr>
                <w:rFonts w:ascii="Times New Roman" w:hAnsi="Times New Roman" w:cs="Times New Roman"/>
                <w:sz w:val="20"/>
              </w:rPr>
              <w:t>Nadto – jak wskazano i wyjaśniono w odniesieniu do uwagi nr 28a z niniejszej tabeli – zakres przepisu zostanie ograniczony do spółek niepublicznych, które zdecydują się na zarejestrowanie ich akcji w depozycie papierów wartościowych.</w:t>
            </w:r>
          </w:p>
          <w:p w:rsidR="003B1C0C" w:rsidRPr="000937DC" w:rsidRDefault="003B1C0C" w:rsidP="00DE4A95">
            <w:pPr>
              <w:spacing w:line="240" w:lineRule="auto"/>
              <w:jc w:val="both"/>
              <w:rPr>
                <w:rFonts w:ascii="Times New Roman" w:hAnsi="Times New Roman" w:cs="Times New Roman"/>
                <w:sz w:val="20"/>
              </w:rPr>
            </w:pPr>
          </w:p>
        </w:tc>
      </w:tr>
      <w:tr w:rsidR="000A50DC" w:rsidRPr="000937DC" w:rsidTr="000A50DC">
        <w:tc>
          <w:tcPr>
            <w:tcW w:w="572" w:type="dxa"/>
          </w:tcPr>
          <w:p w:rsidR="00E63FB4" w:rsidRPr="000937DC" w:rsidRDefault="001B02A0" w:rsidP="0039053F">
            <w:pPr>
              <w:rPr>
                <w:rFonts w:ascii="Times New Roman" w:hAnsi="Times New Roman" w:cs="Times New Roman"/>
                <w:sz w:val="20"/>
              </w:rPr>
            </w:pPr>
            <w:r w:rsidRPr="000937DC">
              <w:rPr>
                <w:rFonts w:ascii="Times New Roman" w:hAnsi="Times New Roman" w:cs="Times New Roman"/>
                <w:sz w:val="20"/>
              </w:rPr>
              <w:t>36</w:t>
            </w:r>
            <w:r w:rsidR="00735636" w:rsidRPr="000937DC">
              <w:rPr>
                <w:rFonts w:ascii="Times New Roman" w:hAnsi="Times New Roman" w:cs="Times New Roman"/>
                <w:sz w:val="20"/>
              </w:rPr>
              <w:t>.</w:t>
            </w:r>
          </w:p>
        </w:tc>
        <w:tc>
          <w:tcPr>
            <w:tcW w:w="2193" w:type="dxa"/>
            <w:gridSpan w:val="2"/>
            <w:vMerge/>
          </w:tcPr>
          <w:p w:rsidR="00E63FB4" w:rsidRPr="000937DC" w:rsidRDefault="00E63FB4" w:rsidP="0039053F">
            <w:pPr>
              <w:spacing w:after="0"/>
              <w:jc w:val="center"/>
              <w:rPr>
                <w:rFonts w:ascii="Times New Roman" w:hAnsi="Times New Roman" w:cs="Times New Roman"/>
                <w:b/>
                <w:sz w:val="20"/>
              </w:rPr>
            </w:pPr>
          </w:p>
        </w:tc>
        <w:tc>
          <w:tcPr>
            <w:tcW w:w="2163" w:type="dxa"/>
          </w:tcPr>
          <w:p w:rsidR="00E63FB4" w:rsidRPr="000937DC" w:rsidRDefault="00E63FB4"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Komisja Nadzoru Finansowego</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 zakresie art. 328</w:t>
            </w:r>
            <w:r w:rsidRPr="000937DC">
              <w:rPr>
                <w:rFonts w:ascii="Times New Roman" w:hAnsi="Times New Roman" w:cs="Times New Roman"/>
                <w:sz w:val="20"/>
                <w:vertAlign w:val="superscript"/>
              </w:rPr>
              <w:t>13</w:t>
            </w:r>
            <w:r w:rsidR="00735636" w:rsidRPr="000937DC">
              <w:rPr>
                <w:rFonts w:ascii="Times New Roman" w:hAnsi="Times New Roman" w:cs="Times New Roman"/>
                <w:sz w:val="20"/>
                <w:vertAlign w:val="superscript"/>
              </w:rPr>
              <w:t xml:space="preserve"> </w:t>
            </w:r>
            <w:r w:rsidR="00735636" w:rsidRPr="000937DC">
              <w:rPr>
                <w:rFonts w:ascii="Times New Roman" w:hAnsi="Times New Roman" w:cs="Times New Roman"/>
                <w:sz w:val="20"/>
              </w:rPr>
              <w:t>K.s.h.</w:t>
            </w:r>
            <w:r w:rsidR="00735636" w:rsidRPr="000937DC">
              <w:rPr>
                <w:rFonts w:ascii="Times New Roman" w:hAnsi="Times New Roman" w:cs="Times New Roman"/>
                <w:b/>
                <w:sz w:val="20"/>
                <w:vertAlign w:val="superscript"/>
              </w:rPr>
              <w:t xml:space="preserve"> </w:t>
            </w:r>
            <w:r w:rsidRPr="000937DC">
              <w:rPr>
                <w:rFonts w:ascii="Times New Roman" w:hAnsi="Times New Roman" w:cs="Times New Roman"/>
                <w:sz w:val="20"/>
              </w:rPr>
              <w:t xml:space="preserve">pojęcie spółki niepublicznej nie jest zdefiniowane, wydaje się, że </w:t>
            </w:r>
            <w:r w:rsidRPr="000937DC">
              <w:rPr>
                <w:rFonts w:ascii="Times New Roman" w:hAnsi="Times New Roman" w:cs="Times New Roman"/>
                <w:sz w:val="20"/>
                <w:u w:val="single"/>
              </w:rPr>
              <w:t>należy je zastąpić pojęciem „spółki niebędącej spółką publiczną</w:t>
            </w:r>
            <w:r w:rsidR="00B2037F" w:rsidRPr="000937DC">
              <w:rPr>
                <w:rFonts w:ascii="Times New Roman" w:hAnsi="Times New Roman" w:cs="Times New Roman"/>
                <w:sz w:val="20"/>
              </w:rPr>
              <w:t>”.</w:t>
            </w:r>
          </w:p>
        </w:tc>
        <w:tc>
          <w:tcPr>
            <w:tcW w:w="4733" w:type="dxa"/>
          </w:tcPr>
          <w:p w:rsidR="00E63FB4" w:rsidRPr="000937DC" w:rsidRDefault="00700BD1" w:rsidP="00700BD1">
            <w:pPr>
              <w:rPr>
                <w:rFonts w:ascii="Times New Roman" w:hAnsi="Times New Roman" w:cs="Times New Roman"/>
                <w:sz w:val="20"/>
              </w:rPr>
            </w:pPr>
            <w:r>
              <w:rPr>
                <w:rFonts w:ascii="Times New Roman" w:hAnsi="Times New Roman" w:cs="Times New Roman"/>
                <w:sz w:val="20"/>
              </w:rPr>
              <w:t>Vide</w:t>
            </w:r>
            <w:r w:rsidR="00827A6C">
              <w:rPr>
                <w:rFonts w:ascii="Times New Roman" w:hAnsi="Times New Roman" w:cs="Times New Roman"/>
                <w:sz w:val="20"/>
              </w:rPr>
              <w:t>:</w:t>
            </w:r>
            <w:r>
              <w:rPr>
                <w:rFonts w:ascii="Times New Roman" w:hAnsi="Times New Roman" w:cs="Times New Roman"/>
                <w:sz w:val="20"/>
              </w:rPr>
              <w:t xml:space="preserve"> wyjaśnienie do uwagi z </w:t>
            </w:r>
            <w:r w:rsidR="009F0879">
              <w:rPr>
                <w:rFonts w:ascii="Times New Roman" w:hAnsi="Times New Roman" w:cs="Times New Roman"/>
                <w:sz w:val="20"/>
              </w:rPr>
              <w:t>pkt 32</w:t>
            </w:r>
            <w:r>
              <w:rPr>
                <w:rFonts w:ascii="Times New Roman" w:hAnsi="Times New Roman" w:cs="Times New Roman"/>
                <w:sz w:val="20"/>
              </w:rPr>
              <w:t xml:space="preserve"> </w:t>
            </w:r>
            <w:r w:rsidR="005333C1" w:rsidRPr="00827A6C">
              <w:rPr>
                <w:rFonts w:ascii="Times New Roman" w:hAnsi="Times New Roman" w:cs="Times New Roman"/>
                <w:sz w:val="20"/>
              </w:rPr>
              <w:t xml:space="preserve">niniejszej </w:t>
            </w:r>
            <w:r w:rsidRPr="00827A6C">
              <w:rPr>
                <w:rFonts w:ascii="Times New Roman" w:hAnsi="Times New Roman" w:cs="Times New Roman"/>
                <w:sz w:val="20"/>
              </w:rPr>
              <w:t>tabeli</w:t>
            </w:r>
            <w:r w:rsidR="009F0879" w:rsidRPr="00827A6C">
              <w:rPr>
                <w:rFonts w:ascii="Times New Roman" w:hAnsi="Times New Roman" w:cs="Times New Roman"/>
                <w:sz w:val="20"/>
              </w:rPr>
              <w:t>.</w:t>
            </w:r>
          </w:p>
        </w:tc>
      </w:tr>
      <w:tr w:rsidR="000A50DC" w:rsidRPr="000937DC" w:rsidTr="000A50DC">
        <w:tc>
          <w:tcPr>
            <w:tcW w:w="572" w:type="dxa"/>
          </w:tcPr>
          <w:p w:rsidR="00E63FB4" w:rsidRPr="000937DC" w:rsidRDefault="00B2037F" w:rsidP="0039053F">
            <w:pPr>
              <w:rPr>
                <w:rFonts w:ascii="Times New Roman" w:hAnsi="Times New Roman" w:cs="Times New Roman"/>
                <w:sz w:val="20"/>
              </w:rPr>
            </w:pPr>
            <w:r w:rsidRPr="000937DC">
              <w:rPr>
                <w:rFonts w:ascii="Times New Roman" w:hAnsi="Times New Roman" w:cs="Times New Roman"/>
                <w:sz w:val="20"/>
              </w:rPr>
              <w:t>3</w:t>
            </w:r>
            <w:r w:rsidR="001B02A0" w:rsidRPr="000937DC">
              <w:rPr>
                <w:rFonts w:ascii="Times New Roman" w:hAnsi="Times New Roman" w:cs="Times New Roman"/>
                <w:sz w:val="20"/>
              </w:rPr>
              <w:t>7</w:t>
            </w:r>
            <w:r w:rsidRPr="000937DC">
              <w:rPr>
                <w:rFonts w:ascii="Times New Roman" w:hAnsi="Times New Roman" w:cs="Times New Roman"/>
                <w:sz w:val="20"/>
              </w:rPr>
              <w:t>.</w:t>
            </w:r>
          </w:p>
        </w:tc>
        <w:tc>
          <w:tcPr>
            <w:tcW w:w="2193" w:type="dxa"/>
            <w:gridSpan w:val="2"/>
            <w:vMerge w:val="restart"/>
          </w:tcPr>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6</w:t>
            </w:r>
          </w:p>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328</w:t>
            </w:r>
            <w:r w:rsidRPr="000937DC">
              <w:rPr>
                <w:rFonts w:ascii="Times New Roman" w:hAnsi="Times New Roman" w:cs="Times New Roman"/>
                <w:b/>
                <w:sz w:val="20"/>
                <w:vertAlign w:val="superscript"/>
                <w:lang w:val="de-DE"/>
              </w:rPr>
              <w:t>14</w:t>
            </w:r>
            <w:r w:rsidRPr="000937DC">
              <w:rPr>
                <w:rFonts w:ascii="Times New Roman" w:hAnsi="Times New Roman" w:cs="Times New Roman"/>
                <w:b/>
                <w:sz w:val="20"/>
                <w:lang w:val="de-DE"/>
              </w:rPr>
              <w:t xml:space="preserve"> K.s.h.</w:t>
            </w: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Naszym zdaniem w przepisie tym należałoby wykreślić zastrzeżenie do treści statutu spółki niepublicznej i przeformułować go w taki sposób, aby wynikało z niego, że spółka niepubliczna, której akcje są zarejestrowane w depozycie papierów wartościowych, jest zobowiązana stosować przepisy o organizacji walnego zgromadzenia spółki publicznej. Z uwagi bowiem na nieprowadzenie (nieistnienie) rejestru akcjonariuszy takiej spółki niepublicznej, nie będzie ona miała żadnej możliwości stosowania przepisów o walnym zgromadzeniu adresowanych do spółek niepublicznych. </w:t>
            </w: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Proponujemy więc nadanie temu przepisowi brzmienia:</w:t>
            </w: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bCs/>
                <w:sz w:val="20"/>
              </w:rPr>
              <w:t>„</w:t>
            </w:r>
            <w:r w:rsidRPr="000937DC">
              <w:rPr>
                <w:rFonts w:ascii="Times New Roman" w:hAnsi="Times New Roman" w:cs="Times New Roman"/>
                <w:bCs/>
                <w:i/>
                <w:sz w:val="20"/>
              </w:rPr>
              <w:t>Art. 328</w:t>
            </w:r>
            <w:r w:rsidRPr="000937DC">
              <w:rPr>
                <w:rFonts w:ascii="Times New Roman" w:hAnsi="Times New Roman" w:cs="Times New Roman"/>
                <w:bCs/>
                <w:i/>
                <w:sz w:val="20"/>
                <w:vertAlign w:val="superscript"/>
              </w:rPr>
              <w:t>14</w:t>
            </w:r>
            <w:r w:rsidRPr="000937DC">
              <w:rPr>
                <w:rFonts w:ascii="Times New Roman" w:hAnsi="Times New Roman" w:cs="Times New Roman"/>
                <w:bCs/>
                <w:i/>
                <w:sz w:val="20"/>
              </w:rPr>
              <w:t xml:space="preserve">. </w:t>
            </w:r>
            <w:r w:rsidRPr="000937DC">
              <w:rPr>
                <w:rFonts w:ascii="Times New Roman" w:hAnsi="Times New Roman" w:cs="Times New Roman"/>
                <w:i/>
                <w:sz w:val="20"/>
              </w:rPr>
              <w:t>Spółka niepubliczna, której akcje są zarejestrowane w depozycie papierów wartościowych w rozumieniu przepisów o obrocie instrumentami finansowymi,  stosuje przepisy o organizacji walnego zgromadzenia spółki publicznej.”.</w:t>
            </w:r>
          </w:p>
        </w:tc>
        <w:tc>
          <w:tcPr>
            <w:tcW w:w="4733" w:type="dxa"/>
          </w:tcPr>
          <w:p w:rsidR="00E63FB4" w:rsidRPr="00827A6C" w:rsidRDefault="00FC50A4" w:rsidP="00992C71">
            <w:pPr>
              <w:spacing w:line="240" w:lineRule="auto"/>
              <w:jc w:val="both"/>
              <w:rPr>
                <w:rFonts w:ascii="Times New Roman" w:hAnsi="Times New Roman" w:cs="Times New Roman"/>
                <w:sz w:val="20"/>
              </w:rPr>
            </w:pPr>
            <w:r w:rsidRPr="00827A6C">
              <w:rPr>
                <w:rFonts w:ascii="Times New Roman" w:hAnsi="Times New Roman" w:cs="Times New Roman"/>
                <w:sz w:val="20"/>
              </w:rPr>
              <w:t>U</w:t>
            </w:r>
            <w:r w:rsidR="00992C71" w:rsidRPr="00827A6C">
              <w:rPr>
                <w:rFonts w:ascii="Times New Roman" w:hAnsi="Times New Roman" w:cs="Times New Roman"/>
                <w:sz w:val="20"/>
              </w:rPr>
              <w:t>waga została uwzględniona: przepis zostanie zmieniony zgodnie z przedstawioną propozycją.</w:t>
            </w:r>
          </w:p>
          <w:p w:rsidR="008319C5" w:rsidRPr="00992C71" w:rsidRDefault="008319C5" w:rsidP="005F2BA8">
            <w:pPr>
              <w:spacing w:line="240" w:lineRule="auto"/>
              <w:jc w:val="both"/>
              <w:rPr>
                <w:rFonts w:ascii="Times New Roman" w:hAnsi="Times New Roman" w:cs="Times New Roman"/>
                <w:sz w:val="20"/>
              </w:rPr>
            </w:pPr>
            <w:r w:rsidRPr="00827A6C">
              <w:rPr>
                <w:rFonts w:ascii="Times New Roman" w:hAnsi="Times New Roman" w:cs="Times New Roman"/>
                <w:sz w:val="20"/>
              </w:rPr>
              <w:t>Dodatkowo w uzasadnieniu zostanie wskazane, że stosowanie do spółek niepublicznych</w:t>
            </w:r>
            <w:r w:rsidR="005F2BA8" w:rsidRPr="00827A6C">
              <w:rPr>
                <w:rFonts w:ascii="Times New Roman" w:hAnsi="Times New Roman" w:cs="Times New Roman"/>
                <w:sz w:val="20"/>
              </w:rPr>
              <w:t xml:space="preserve"> przepisów o organizacji walnego zgromadzenia spółek publicznych oznacza w szczególności stosowanie do takich spółek przepisów art. 406</w:t>
            </w:r>
            <w:r w:rsidR="005F2BA8" w:rsidRPr="00827A6C">
              <w:rPr>
                <w:rFonts w:ascii="Times New Roman" w:hAnsi="Times New Roman" w:cs="Times New Roman"/>
                <w:sz w:val="20"/>
                <w:vertAlign w:val="superscript"/>
              </w:rPr>
              <w:t xml:space="preserve">1 </w:t>
            </w:r>
            <w:r w:rsidR="005F2BA8" w:rsidRPr="00827A6C">
              <w:rPr>
                <w:rFonts w:ascii="Times New Roman" w:hAnsi="Times New Roman" w:cs="Times New Roman"/>
                <w:sz w:val="20"/>
              </w:rPr>
              <w:t>i 406</w:t>
            </w:r>
            <w:r w:rsidR="005F2BA8" w:rsidRPr="00827A6C">
              <w:rPr>
                <w:rFonts w:ascii="Times New Roman" w:hAnsi="Times New Roman" w:cs="Times New Roman"/>
                <w:sz w:val="20"/>
                <w:vertAlign w:val="superscript"/>
              </w:rPr>
              <w:t>2</w:t>
            </w:r>
            <w:r w:rsidR="005F2BA8" w:rsidRPr="00827A6C">
              <w:rPr>
                <w:rFonts w:ascii="Times New Roman" w:hAnsi="Times New Roman" w:cs="Times New Roman"/>
                <w:sz w:val="20"/>
              </w:rPr>
              <w:t xml:space="preserve"> k.s.h. określających osoby uprawnione do uczestniczenia w walnym zgromadzeniu.</w:t>
            </w:r>
          </w:p>
        </w:tc>
      </w:tr>
      <w:tr w:rsidR="000A50DC" w:rsidRPr="000937DC" w:rsidTr="000A50DC">
        <w:tc>
          <w:tcPr>
            <w:tcW w:w="572" w:type="dxa"/>
          </w:tcPr>
          <w:p w:rsidR="00E63FB4" w:rsidRPr="000937DC" w:rsidRDefault="001B02A0" w:rsidP="0039053F">
            <w:pPr>
              <w:rPr>
                <w:rFonts w:ascii="Times New Roman" w:hAnsi="Times New Roman" w:cs="Times New Roman"/>
                <w:sz w:val="20"/>
              </w:rPr>
            </w:pPr>
            <w:r w:rsidRPr="000937DC">
              <w:rPr>
                <w:rFonts w:ascii="Times New Roman" w:hAnsi="Times New Roman" w:cs="Times New Roman"/>
                <w:sz w:val="20"/>
              </w:rPr>
              <w:t>38</w:t>
            </w:r>
            <w:r w:rsidR="00A832F1" w:rsidRPr="000937DC">
              <w:rPr>
                <w:rFonts w:ascii="Times New Roman" w:hAnsi="Times New Roman" w:cs="Times New Roman"/>
                <w:sz w:val="20"/>
              </w:rPr>
              <w:t>.</w:t>
            </w:r>
          </w:p>
        </w:tc>
        <w:tc>
          <w:tcPr>
            <w:tcW w:w="2193" w:type="dxa"/>
            <w:gridSpan w:val="2"/>
            <w:vMerge/>
          </w:tcPr>
          <w:p w:rsidR="00E63FB4" w:rsidRPr="000937DC" w:rsidRDefault="00E63FB4" w:rsidP="0039053F">
            <w:pPr>
              <w:spacing w:after="0"/>
              <w:jc w:val="center"/>
              <w:rPr>
                <w:rFonts w:ascii="Times New Roman" w:hAnsi="Times New Roman" w:cs="Times New Roman"/>
                <w:b/>
                <w:sz w:val="20"/>
              </w:rPr>
            </w:pPr>
          </w:p>
        </w:tc>
        <w:tc>
          <w:tcPr>
            <w:tcW w:w="2163" w:type="dxa"/>
          </w:tcPr>
          <w:p w:rsidR="00E63FB4" w:rsidRPr="000937DC" w:rsidRDefault="00E63FB4"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Komisja Nadzoru Finansowego</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 zakresie art. 328</w:t>
            </w:r>
            <w:r w:rsidRPr="000937DC">
              <w:rPr>
                <w:rFonts w:ascii="Times New Roman" w:hAnsi="Times New Roman" w:cs="Times New Roman"/>
                <w:sz w:val="20"/>
                <w:vertAlign w:val="superscript"/>
              </w:rPr>
              <w:t>14</w:t>
            </w:r>
            <w:r w:rsidR="000C03B9" w:rsidRPr="000937DC">
              <w:rPr>
                <w:rFonts w:ascii="Times New Roman" w:hAnsi="Times New Roman" w:cs="Times New Roman"/>
                <w:sz w:val="20"/>
              </w:rPr>
              <w:t xml:space="preserve"> K.s.h.</w:t>
            </w:r>
            <w:r w:rsidRPr="000937DC">
              <w:rPr>
                <w:rFonts w:ascii="Times New Roman" w:hAnsi="Times New Roman" w:cs="Times New Roman"/>
                <w:sz w:val="20"/>
              </w:rPr>
              <w:t xml:space="preserve"> pojęcie spółki niepublicznej nie jest zdefiniowane, wydaje się, że </w:t>
            </w:r>
            <w:r w:rsidRPr="000937DC">
              <w:rPr>
                <w:rFonts w:ascii="Times New Roman" w:hAnsi="Times New Roman" w:cs="Times New Roman"/>
                <w:sz w:val="20"/>
                <w:u w:val="single"/>
              </w:rPr>
              <w:t>należy je zastąpić pojęciem „spółki niebędącej spółką publiczną</w:t>
            </w:r>
            <w:r w:rsidRPr="000937DC">
              <w:rPr>
                <w:rFonts w:ascii="Times New Roman" w:hAnsi="Times New Roman" w:cs="Times New Roman"/>
                <w:sz w:val="20"/>
              </w:rPr>
              <w:t>”.</w:t>
            </w:r>
          </w:p>
        </w:tc>
        <w:tc>
          <w:tcPr>
            <w:tcW w:w="4733" w:type="dxa"/>
          </w:tcPr>
          <w:p w:rsidR="00E63FB4" w:rsidRPr="000937DC" w:rsidRDefault="00EC4077" w:rsidP="00EC4077">
            <w:pPr>
              <w:jc w:val="both"/>
              <w:rPr>
                <w:rFonts w:ascii="Times New Roman" w:hAnsi="Times New Roman" w:cs="Times New Roman"/>
                <w:sz w:val="20"/>
              </w:rPr>
            </w:pPr>
            <w:r w:rsidRPr="00EC4077">
              <w:rPr>
                <w:rFonts w:ascii="Times New Roman" w:hAnsi="Times New Roman" w:cs="Times New Roman"/>
                <w:sz w:val="20"/>
              </w:rPr>
              <w:t>Vide</w:t>
            </w:r>
            <w:r w:rsidR="00827A6C">
              <w:rPr>
                <w:rFonts w:ascii="Times New Roman" w:hAnsi="Times New Roman" w:cs="Times New Roman"/>
                <w:sz w:val="20"/>
              </w:rPr>
              <w:t>:</w:t>
            </w:r>
            <w:r w:rsidRPr="00EC4077">
              <w:rPr>
                <w:rFonts w:ascii="Times New Roman" w:hAnsi="Times New Roman" w:cs="Times New Roman"/>
                <w:sz w:val="20"/>
              </w:rPr>
              <w:t xml:space="preserve"> wyjaśnienie do uwagi z pkt 32 tabeli.</w:t>
            </w:r>
          </w:p>
        </w:tc>
      </w:tr>
      <w:tr w:rsidR="000A50DC" w:rsidRPr="000937DC" w:rsidTr="000A50DC">
        <w:tc>
          <w:tcPr>
            <w:tcW w:w="572" w:type="dxa"/>
          </w:tcPr>
          <w:p w:rsidR="00E63FB4" w:rsidRPr="000937DC" w:rsidRDefault="001B02A0" w:rsidP="0039053F">
            <w:pPr>
              <w:rPr>
                <w:rFonts w:ascii="Times New Roman" w:hAnsi="Times New Roman" w:cs="Times New Roman"/>
                <w:sz w:val="20"/>
              </w:rPr>
            </w:pPr>
            <w:r w:rsidRPr="000937DC">
              <w:rPr>
                <w:rFonts w:ascii="Times New Roman" w:hAnsi="Times New Roman" w:cs="Times New Roman"/>
                <w:sz w:val="20"/>
              </w:rPr>
              <w:t>39</w:t>
            </w:r>
            <w:r w:rsidR="00A832F1" w:rsidRPr="000937DC">
              <w:rPr>
                <w:rFonts w:ascii="Times New Roman" w:hAnsi="Times New Roman" w:cs="Times New Roman"/>
                <w:sz w:val="20"/>
              </w:rPr>
              <w:t>.</w:t>
            </w:r>
          </w:p>
        </w:tc>
        <w:tc>
          <w:tcPr>
            <w:tcW w:w="2193" w:type="dxa"/>
            <w:gridSpan w:val="2"/>
          </w:tcPr>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6</w:t>
            </w:r>
          </w:p>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328</w:t>
            </w:r>
            <w:r w:rsidRPr="000937DC">
              <w:rPr>
                <w:rFonts w:ascii="Times New Roman" w:hAnsi="Times New Roman" w:cs="Times New Roman"/>
                <w:b/>
                <w:sz w:val="20"/>
                <w:vertAlign w:val="superscript"/>
                <w:lang w:val="de-DE"/>
              </w:rPr>
              <w:t>15</w:t>
            </w:r>
            <w:r w:rsidRPr="000937DC">
              <w:rPr>
                <w:rFonts w:ascii="Times New Roman" w:hAnsi="Times New Roman" w:cs="Times New Roman"/>
                <w:b/>
                <w:sz w:val="20"/>
                <w:lang w:val="de-DE"/>
              </w:rPr>
              <w:t xml:space="preserve"> K.s.h.</w:t>
            </w: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Komisja Nadzoru Finansowego</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 zakresie art. 328</w:t>
            </w:r>
            <w:r w:rsidRPr="000937DC">
              <w:rPr>
                <w:rFonts w:ascii="Times New Roman" w:hAnsi="Times New Roman" w:cs="Times New Roman"/>
                <w:sz w:val="20"/>
                <w:vertAlign w:val="superscript"/>
              </w:rPr>
              <w:t>15</w:t>
            </w:r>
            <w:r w:rsidR="000C03B9" w:rsidRPr="000937DC">
              <w:rPr>
                <w:rFonts w:ascii="Times New Roman" w:hAnsi="Times New Roman" w:cs="Times New Roman"/>
                <w:sz w:val="20"/>
              </w:rPr>
              <w:t xml:space="preserve"> K.s.h.</w:t>
            </w:r>
            <w:r w:rsidRPr="000937DC">
              <w:rPr>
                <w:rFonts w:ascii="Times New Roman" w:hAnsi="Times New Roman" w:cs="Times New Roman"/>
                <w:sz w:val="20"/>
              </w:rPr>
              <w:t xml:space="preserve"> pojęcie spółki niepublicznej nie jest zdefiniowane, wydaje się, że </w:t>
            </w:r>
            <w:r w:rsidRPr="000937DC">
              <w:rPr>
                <w:rFonts w:ascii="Times New Roman" w:hAnsi="Times New Roman" w:cs="Times New Roman"/>
                <w:sz w:val="20"/>
                <w:u w:val="single"/>
              </w:rPr>
              <w:t>należy je zastąpić pojęciem „spółki niebędącej spółką publiczną</w:t>
            </w:r>
            <w:r w:rsidRPr="000937DC">
              <w:rPr>
                <w:rFonts w:ascii="Times New Roman" w:hAnsi="Times New Roman" w:cs="Times New Roman"/>
                <w:sz w:val="20"/>
              </w:rPr>
              <w:t>”.</w:t>
            </w:r>
          </w:p>
        </w:tc>
        <w:tc>
          <w:tcPr>
            <w:tcW w:w="4733" w:type="dxa"/>
          </w:tcPr>
          <w:p w:rsidR="00E63FB4" w:rsidRPr="000937DC" w:rsidRDefault="00EC4077" w:rsidP="00EC4077">
            <w:pPr>
              <w:jc w:val="both"/>
              <w:rPr>
                <w:rFonts w:ascii="Times New Roman" w:hAnsi="Times New Roman" w:cs="Times New Roman"/>
                <w:sz w:val="20"/>
              </w:rPr>
            </w:pPr>
            <w:r w:rsidRPr="00EC4077">
              <w:rPr>
                <w:rFonts w:ascii="Times New Roman" w:hAnsi="Times New Roman" w:cs="Times New Roman"/>
                <w:sz w:val="20"/>
              </w:rPr>
              <w:t>Vide</w:t>
            </w:r>
            <w:r w:rsidR="00827A6C">
              <w:rPr>
                <w:rFonts w:ascii="Times New Roman" w:hAnsi="Times New Roman" w:cs="Times New Roman"/>
                <w:sz w:val="20"/>
              </w:rPr>
              <w:t>:</w:t>
            </w:r>
            <w:r w:rsidRPr="00EC4077">
              <w:rPr>
                <w:rFonts w:ascii="Times New Roman" w:hAnsi="Times New Roman" w:cs="Times New Roman"/>
                <w:sz w:val="20"/>
              </w:rPr>
              <w:t xml:space="preserve"> wyjaśnienie do uwagi z pkt 32 tabeli.</w:t>
            </w:r>
          </w:p>
        </w:tc>
      </w:tr>
      <w:tr w:rsidR="000A50DC" w:rsidRPr="000937DC" w:rsidTr="000A50DC">
        <w:tc>
          <w:tcPr>
            <w:tcW w:w="572" w:type="dxa"/>
          </w:tcPr>
          <w:p w:rsidR="00A832F1" w:rsidRPr="000937DC" w:rsidRDefault="001B02A0" w:rsidP="0039053F">
            <w:pPr>
              <w:rPr>
                <w:rFonts w:ascii="Times New Roman" w:hAnsi="Times New Roman" w:cs="Times New Roman"/>
                <w:sz w:val="20"/>
              </w:rPr>
            </w:pPr>
            <w:r w:rsidRPr="000937DC">
              <w:rPr>
                <w:rFonts w:ascii="Times New Roman" w:hAnsi="Times New Roman" w:cs="Times New Roman"/>
                <w:sz w:val="20"/>
              </w:rPr>
              <w:t>40</w:t>
            </w:r>
            <w:r w:rsidR="00A832F1" w:rsidRPr="000937DC">
              <w:rPr>
                <w:rFonts w:ascii="Times New Roman" w:hAnsi="Times New Roman" w:cs="Times New Roman"/>
                <w:sz w:val="20"/>
              </w:rPr>
              <w:t>.</w:t>
            </w:r>
          </w:p>
        </w:tc>
        <w:tc>
          <w:tcPr>
            <w:tcW w:w="2193" w:type="dxa"/>
            <w:gridSpan w:val="2"/>
            <w:vMerge w:val="restart"/>
          </w:tcPr>
          <w:p w:rsidR="00A832F1" w:rsidRPr="000937DC" w:rsidRDefault="00A832F1" w:rsidP="0039053F">
            <w:pPr>
              <w:spacing w:after="0" w:line="240" w:lineRule="auto"/>
              <w:jc w:val="center"/>
              <w:rPr>
                <w:rFonts w:ascii="Times New Roman" w:hAnsi="Times New Roman" w:cs="Times New Roman"/>
                <w:b/>
                <w:sz w:val="20"/>
                <w:lang w:val="de-DE"/>
              </w:rPr>
            </w:pPr>
            <w:r w:rsidRPr="000937DC">
              <w:rPr>
                <w:rFonts w:ascii="Times New Roman" w:hAnsi="Times New Roman" w:cs="Times New Roman"/>
                <w:b/>
                <w:sz w:val="20"/>
                <w:lang w:val="de-DE"/>
              </w:rPr>
              <w:t>Art. 1 pkt 7</w:t>
            </w:r>
          </w:p>
          <w:p w:rsidR="00A832F1" w:rsidRPr="000937DC" w:rsidRDefault="00A832F1" w:rsidP="0039053F">
            <w:pPr>
              <w:spacing w:after="0" w:line="240" w:lineRule="auto"/>
              <w:jc w:val="center"/>
              <w:rPr>
                <w:rFonts w:ascii="Times New Roman" w:hAnsi="Times New Roman" w:cs="Times New Roman"/>
                <w:b/>
                <w:sz w:val="20"/>
                <w:lang w:val="de-DE"/>
              </w:rPr>
            </w:pPr>
            <w:r w:rsidRPr="000937DC">
              <w:rPr>
                <w:rFonts w:ascii="Times New Roman" w:hAnsi="Times New Roman" w:cs="Times New Roman"/>
                <w:b/>
                <w:sz w:val="20"/>
                <w:lang w:val="de-DE"/>
              </w:rPr>
              <w:t>dot. art. 331 K.s.h.</w:t>
            </w:r>
          </w:p>
        </w:tc>
        <w:tc>
          <w:tcPr>
            <w:tcW w:w="2163" w:type="dxa"/>
          </w:tcPr>
          <w:p w:rsidR="00A832F1" w:rsidRPr="000937DC" w:rsidRDefault="00A832F1" w:rsidP="0039053F">
            <w:pPr>
              <w:jc w:val="center"/>
              <w:rPr>
                <w:rFonts w:ascii="Times New Roman" w:hAnsi="Times New Roman" w:cs="Times New Roman"/>
                <w:b/>
                <w:sz w:val="20"/>
              </w:rPr>
            </w:pPr>
            <w:r w:rsidRPr="000937DC">
              <w:rPr>
                <w:rFonts w:ascii="Times New Roman" w:hAnsi="Times New Roman" w:cs="Times New Roman"/>
                <w:b/>
                <w:sz w:val="20"/>
              </w:rPr>
              <w:t>Sąd Najwyższy</w:t>
            </w:r>
          </w:p>
        </w:tc>
        <w:tc>
          <w:tcPr>
            <w:tcW w:w="5953" w:type="dxa"/>
          </w:tcPr>
          <w:p w:rsidR="00A832F1" w:rsidRPr="000937DC" w:rsidRDefault="00A832F1" w:rsidP="00C67C28">
            <w:pPr>
              <w:spacing w:after="0" w:line="240" w:lineRule="auto"/>
              <w:jc w:val="both"/>
              <w:rPr>
                <w:rFonts w:ascii="Times New Roman" w:hAnsi="Times New Roman" w:cs="Times New Roman"/>
                <w:sz w:val="20"/>
              </w:rPr>
            </w:pPr>
            <w:r w:rsidRPr="000937DC">
              <w:rPr>
                <w:rFonts w:ascii="Times New Roman" w:hAnsi="Times New Roman" w:cs="Times New Roman"/>
                <w:sz w:val="20"/>
              </w:rPr>
              <w:t>Art. 331 K.s.h.</w:t>
            </w:r>
            <w:r w:rsidRPr="000937DC">
              <w:rPr>
                <w:rFonts w:ascii="Times New Roman" w:hAnsi="Times New Roman" w:cs="Times New Roman"/>
                <w:b/>
                <w:sz w:val="20"/>
              </w:rPr>
              <w:t xml:space="preserve"> </w:t>
            </w:r>
            <w:r w:rsidRPr="000937DC">
              <w:rPr>
                <w:rFonts w:ascii="Times New Roman" w:hAnsi="Times New Roman" w:cs="Times New Roman"/>
                <w:sz w:val="20"/>
              </w:rPr>
              <w:t>w projektowanym brzmieniu wprowadza zmianę polegającą na obciążeniu akcjonariusza zalegającego z wpłatą na kapitał zakładowy odsetkami ustawowymi w miejsce dotychczas przewidzianych ogólnikowo odsetek (zatem także odsetek umownych). Zmiana ta wraz z obowiązkiem uprzedzenia osoby akcjonariusza o woli pozbawienia go praw udziałowych i wykreślenia z rejestru akcjonariuszy z wyprzedzeniem (termin dodatkowy, projektowany w art. 331</w:t>
            </w:r>
            <w:r w:rsidRPr="000937DC">
              <w:rPr>
                <w:rFonts w:ascii="Times New Roman" w:hAnsi="Times New Roman" w:cs="Times New Roman"/>
                <w:sz w:val="20"/>
                <w:vertAlign w:val="superscript"/>
              </w:rPr>
              <w:t>1</w:t>
            </w:r>
            <w:r w:rsidRPr="000937DC">
              <w:rPr>
                <w:rFonts w:ascii="Times New Roman" w:hAnsi="Times New Roman" w:cs="Times New Roman"/>
                <w:sz w:val="20"/>
              </w:rPr>
              <w:t xml:space="preserve"> K.s.h.) prowadzi do złagodzenia reżimu odpowiedzialności  akcjonariusza. Motywy projektu nie tłumaczą jednak wystarczająco ograniczenia swobody spółki w ustalaniu wysokości odsetek za zwłokę. Wypada nadmienić, że odsetki za zwłokę (art. 481 K.c.) nie realizują funkcji odszkodowawczej ani penalnej, lecz prowadzą jedynie do zdyscyplinowania dłużnika i spełnienia przezeń świadczenia.</w:t>
            </w:r>
          </w:p>
        </w:tc>
        <w:tc>
          <w:tcPr>
            <w:tcW w:w="4733" w:type="dxa"/>
          </w:tcPr>
          <w:p w:rsidR="00BF5472" w:rsidRPr="00C67C28" w:rsidRDefault="00C67C28" w:rsidP="00111D4C">
            <w:pPr>
              <w:spacing w:line="240" w:lineRule="auto"/>
              <w:jc w:val="both"/>
              <w:rPr>
                <w:rFonts w:ascii="Times New Roman" w:hAnsi="Times New Roman" w:cs="Times New Roman"/>
                <w:sz w:val="20"/>
              </w:rPr>
            </w:pPr>
            <w:r w:rsidRPr="00C67C28">
              <w:rPr>
                <w:rFonts w:ascii="Times New Roman" w:hAnsi="Times New Roman" w:cs="Times New Roman"/>
                <w:sz w:val="20"/>
              </w:rPr>
              <w:t>Wyjaśniono, że projekt nie wprowadza zmiany</w:t>
            </w:r>
            <w:r>
              <w:rPr>
                <w:rFonts w:ascii="Times New Roman" w:hAnsi="Times New Roman" w:cs="Times New Roman"/>
                <w:sz w:val="20"/>
              </w:rPr>
              <w:t>, o której mowa w uwadze</w:t>
            </w:r>
            <w:r w:rsidR="00030E52">
              <w:rPr>
                <w:rFonts w:ascii="Times New Roman" w:hAnsi="Times New Roman" w:cs="Times New Roman"/>
                <w:sz w:val="20"/>
              </w:rPr>
              <w:t xml:space="preserve">: zmiana „odsetek” </w:t>
            </w:r>
            <w:r w:rsidR="00111D4C">
              <w:rPr>
                <w:rFonts w:ascii="Times New Roman" w:hAnsi="Times New Roman" w:cs="Times New Roman"/>
                <w:sz w:val="20"/>
              </w:rPr>
              <w:t xml:space="preserve">na „odsetki ustawowe za opóźnienie” </w:t>
            </w:r>
            <w:r w:rsidR="00030E52">
              <w:rPr>
                <w:rFonts w:ascii="Times New Roman" w:hAnsi="Times New Roman" w:cs="Times New Roman"/>
                <w:sz w:val="20"/>
              </w:rPr>
              <w:t xml:space="preserve">została wprowadzona ustawą z dnia </w:t>
            </w:r>
            <w:r w:rsidR="00E1468D">
              <w:rPr>
                <w:rFonts w:ascii="Times New Roman" w:hAnsi="Times New Roman" w:cs="Times New Roman"/>
                <w:sz w:val="20"/>
              </w:rPr>
              <w:t>9 października 2015 r. o terminach zapłaty w transakcjach handlowych (Dz. U. poz.</w:t>
            </w:r>
            <w:r w:rsidR="00613D79">
              <w:rPr>
                <w:rFonts w:ascii="Times New Roman" w:hAnsi="Times New Roman" w:cs="Times New Roman"/>
                <w:sz w:val="20"/>
              </w:rPr>
              <w:t xml:space="preserve"> </w:t>
            </w:r>
            <w:r w:rsidR="00E1468D">
              <w:rPr>
                <w:rFonts w:ascii="Times New Roman" w:hAnsi="Times New Roman" w:cs="Times New Roman"/>
                <w:sz w:val="20"/>
              </w:rPr>
              <w:t>1830</w:t>
            </w:r>
            <w:r w:rsidR="00111D4C">
              <w:rPr>
                <w:rFonts w:ascii="Times New Roman" w:hAnsi="Times New Roman" w:cs="Times New Roman"/>
                <w:sz w:val="20"/>
              </w:rPr>
              <w:t>)</w:t>
            </w:r>
            <w:r w:rsidR="00E1468D">
              <w:rPr>
                <w:rFonts w:ascii="Times New Roman" w:hAnsi="Times New Roman" w:cs="Times New Roman"/>
                <w:sz w:val="20"/>
              </w:rPr>
              <w:t xml:space="preserve"> </w:t>
            </w:r>
            <w:r w:rsidR="00111D4C">
              <w:rPr>
                <w:rFonts w:ascii="Times New Roman" w:hAnsi="Times New Roman" w:cs="Times New Roman"/>
                <w:sz w:val="20"/>
              </w:rPr>
              <w:t>ze skutkiem od dnia</w:t>
            </w:r>
            <w:r w:rsidR="00030E52">
              <w:rPr>
                <w:rFonts w:ascii="Times New Roman" w:hAnsi="Times New Roman" w:cs="Times New Roman"/>
                <w:sz w:val="20"/>
              </w:rPr>
              <w:t xml:space="preserve"> 1 </w:t>
            </w:r>
            <w:r w:rsidR="00111D4C">
              <w:rPr>
                <w:rFonts w:ascii="Times New Roman" w:hAnsi="Times New Roman" w:cs="Times New Roman"/>
                <w:sz w:val="20"/>
              </w:rPr>
              <w:t>stycznia</w:t>
            </w:r>
            <w:r w:rsidR="00030E52">
              <w:rPr>
                <w:rFonts w:ascii="Times New Roman" w:hAnsi="Times New Roman" w:cs="Times New Roman"/>
                <w:sz w:val="20"/>
              </w:rPr>
              <w:t xml:space="preserve"> 2016 r.</w:t>
            </w:r>
            <w:r w:rsidR="00111D4C">
              <w:rPr>
                <w:rFonts w:ascii="Times New Roman" w:hAnsi="Times New Roman" w:cs="Times New Roman"/>
                <w:sz w:val="20"/>
              </w:rPr>
              <w:t xml:space="preserve"> </w:t>
            </w:r>
          </w:p>
        </w:tc>
      </w:tr>
      <w:tr w:rsidR="000A50DC" w:rsidRPr="000937DC" w:rsidTr="000A50DC">
        <w:tc>
          <w:tcPr>
            <w:tcW w:w="572" w:type="dxa"/>
          </w:tcPr>
          <w:p w:rsidR="00A832F1" w:rsidRPr="000937DC" w:rsidRDefault="001B02A0" w:rsidP="0039053F">
            <w:pPr>
              <w:rPr>
                <w:rFonts w:ascii="Times New Roman" w:hAnsi="Times New Roman" w:cs="Times New Roman"/>
                <w:sz w:val="20"/>
              </w:rPr>
            </w:pPr>
            <w:r w:rsidRPr="000937DC">
              <w:rPr>
                <w:rFonts w:ascii="Times New Roman" w:hAnsi="Times New Roman" w:cs="Times New Roman"/>
                <w:sz w:val="20"/>
              </w:rPr>
              <w:t>41</w:t>
            </w:r>
            <w:r w:rsidR="00A832F1" w:rsidRPr="000937DC">
              <w:rPr>
                <w:rFonts w:ascii="Times New Roman" w:hAnsi="Times New Roman" w:cs="Times New Roman"/>
                <w:sz w:val="20"/>
              </w:rPr>
              <w:t>.</w:t>
            </w:r>
          </w:p>
        </w:tc>
        <w:tc>
          <w:tcPr>
            <w:tcW w:w="2193" w:type="dxa"/>
            <w:gridSpan w:val="2"/>
            <w:vMerge/>
          </w:tcPr>
          <w:p w:rsidR="00A832F1" w:rsidRPr="000937DC" w:rsidRDefault="00A832F1" w:rsidP="0039053F">
            <w:pPr>
              <w:jc w:val="center"/>
              <w:rPr>
                <w:rFonts w:ascii="Times New Roman" w:hAnsi="Times New Roman" w:cs="Times New Roman"/>
                <w:b/>
                <w:sz w:val="20"/>
              </w:rPr>
            </w:pPr>
          </w:p>
        </w:tc>
        <w:tc>
          <w:tcPr>
            <w:tcW w:w="2163" w:type="dxa"/>
          </w:tcPr>
          <w:p w:rsidR="00A832F1" w:rsidRPr="000937DC" w:rsidRDefault="00A832F1" w:rsidP="0039053F">
            <w:pPr>
              <w:jc w:val="center"/>
              <w:rPr>
                <w:rFonts w:ascii="Times New Roman" w:hAnsi="Times New Roman" w:cs="Times New Roman"/>
                <w:b/>
                <w:sz w:val="20"/>
              </w:rPr>
            </w:pPr>
            <w:r w:rsidRPr="000937DC">
              <w:rPr>
                <w:rFonts w:ascii="Times New Roman" w:hAnsi="Times New Roman" w:cs="Times New Roman"/>
                <w:b/>
                <w:sz w:val="20"/>
              </w:rPr>
              <w:t>Izba Domów Maklerskich</w:t>
            </w:r>
          </w:p>
        </w:tc>
        <w:tc>
          <w:tcPr>
            <w:tcW w:w="5953" w:type="dxa"/>
          </w:tcPr>
          <w:p w:rsidR="00A832F1" w:rsidRPr="000937DC" w:rsidRDefault="00A832F1"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Projektowany przepis dotyczy sytuacji nabywania akcji własnych przez spółkę. Izba zwraca uwagę, że takie nabycie zgodnie z generalną zasadą wynikającą z K.s.h.  jest zabronione za wyjątkiem sytuacji określonych w art. 362 K.s.h. </w:t>
            </w:r>
          </w:p>
          <w:p w:rsidR="00A832F1" w:rsidRPr="000937DC" w:rsidRDefault="003D2A2A"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Izba postuluje</w:t>
            </w:r>
            <w:r w:rsidR="00A832F1" w:rsidRPr="000937DC">
              <w:rPr>
                <w:rFonts w:ascii="Times New Roman" w:hAnsi="Times New Roman" w:cs="Times New Roman"/>
                <w:sz w:val="20"/>
              </w:rPr>
              <w:t xml:space="preserve"> uzupełnienie katalogu określonego w art. 362 K.s.h </w:t>
            </w:r>
            <w:r w:rsidR="00A832F1" w:rsidRPr="000937DC">
              <w:rPr>
                <w:rFonts w:ascii="Times New Roman" w:hAnsi="Times New Roman" w:cs="Times New Roman"/>
                <w:sz w:val="20"/>
              </w:rPr>
              <w:br/>
              <w:t>o sytuację określoną w projektowanym przepisie.</w:t>
            </w:r>
          </w:p>
        </w:tc>
        <w:tc>
          <w:tcPr>
            <w:tcW w:w="4733" w:type="dxa"/>
          </w:tcPr>
          <w:p w:rsidR="00D71634" w:rsidRDefault="00BA70A7" w:rsidP="00224DD5">
            <w:pPr>
              <w:spacing w:line="240" w:lineRule="auto"/>
              <w:jc w:val="both"/>
              <w:rPr>
                <w:rFonts w:ascii="Times New Roman" w:hAnsi="Times New Roman" w:cs="Times New Roman"/>
                <w:sz w:val="20"/>
              </w:rPr>
            </w:pPr>
            <w:r w:rsidRPr="00224DD5">
              <w:rPr>
                <w:rFonts w:ascii="Times New Roman" w:hAnsi="Times New Roman" w:cs="Times New Roman"/>
                <w:sz w:val="20"/>
              </w:rPr>
              <w:t>Wyjaśniono, że w omawianym artykule nie mamy do czynienia z nabyciem akcji własnych przez spółkę – jest to zupe</w:t>
            </w:r>
            <w:r w:rsidR="006A08E5">
              <w:rPr>
                <w:rFonts w:ascii="Times New Roman" w:hAnsi="Times New Roman" w:cs="Times New Roman"/>
                <w:sz w:val="20"/>
              </w:rPr>
              <w:t xml:space="preserve">łnie inna instytucja. </w:t>
            </w:r>
          </w:p>
          <w:p w:rsidR="00DF3C37" w:rsidRPr="00224DD5" w:rsidRDefault="00D71634" w:rsidP="001302A6">
            <w:pPr>
              <w:spacing w:line="240" w:lineRule="auto"/>
              <w:jc w:val="both"/>
              <w:rPr>
                <w:rFonts w:ascii="Times New Roman" w:hAnsi="Times New Roman" w:cs="Times New Roman"/>
                <w:sz w:val="20"/>
              </w:rPr>
            </w:pPr>
            <w:r>
              <w:rPr>
                <w:rFonts w:ascii="Times New Roman" w:hAnsi="Times New Roman" w:cs="Times New Roman"/>
                <w:sz w:val="20"/>
              </w:rPr>
              <w:t>Nawet</w:t>
            </w:r>
            <w:r w:rsidR="00EC40DF">
              <w:rPr>
                <w:rFonts w:ascii="Times New Roman" w:hAnsi="Times New Roman" w:cs="Times New Roman"/>
                <w:sz w:val="20"/>
              </w:rPr>
              <w:t xml:space="preserve"> jednak</w:t>
            </w:r>
            <w:r>
              <w:rPr>
                <w:rFonts w:ascii="Times New Roman" w:hAnsi="Times New Roman" w:cs="Times New Roman"/>
                <w:sz w:val="20"/>
              </w:rPr>
              <w:t xml:space="preserve">, gdyby przyjąć </w:t>
            </w:r>
            <w:r w:rsidR="00EC40DF">
              <w:rPr>
                <w:rFonts w:ascii="Times New Roman" w:hAnsi="Times New Roman" w:cs="Times New Roman"/>
                <w:sz w:val="20"/>
              </w:rPr>
              <w:t>interpretację, ż</w:t>
            </w:r>
            <w:r>
              <w:rPr>
                <w:rFonts w:ascii="Times New Roman" w:hAnsi="Times New Roman" w:cs="Times New Roman"/>
                <w:sz w:val="20"/>
              </w:rPr>
              <w:t xml:space="preserve">e </w:t>
            </w:r>
            <w:r w:rsidR="00EC40DF">
              <w:rPr>
                <w:rFonts w:ascii="Times New Roman" w:hAnsi="Times New Roman" w:cs="Times New Roman"/>
                <w:sz w:val="20"/>
              </w:rPr>
              <w:t>jest to przypadek nabycia akcji własnych w rozumienia art. 362 k.s</w:t>
            </w:r>
            <w:r w:rsidR="001302A6">
              <w:rPr>
                <w:rFonts w:ascii="Times New Roman" w:hAnsi="Times New Roman" w:cs="Times New Roman"/>
                <w:sz w:val="20"/>
              </w:rPr>
              <w:t>.</w:t>
            </w:r>
            <w:r w:rsidR="00EC40DF">
              <w:rPr>
                <w:rFonts w:ascii="Times New Roman" w:hAnsi="Times New Roman" w:cs="Times New Roman"/>
                <w:sz w:val="20"/>
              </w:rPr>
              <w:t xml:space="preserve">h., to </w:t>
            </w:r>
            <w:r w:rsidR="00F146DB">
              <w:rPr>
                <w:rFonts w:ascii="Times New Roman" w:hAnsi="Times New Roman" w:cs="Times New Roman"/>
                <w:sz w:val="20"/>
              </w:rPr>
              <w:t xml:space="preserve">nie </w:t>
            </w:r>
            <w:r w:rsidR="00EC40DF">
              <w:rPr>
                <w:rFonts w:ascii="Times New Roman" w:hAnsi="Times New Roman" w:cs="Times New Roman"/>
                <w:sz w:val="20"/>
              </w:rPr>
              <w:t xml:space="preserve">ma potrzeby </w:t>
            </w:r>
            <w:r w:rsidR="00EE761E">
              <w:rPr>
                <w:rFonts w:ascii="Times New Roman" w:hAnsi="Times New Roman" w:cs="Times New Roman"/>
                <w:sz w:val="20"/>
              </w:rPr>
              <w:t xml:space="preserve">zmiany </w:t>
            </w:r>
            <w:r w:rsidR="00F146DB">
              <w:rPr>
                <w:rFonts w:ascii="Times New Roman" w:hAnsi="Times New Roman" w:cs="Times New Roman"/>
                <w:sz w:val="20"/>
              </w:rPr>
              <w:t xml:space="preserve">tego </w:t>
            </w:r>
            <w:r w:rsidR="00EE761E">
              <w:rPr>
                <w:rFonts w:ascii="Times New Roman" w:hAnsi="Times New Roman" w:cs="Times New Roman"/>
                <w:sz w:val="20"/>
              </w:rPr>
              <w:t xml:space="preserve">artykułu z uwagi </w:t>
            </w:r>
            <w:r w:rsidR="00EC40DF">
              <w:rPr>
                <w:rFonts w:ascii="Times New Roman" w:hAnsi="Times New Roman" w:cs="Times New Roman"/>
                <w:sz w:val="20"/>
              </w:rPr>
              <w:t>n</w:t>
            </w:r>
            <w:r w:rsidR="00EE761E">
              <w:rPr>
                <w:rFonts w:ascii="Times New Roman" w:hAnsi="Times New Roman" w:cs="Times New Roman"/>
                <w:sz w:val="20"/>
              </w:rPr>
              <w:t>a zawarty w jego § 1 pkt 9</w:t>
            </w:r>
            <w:r w:rsidR="00EC40DF">
              <w:rPr>
                <w:rFonts w:ascii="Times New Roman" w:hAnsi="Times New Roman" w:cs="Times New Roman"/>
                <w:sz w:val="20"/>
              </w:rPr>
              <w:t xml:space="preserve"> </w:t>
            </w:r>
            <w:r w:rsidR="00EE761E">
              <w:rPr>
                <w:rFonts w:ascii="Times New Roman" w:hAnsi="Times New Roman" w:cs="Times New Roman"/>
                <w:sz w:val="20"/>
              </w:rPr>
              <w:t>mówiący o „innych przypadkach wskazanych w ustawie”.</w:t>
            </w:r>
          </w:p>
        </w:tc>
      </w:tr>
      <w:tr w:rsidR="000A50DC" w:rsidRPr="000937DC" w:rsidTr="000A50DC">
        <w:tc>
          <w:tcPr>
            <w:tcW w:w="572" w:type="dxa"/>
          </w:tcPr>
          <w:p w:rsidR="0082649A" w:rsidRPr="000937DC" w:rsidRDefault="0082649A" w:rsidP="0039053F">
            <w:pPr>
              <w:spacing w:after="0"/>
              <w:rPr>
                <w:rFonts w:ascii="Times New Roman" w:hAnsi="Times New Roman" w:cs="Times New Roman"/>
                <w:sz w:val="20"/>
              </w:rPr>
            </w:pPr>
            <w:r w:rsidRPr="000937DC">
              <w:rPr>
                <w:rFonts w:ascii="Times New Roman" w:hAnsi="Times New Roman" w:cs="Times New Roman"/>
                <w:sz w:val="20"/>
              </w:rPr>
              <w:t>4</w:t>
            </w:r>
            <w:r w:rsidR="001B02A0" w:rsidRPr="000937DC">
              <w:rPr>
                <w:rFonts w:ascii="Times New Roman" w:hAnsi="Times New Roman" w:cs="Times New Roman"/>
                <w:sz w:val="20"/>
              </w:rPr>
              <w:t>2</w:t>
            </w:r>
            <w:r w:rsidRPr="000937DC">
              <w:rPr>
                <w:rFonts w:ascii="Times New Roman" w:hAnsi="Times New Roman" w:cs="Times New Roman"/>
                <w:sz w:val="20"/>
              </w:rPr>
              <w:t>.</w:t>
            </w:r>
          </w:p>
        </w:tc>
        <w:tc>
          <w:tcPr>
            <w:tcW w:w="2193" w:type="dxa"/>
            <w:gridSpan w:val="2"/>
            <w:vMerge w:val="restart"/>
          </w:tcPr>
          <w:p w:rsidR="0082649A" w:rsidRPr="000937DC" w:rsidRDefault="0082649A"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8</w:t>
            </w:r>
          </w:p>
          <w:p w:rsidR="0082649A" w:rsidRPr="000937DC" w:rsidRDefault="0082649A"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331</w:t>
            </w:r>
            <w:r w:rsidRPr="000937DC">
              <w:rPr>
                <w:rFonts w:ascii="Times New Roman" w:hAnsi="Times New Roman" w:cs="Times New Roman"/>
                <w:b/>
                <w:sz w:val="20"/>
                <w:vertAlign w:val="superscript"/>
                <w:lang w:val="de-DE"/>
              </w:rPr>
              <w:t>1</w:t>
            </w:r>
            <w:r w:rsidRPr="000937DC">
              <w:rPr>
                <w:rFonts w:ascii="Times New Roman" w:hAnsi="Times New Roman" w:cs="Times New Roman"/>
                <w:b/>
                <w:sz w:val="20"/>
                <w:lang w:val="de-DE"/>
              </w:rPr>
              <w:t xml:space="preserve"> K.s.h. </w:t>
            </w:r>
          </w:p>
        </w:tc>
        <w:tc>
          <w:tcPr>
            <w:tcW w:w="2163" w:type="dxa"/>
          </w:tcPr>
          <w:p w:rsidR="0082649A" w:rsidRPr="000937DC" w:rsidRDefault="0082649A" w:rsidP="0039053F">
            <w:pPr>
              <w:spacing w:after="0"/>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82649A" w:rsidRPr="000937DC" w:rsidRDefault="0082649A"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W związku z uwagą przedstawioną powyżej </w:t>
            </w:r>
            <w:r w:rsidRPr="000937DC">
              <w:rPr>
                <w:rFonts w:ascii="Times New Roman" w:hAnsi="Times New Roman" w:cs="Times New Roman"/>
                <w:i/>
                <w:sz w:val="20"/>
              </w:rPr>
              <w:t>(pkt 21 tabeli)</w:t>
            </w:r>
            <w:r w:rsidRPr="000937DC">
              <w:rPr>
                <w:rFonts w:ascii="Times New Roman" w:hAnsi="Times New Roman" w:cs="Times New Roman"/>
                <w:sz w:val="20"/>
              </w:rPr>
              <w:t>, proponujemy nadanie temu przepisowi brzmienia:</w:t>
            </w:r>
          </w:p>
          <w:p w:rsidR="0082649A" w:rsidRPr="000937DC" w:rsidRDefault="0082649A" w:rsidP="0039053F">
            <w:pPr>
              <w:spacing w:after="0" w:line="240" w:lineRule="auto"/>
              <w:jc w:val="both"/>
              <w:rPr>
                <w:rFonts w:ascii="Times New Roman" w:hAnsi="Times New Roman" w:cs="Times New Roman"/>
                <w:i/>
                <w:sz w:val="20"/>
              </w:rPr>
            </w:pPr>
            <w:r w:rsidRPr="000937DC">
              <w:rPr>
                <w:rFonts w:ascii="Times New Roman" w:hAnsi="Times New Roman" w:cs="Times New Roman"/>
                <w:i/>
                <w:sz w:val="20"/>
              </w:rPr>
              <w:t>§ 3. Wykreślenia z rejestru akcjonariuszy dokonuje podmiot prowadzący ten rejestr na żądanie spółki.”.</w:t>
            </w:r>
          </w:p>
          <w:p w:rsidR="0082649A" w:rsidRPr="000937DC" w:rsidRDefault="0082649A" w:rsidP="0039053F">
            <w:pPr>
              <w:spacing w:after="0" w:line="240" w:lineRule="auto"/>
              <w:jc w:val="both"/>
              <w:rPr>
                <w:rFonts w:ascii="Times New Roman" w:hAnsi="Times New Roman" w:cs="Times New Roman"/>
                <w:sz w:val="20"/>
              </w:rPr>
            </w:pPr>
          </w:p>
        </w:tc>
        <w:tc>
          <w:tcPr>
            <w:tcW w:w="4733" w:type="dxa"/>
          </w:tcPr>
          <w:p w:rsidR="0082649A" w:rsidRPr="002F39C2" w:rsidRDefault="00413BF4" w:rsidP="00413BF4">
            <w:pPr>
              <w:spacing w:after="0" w:line="240" w:lineRule="auto"/>
              <w:jc w:val="both"/>
              <w:rPr>
                <w:rFonts w:ascii="Times New Roman" w:hAnsi="Times New Roman" w:cs="Times New Roman"/>
                <w:sz w:val="20"/>
              </w:rPr>
            </w:pPr>
            <w:r w:rsidRPr="002F39C2">
              <w:rPr>
                <w:rFonts w:ascii="Times New Roman" w:hAnsi="Times New Roman" w:cs="Times New Roman"/>
                <w:sz w:val="20"/>
              </w:rPr>
              <w:t xml:space="preserve">Uwaga </w:t>
            </w:r>
            <w:r w:rsidR="00881F91" w:rsidRPr="002F39C2">
              <w:rPr>
                <w:rFonts w:ascii="Times New Roman" w:hAnsi="Times New Roman" w:cs="Times New Roman"/>
                <w:sz w:val="20"/>
              </w:rPr>
              <w:t xml:space="preserve">została </w:t>
            </w:r>
            <w:r w:rsidRPr="002F39C2">
              <w:rPr>
                <w:rFonts w:ascii="Times New Roman" w:hAnsi="Times New Roman" w:cs="Times New Roman"/>
                <w:sz w:val="20"/>
              </w:rPr>
              <w:t>uwzględniona</w:t>
            </w:r>
            <w:r w:rsidR="00881F91" w:rsidRPr="002F39C2">
              <w:rPr>
                <w:rFonts w:ascii="Times New Roman" w:hAnsi="Times New Roman" w:cs="Times New Roman"/>
                <w:sz w:val="20"/>
              </w:rPr>
              <w:t>: zdanie drugie zostało wykreślone, ale z innych przyczyn niż wskazane w uwadze – vide</w:t>
            </w:r>
            <w:r w:rsidR="002F39C2">
              <w:rPr>
                <w:rFonts w:ascii="Times New Roman" w:hAnsi="Times New Roman" w:cs="Times New Roman"/>
                <w:sz w:val="20"/>
              </w:rPr>
              <w:t>:</w:t>
            </w:r>
            <w:r w:rsidR="00881F91" w:rsidRPr="002F39C2">
              <w:rPr>
                <w:rFonts w:ascii="Times New Roman" w:hAnsi="Times New Roman" w:cs="Times New Roman"/>
                <w:sz w:val="20"/>
              </w:rPr>
              <w:t xml:space="preserve"> wyjaśnienia dot. uwagi z pkt 28 z tabeli z uzgodnień międzyresortowych.</w:t>
            </w:r>
          </w:p>
        </w:tc>
      </w:tr>
      <w:tr w:rsidR="000A50DC" w:rsidRPr="000937DC" w:rsidTr="000A50DC">
        <w:tc>
          <w:tcPr>
            <w:tcW w:w="572" w:type="dxa"/>
          </w:tcPr>
          <w:p w:rsidR="0082649A" w:rsidRPr="000937DC" w:rsidRDefault="001B02A0" w:rsidP="0039053F">
            <w:pPr>
              <w:spacing w:after="0"/>
              <w:rPr>
                <w:rFonts w:ascii="Times New Roman" w:hAnsi="Times New Roman" w:cs="Times New Roman"/>
                <w:sz w:val="20"/>
              </w:rPr>
            </w:pPr>
            <w:r w:rsidRPr="000937DC">
              <w:rPr>
                <w:rFonts w:ascii="Times New Roman" w:hAnsi="Times New Roman" w:cs="Times New Roman"/>
                <w:sz w:val="20"/>
              </w:rPr>
              <w:t>43</w:t>
            </w:r>
            <w:r w:rsidR="0082649A" w:rsidRPr="000937DC">
              <w:rPr>
                <w:rFonts w:ascii="Times New Roman" w:hAnsi="Times New Roman" w:cs="Times New Roman"/>
                <w:sz w:val="20"/>
              </w:rPr>
              <w:t>.</w:t>
            </w:r>
          </w:p>
        </w:tc>
        <w:tc>
          <w:tcPr>
            <w:tcW w:w="2193" w:type="dxa"/>
            <w:gridSpan w:val="2"/>
            <w:vMerge/>
          </w:tcPr>
          <w:p w:rsidR="0082649A" w:rsidRPr="000937DC" w:rsidRDefault="0082649A" w:rsidP="0039053F">
            <w:pPr>
              <w:spacing w:after="0"/>
              <w:jc w:val="center"/>
              <w:rPr>
                <w:rFonts w:ascii="Times New Roman" w:hAnsi="Times New Roman" w:cs="Times New Roman"/>
                <w:b/>
                <w:sz w:val="20"/>
              </w:rPr>
            </w:pPr>
          </w:p>
        </w:tc>
        <w:tc>
          <w:tcPr>
            <w:tcW w:w="2163" w:type="dxa"/>
          </w:tcPr>
          <w:p w:rsidR="0082649A" w:rsidRPr="000937DC" w:rsidRDefault="0082649A" w:rsidP="0039053F">
            <w:pPr>
              <w:spacing w:after="0"/>
              <w:jc w:val="center"/>
              <w:rPr>
                <w:rFonts w:ascii="Times New Roman" w:hAnsi="Times New Roman" w:cs="Times New Roman"/>
                <w:b/>
                <w:sz w:val="20"/>
              </w:rPr>
            </w:pPr>
            <w:r w:rsidRPr="000937DC">
              <w:rPr>
                <w:rFonts w:ascii="Times New Roman" w:hAnsi="Times New Roman" w:cs="Times New Roman"/>
                <w:b/>
                <w:sz w:val="20"/>
              </w:rPr>
              <w:t>Rada Banków Depozytariuszy</w:t>
            </w:r>
          </w:p>
        </w:tc>
        <w:tc>
          <w:tcPr>
            <w:tcW w:w="5953" w:type="dxa"/>
          </w:tcPr>
          <w:p w:rsidR="0082649A" w:rsidRPr="000937DC" w:rsidRDefault="0082649A"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Należy wyraźnie zaznaczyć, że podmiot prowadzący rejestr nie ponosi odpowiedzialności wobec akcjonariuszy za działania podjęte na żądanie spółki.</w:t>
            </w:r>
          </w:p>
        </w:tc>
        <w:tc>
          <w:tcPr>
            <w:tcW w:w="4733" w:type="dxa"/>
          </w:tcPr>
          <w:p w:rsidR="008637AE" w:rsidRPr="008637AE" w:rsidRDefault="00623694" w:rsidP="005333C1">
            <w:pPr>
              <w:spacing w:after="0" w:line="240" w:lineRule="auto"/>
              <w:jc w:val="both"/>
              <w:rPr>
                <w:rFonts w:ascii="Times New Roman" w:hAnsi="Times New Roman" w:cs="Times New Roman"/>
                <w:sz w:val="20"/>
              </w:rPr>
            </w:pPr>
            <w:r>
              <w:rPr>
                <w:rFonts w:ascii="Times New Roman" w:hAnsi="Times New Roman" w:cs="Times New Roman"/>
                <w:sz w:val="20"/>
              </w:rPr>
              <w:t xml:space="preserve">Wskazano, że </w:t>
            </w:r>
            <w:r w:rsidR="00346ADC">
              <w:rPr>
                <w:rFonts w:ascii="Times New Roman" w:hAnsi="Times New Roman" w:cs="Times New Roman"/>
                <w:sz w:val="20"/>
              </w:rPr>
              <w:t>nie ma potrzeby wprowadzani</w:t>
            </w:r>
            <w:r w:rsidR="00315A64">
              <w:rPr>
                <w:rFonts w:ascii="Times New Roman" w:hAnsi="Times New Roman" w:cs="Times New Roman"/>
                <w:sz w:val="20"/>
              </w:rPr>
              <w:t>a</w:t>
            </w:r>
            <w:r w:rsidR="00346ADC">
              <w:rPr>
                <w:rFonts w:ascii="Times New Roman" w:hAnsi="Times New Roman" w:cs="Times New Roman"/>
                <w:sz w:val="20"/>
              </w:rPr>
              <w:t xml:space="preserve"> dodatkowych regulacji w tym zakresie. </w:t>
            </w:r>
            <w:r w:rsidR="00315A64">
              <w:rPr>
                <w:rFonts w:ascii="Times New Roman" w:hAnsi="Times New Roman" w:cs="Times New Roman"/>
                <w:sz w:val="20"/>
              </w:rPr>
              <w:t>Podmiot prowadzący rejestr akcjonariusz</w:t>
            </w:r>
            <w:r w:rsidR="00790072">
              <w:rPr>
                <w:rFonts w:ascii="Times New Roman" w:hAnsi="Times New Roman" w:cs="Times New Roman"/>
                <w:sz w:val="20"/>
              </w:rPr>
              <w:t>y</w:t>
            </w:r>
            <w:r w:rsidR="00315A64">
              <w:rPr>
                <w:rFonts w:ascii="Times New Roman" w:hAnsi="Times New Roman" w:cs="Times New Roman"/>
                <w:sz w:val="20"/>
              </w:rPr>
              <w:t xml:space="preserve"> może i powinien ponosić wobec akcjonariusza odpowiedzialność deliktową, jeśli naruszy swoje obowiązki </w:t>
            </w:r>
            <w:r w:rsidR="00A16279">
              <w:rPr>
                <w:rFonts w:ascii="Times New Roman" w:hAnsi="Times New Roman" w:cs="Times New Roman"/>
                <w:sz w:val="20"/>
              </w:rPr>
              <w:t>w zakresie dokonywania wpisu w rejestrze wynikające z art. 328</w:t>
            </w:r>
            <w:r w:rsidR="00A16279" w:rsidRPr="00A16279">
              <w:rPr>
                <w:rFonts w:ascii="Times New Roman" w:hAnsi="Times New Roman" w:cs="Times New Roman"/>
                <w:sz w:val="20"/>
                <w:vertAlign w:val="superscript"/>
              </w:rPr>
              <w:t>4</w:t>
            </w:r>
            <w:r w:rsidR="00A16279">
              <w:rPr>
                <w:rFonts w:ascii="Times New Roman" w:hAnsi="Times New Roman" w:cs="Times New Roman"/>
                <w:sz w:val="20"/>
              </w:rPr>
              <w:t xml:space="preserve">  k.s.h. </w:t>
            </w:r>
            <w:r w:rsidR="00373507">
              <w:rPr>
                <w:rFonts w:ascii="Times New Roman" w:hAnsi="Times New Roman" w:cs="Times New Roman"/>
                <w:sz w:val="20"/>
              </w:rPr>
              <w:t>Jeżeli będzie działał zgodnie z tymi – ograniczonymi – obowiązkami</w:t>
            </w:r>
            <w:r w:rsidR="00790072">
              <w:rPr>
                <w:rFonts w:ascii="Times New Roman" w:hAnsi="Times New Roman" w:cs="Times New Roman"/>
                <w:sz w:val="20"/>
              </w:rPr>
              <w:t>, to</w:t>
            </w:r>
            <w:r w:rsidR="00373507">
              <w:rPr>
                <w:rFonts w:ascii="Times New Roman" w:hAnsi="Times New Roman" w:cs="Times New Roman"/>
                <w:sz w:val="20"/>
              </w:rPr>
              <w:t xml:space="preserve"> nie będzie można przypisać mu bezprawności, a w konsekwencji odpowiedzialności wobec akcjonariusza za ewentualne szkody. </w:t>
            </w:r>
          </w:p>
        </w:tc>
      </w:tr>
      <w:tr w:rsidR="000A50DC" w:rsidRPr="000937DC" w:rsidTr="000A50DC">
        <w:tc>
          <w:tcPr>
            <w:tcW w:w="572" w:type="dxa"/>
          </w:tcPr>
          <w:p w:rsidR="0082649A" w:rsidRPr="000937DC" w:rsidRDefault="000F47D4" w:rsidP="0039053F">
            <w:pPr>
              <w:spacing w:after="0"/>
              <w:rPr>
                <w:rFonts w:ascii="Times New Roman" w:hAnsi="Times New Roman" w:cs="Times New Roman"/>
                <w:sz w:val="20"/>
              </w:rPr>
            </w:pPr>
            <w:r w:rsidRPr="000937DC">
              <w:rPr>
                <w:rFonts w:ascii="Times New Roman" w:hAnsi="Times New Roman" w:cs="Times New Roman"/>
                <w:sz w:val="20"/>
              </w:rPr>
              <w:t>4</w:t>
            </w:r>
            <w:r w:rsidR="001B02A0" w:rsidRPr="000937DC">
              <w:rPr>
                <w:rFonts w:ascii="Times New Roman" w:hAnsi="Times New Roman" w:cs="Times New Roman"/>
                <w:sz w:val="20"/>
              </w:rPr>
              <w:t>4</w:t>
            </w:r>
            <w:r w:rsidRPr="000937DC">
              <w:rPr>
                <w:rFonts w:ascii="Times New Roman" w:hAnsi="Times New Roman" w:cs="Times New Roman"/>
                <w:sz w:val="20"/>
              </w:rPr>
              <w:t>.</w:t>
            </w:r>
          </w:p>
        </w:tc>
        <w:tc>
          <w:tcPr>
            <w:tcW w:w="2193" w:type="dxa"/>
            <w:gridSpan w:val="2"/>
            <w:vMerge/>
          </w:tcPr>
          <w:p w:rsidR="0082649A" w:rsidRPr="000937DC" w:rsidRDefault="0082649A" w:rsidP="0039053F">
            <w:pPr>
              <w:spacing w:after="0"/>
              <w:jc w:val="center"/>
              <w:rPr>
                <w:rFonts w:ascii="Times New Roman" w:hAnsi="Times New Roman" w:cs="Times New Roman"/>
                <w:b/>
                <w:sz w:val="20"/>
              </w:rPr>
            </w:pPr>
          </w:p>
        </w:tc>
        <w:tc>
          <w:tcPr>
            <w:tcW w:w="2163" w:type="dxa"/>
          </w:tcPr>
          <w:p w:rsidR="0082649A" w:rsidRPr="000937DC" w:rsidRDefault="0082649A" w:rsidP="0039053F">
            <w:pPr>
              <w:spacing w:after="0"/>
              <w:jc w:val="center"/>
              <w:rPr>
                <w:rFonts w:ascii="Times New Roman" w:hAnsi="Times New Roman" w:cs="Times New Roman"/>
                <w:b/>
                <w:sz w:val="20"/>
              </w:rPr>
            </w:pPr>
            <w:r w:rsidRPr="000937DC">
              <w:rPr>
                <w:rFonts w:ascii="Times New Roman" w:hAnsi="Times New Roman" w:cs="Times New Roman"/>
                <w:b/>
                <w:sz w:val="20"/>
              </w:rPr>
              <w:t>Komisja Nadzoru Finansowego</w:t>
            </w:r>
          </w:p>
        </w:tc>
        <w:tc>
          <w:tcPr>
            <w:tcW w:w="5953" w:type="dxa"/>
          </w:tcPr>
          <w:p w:rsidR="0082649A" w:rsidRPr="000937DC" w:rsidRDefault="0082649A"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Art. 331</w:t>
            </w:r>
            <w:r w:rsidRPr="000937DC">
              <w:rPr>
                <w:rFonts w:ascii="Times New Roman" w:hAnsi="Times New Roman" w:cs="Times New Roman"/>
                <w:sz w:val="20"/>
                <w:vertAlign w:val="superscript"/>
              </w:rPr>
              <w:t xml:space="preserve">1 </w:t>
            </w:r>
            <w:r w:rsidRPr="000937DC">
              <w:rPr>
                <w:rFonts w:ascii="Times New Roman" w:hAnsi="Times New Roman" w:cs="Times New Roman"/>
                <w:sz w:val="20"/>
              </w:rPr>
              <w:t>§ 4 – przepis nakłada na spółkę obowiązek zawiadomienia poprzedników prawnych akcjonariusza, którego zamierza pozbawić praw członkowskich, tymczasem ani art. 328</w:t>
            </w:r>
            <w:r w:rsidRPr="000937DC">
              <w:rPr>
                <w:rFonts w:ascii="Times New Roman" w:hAnsi="Times New Roman" w:cs="Times New Roman"/>
                <w:sz w:val="20"/>
                <w:vertAlign w:val="superscript"/>
              </w:rPr>
              <w:t xml:space="preserve">3 </w:t>
            </w:r>
            <w:r w:rsidRPr="000937DC">
              <w:rPr>
                <w:rFonts w:ascii="Times New Roman" w:hAnsi="Times New Roman" w:cs="Times New Roman"/>
                <w:sz w:val="20"/>
              </w:rPr>
              <w:t xml:space="preserve">ani inne przepisy K.s.h. nie wymagają, aby w rejestrze akcjonariuszy przechowywane były dane poprzedników prawnych akcjonariusza spółki, którzy byli wpisani do rejestru w okresie poprzedzających 3 lat. </w:t>
            </w:r>
          </w:p>
          <w:p w:rsidR="0082649A" w:rsidRPr="000937DC" w:rsidRDefault="0082649A"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Rejestr powinien zapewniać możliwość ustalenia tożsamości poprzedników prawnych, by umożliwić wykonanie praw  przewidzianych w art. 331</w:t>
            </w:r>
            <w:r w:rsidRPr="000937DC">
              <w:rPr>
                <w:rFonts w:ascii="Times New Roman" w:hAnsi="Times New Roman" w:cs="Times New Roman"/>
                <w:sz w:val="20"/>
                <w:vertAlign w:val="superscript"/>
              </w:rPr>
              <w:t xml:space="preserve">1 </w:t>
            </w:r>
            <w:r w:rsidRPr="000937DC">
              <w:rPr>
                <w:rFonts w:ascii="Times New Roman" w:hAnsi="Times New Roman" w:cs="Times New Roman"/>
                <w:sz w:val="20"/>
              </w:rPr>
              <w:t>§ 4, a także art. 331</w:t>
            </w:r>
            <w:r w:rsidRPr="000937DC">
              <w:rPr>
                <w:rFonts w:ascii="Times New Roman" w:hAnsi="Times New Roman" w:cs="Times New Roman"/>
                <w:sz w:val="20"/>
                <w:vertAlign w:val="superscript"/>
              </w:rPr>
              <w:t>2</w:t>
            </w:r>
            <w:r w:rsidRPr="000937DC">
              <w:rPr>
                <w:rFonts w:ascii="Times New Roman" w:hAnsi="Times New Roman" w:cs="Times New Roman"/>
                <w:sz w:val="20"/>
              </w:rPr>
              <w:t xml:space="preserve"> § 2 </w:t>
            </w:r>
            <w:r w:rsidR="000F47D4" w:rsidRPr="000937DC">
              <w:rPr>
                <w:rFonts w:ascii="Times New Roman" w:hAnsi="Times New Roman" w:cs="Times New Roman"/>
                <w:sz w:val="20"/>
              </w:rPr>
              <w:t xml:space="preserve">i </w:t>
            </w:r>
            <w:r w:rsidRPr="000937DC">
              <w:rPr>
                <w:rFonts w:ascii="Times New Roman" w:hAnsi="Times New Roman" w:cs="Times New Roman"/>
                <w:sz w:val="20"/>
              </w:rPr>
              <w:t>3; ponadto, skorzystanie z uprawnienia przewidzianego w art. 331</w:t>
            </w:r>
            <w:r w:rsidRPr="000937DC">
              <w:rPr>
                <w:rFonts w:ascii="Times New Roman" w:hAnsi="Times New Roman" w:cs="Times New Roman"/>
                <w:sz w:val="20"/>
                <w:vertAlign w:val="superscript"/>
              </w:rPr>
              <w:t xml:space="preserve">2 </w:t>
            </w:r>
            <w:r w:rsidRPr="000937DC">
              <w:rPr>
                <w:rFonts w:ascii="Times New Roman" w:hAnsi="Times New Roman" w:cs="Times New Roman"/>
                <w:sz w:val="20"/>
              </w:rPr>
              <w:t>§ 3 przez osobę wykreśloną z rejestru akcjonariuszy będzie utrudnione ze względu na zakres jawności danych zawartych w tym rejestrze ograniczony przez art. 328</w:t>
            </w:r>
            <w:r w:rsidRPr="000937DC">
              <w:rPr>
                <w:rFonts w:ascii="Times New Roman" w:hAnsi="Times New Roman" w:cs="Times New Roman"/>
                <w:sz w:val="20"/>
                <w:vertAlign w:val="superscript"/>
              </w:rPr>
              <w:t xml:space="preserve">6 </w:t>
            </w:r>
            <w:r w:rsidRPr="000937DC">
              <w:rPr>
                <w:rFonts w:ascii="Times New Roman" w:hAnsi="Times New Roman" w:cs="Times New Roman"/>
                <w:sz w:val="20"/>
              </w:rPr>
              <w:t>§ 1 do spółk</w:t>
            </w:r>
            <w:r w:rsidR="000F47D4" w:rsidRPr="000937DC">
              <w:rPr>
                <w:rFonts w:ascii="Times New Roman" w:hAnsi="Times New Roman" w:cs="Times New Roman"/>
                <w:sz w:val="20"/>
              </w:rPr>
              <w:t>i i jej aktualnego akcjonariatu.</w:t>
            </w:r>
          </w:p>
        </w:tc>
        <w:tc>
          <w:tcPr>
            <w:tcW w:w="4733" w:type="dxa"/>
          </w:tcPr>
          <w:p w:rsidR="0082649A" w:rsidRDefault="00513F71" w:rsidP="005333C1">
            <w:pPr>
              <w:spacing w:after="0" w:line="240" w:lineRule="auto"/>
              <w:jc w:val="both"/>
              <w:rPr>
                <w:rFonts w:ascii="Times New Roman" w:hAnsi="Times New Roman" w:cs="Times New Roman"/>
                <w:sz w:val="20"/>
              </w:rPr>
            </w:pPr>
            <w:r w:rsidRPr="00513F71">
              <w:rPr>
                <w:rFonts w:ascii="Times New Roman" w:hAnsi="Times New Roman" w:cs="Times New Roman"/>
                <w:sz w:val="20"/>
              </w:rPr>
              <w:t>Wskazano</w:t>
            </w:r>
            <w:r>
              <w:rPr>
                <w:rFonts w:ascii="Times New Roman" w:hAnsi="Times New Roman" w:cs="Times New Roman"/>
                <w:sz w:val="20"/>
              </w:rPr>
              <w:t>, że zgodnie z projektowanym art. 328 k.s.h. spółka b</w:t>
            </w:r>
            <w:r w:rsidR="00B90817">
              <w:rPr>
                <w:rFonts w:ascii="Times New Roman" w:hAnsi="Times New Roman" w:cs="Times New Roman"/>
                <w:sz w:val="20"/>
              </w:rPr>
              <w:t>ędzie otrzymywać od podmiotu prowadzącego rejestr informacje o wszystkich wpisach dokonanych w rejestrze. Będzie więc dysponowa</w:t>
            </w:r>
            <w:r w:rsidR="00420153">
              <w:rPr>
                <w:rFonts w:ascii="Times New Roman" w:hAnsi="Times New Roman" w:cs="Times New Roman"/>
                <w:sz w:val="20"/>
              </w:rPr>
              <w:t>ć</w:t>
            </w:r>
            <w:r w:rsidR="00B90817">
              <w:rPr>
                <w:rFonts w:ascii="Times New Roman" w:hAnsi="Times New Roman" w:cs="Times New Roman"/>
                <w:sz w:val="20"/>
              </w:rPr>
              <w:t xml:space="preserve"> </w:t>
            </w:r>
            <w:r w:rsidR="007C2CC7">
              <w:rPr>
                <w:rFonts w:ascii="Times New Roman" w:hAnsi="Times New Roman" w:cs="Times New Roman"/>
                <w:sz w:val="20"/>
              </w:rPr>
              <w:t>cał</w:t>
            </w:r>
            <w:r w:rsidR="00420153">
              <w:rPr>
                <w:rFonts w:ascii="Times New Roman" w:hAnsi="Times New Roman" w:cs="Times New Roman"/>
                <w:sz w:val="20"/>
              </w:rPr>
              <w:t>ą</w:t>
            </w:r>
            <w:r w:rsidR="007C2CC7">
              <w:rPr>
                <w:rFonts w:ascii="Times New Roman" w:hAnsi="Times New Roman" w:cs="Times New Roman"/>
                <w:sz w:val="20"/>
              </w:rPr>
              <w:t xml:space="preserve"> „historią” zmian w rejestrze akcjonariuszy.</w:t>
            </w:r>
          </w:p>
          <w:p w:rsidR="000E07C7" w:rsidRDefault="000E07C7" w:rsidP="005333C1">
            <w:pPr>
              <w:spacing w:after="0" w:line="240" w:lineRule="auto"/>
              <w:jc w:val="both"/>
              <w:rPr>
                <w:rFonts w:ascii="Times New Roman" w:hAnsi="Times New Roman" w:cs="Times New Roman"/>
                <w:sz w:val="20"/>
              </w:rPr>
            </w:pPr>
          </w:p>
          <w:p w:rsidR="000E07C7" w:rsidRPr="00513F71" w:rsidRDefault="000E07C7" w:rsidP="008E01EE">
            <w:pPr>
              <w:spacing w:after="0"/>
              <w:jc w:val="both"/>
              <w:rPr>
                <w:rFonts w:ascii="Times New Roman" w:hAnsi="Times New Roman" w:cs="Times New Roman"/>
                <w:sz w:val="20"/>
              </w:rPr>
            </w:pPr>
          </w:p>
        </w:tc>
      </w:tr>
      <w:tr w:rsidR="000A50DC" w:rsidRPr="000937DC" w:rsidTr="000A50DC">
        <w:tc>
          <w:tcPr>
            <w:tcW w:w="572" w:type="dxa"/>
          </w:tcPr>
          <w:p w:rsidR="00E63FB4" w:rsidRPr="000937DC" w:rsidRDefault="001B02A0" w:rsidP="0039053F">
            <w:pPr>
              <w:spacing w:after="0"/>
              <w:rPr>
                <w:rFonts w:ascii="Times New Roman" w:hAnsi="Times New Roman" w:cs="Times New Roman"/>
                <w:sz w:val="20"/>
              </w:rPr>
            </w:pPr>
            <w:r w:rsidRPr="000937DC">
              <w:rPr>
                <w:rFonts w:ascii="Times New Roman" w:hAnsi="Times New Roman" w:cs="Times New Roman"/>
                <w:sz w:val="20"/>
              </w:rPr>
              <w:t>45</w:t>
            </w:r>
            <w:r w:rsidR="00945EA4" w:rsidRPr="000937DC">
              <w:rPr>
                <w:rFonts w:ascii="Times New Roman" w:hAnsi="Times New Roman" w:cs="Times New Roman"/>
                <w:sz w:val="20"/>
              </w:rPr>
              <w:t>.</w:t>
            </w:r>
          </w:p>
        </w:tc>
        <w:tc>
          <w:tcPr>
            <w:tcW w:w="2193" w:type="dxa"/>
            <w:gridSpan w:val="2"/>
          </w:tcPr>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8</w:t>
            </w:r>
          </w:p>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331</w:t>
            </w:r>
            <w:r w:rsidRPr="000937DC">
              <w:rPr>
                <w:rFonts w:ascii="Times New Roman" w:hAnsi="Times New Roman" w:cs="Times New Roman"/>
                <w:b/>
                <w:sz w:val="20"/>
                <w:vertAlign w:val="superscript"/>
                <w:lang w:val="de-DE"/>
              </w:rPr>
              <w:t>2</w:t>
            </w:r>
            <w:r w:rsidRPr="000937DC">
              <w:rPr>
                <w:rFonts w:ascii="Times New Roman" w:hAnsi="Times New Roman" w:cs="Times New Roman"/>
                <w:b/>
                <w:sz w:val="20"/>
                <w:lang w:val="de-DE"/>
              </w:rPr>
              <w:t xml:space="preserve"> K.s.h.</w:t>
            </w:r>
          </w:p>
        </w:tc>
        <w:tc>
          <w:tcPr>
            <w:tcW w:w="2163" w:type="dxa"/>
          </w:tcPr>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Sąd Najwyższy</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Dodatkowo, w projektowanym art. 331</w:t>
            </w:r>
            <w:r w:rsidRPr="000937DC">
              <w:rPr>
                <w:rFonts w:ascii="Times New Roman" w:hAnsi="Times New Roman" w:cs="Times New Roman"/>
                <w:sz w:val="20"/>
                <w:vertAlign w:val="superscript"/>
              </w:rPr>
              <w:t>2</w:t>
            </w:r>
            <w:r w:rsidRPr="000937DC">
              <w:rPr>
                <w:rFonts w:ascii="Times New Roman" w:hAnsi="Times New Roman" w:cs="Times New Roman"/>
                <w:sz w:val="20"/>
              </w:rPr>
              <w:t xml:space="preserve"> § 2 K.s.h. bezrefleksyjnie powtarza się niezrozumiały w warunkach dematerializacji akcji wymóg solidarnej odpowiedzialności poprzedników prawnych nierzetelnego akcjonariusza za pełne pokrycie wkładu (…), przejęty jeszcze z art. 343 § 5 K.h. (obecnie art. 331 § 5 K</w:t>
            </w:r>
            <w:r w:rsidR="00C048B9" w:rsidRPr="000937DC">
              <w:rPr>
                <w:rFonts w:ascii="Times New Roman" w:hAnsi="Times New Roman" w:cs="Times New Roman"/>
                <w:sz w:val="20"/>
              </w:rPr>
              <w:t>.s.h.).</w:t>
            </w:r>
          </w:p>
        </w:tc>
        <w:tc>
          <w:tcPr>
            <w:tcW w:w="4733" w:type="dxa"/>
          </w:tcPr>
          <w:p w:rsidR="00896265" w:rsidRPr="00896265" w:rsidRDefault="007A5D04" w:rsidP="005333C1">
            <w:pPr>
              <w:spacing w:after="0" w:line="240" w:lineRule="auto"/>
              <w:jc w:val="both"/>
              <w:rPr>
                <w:rFonts w:ascii="Times New Roman" w:hAnsi="Times New Roman" w:cs="Times New Roman"/>
                <w:sz w:val="20"/>
              </w:rPr>
            </w:pPr>
            <w:r>
              <w:rPr>
                <w:rFonts w:ascii="Times New Roman" w:hAnsi="Times New Roman" w:cs="Times New Roman"/>
                <w:sz w:val="20"/>
              </w:rPr>
              <w:t>Wyjaśniono, że omawiana kwestia nie ma nic ws</w:t>
            </w:r>
            <w:r w:rsidR="00896265" w:rsidRPr="00896265">
              <w:rPr>
                <w:rFonts w:ascii="Times New Roman" w:hAnsi="Times New Roman" w:cs="Times New Roman"/>
                <w:sz w:val="20"/>
              </w:rPr>
              <w:t>pólnego  z  materialną</w:t>
            </w:r>
            <w:r w:rsidR="009E6069">
              <w:rPr>
                <w:rFonts w:ascii="Times New Roman" w:hAnsi="Times New Roman" w:cs="Times New Roman"/>
                <w:sz w:val="20"/>
              </w:rPr>
              <w:t xml:space="preserve"> </w:t>
            </w:r>
            <w:r w:rsidR="00896265" w:rsidRPr="00896265">
              <w:rPr>
                <w:rFonts w:ascii="Times New Roman" w:hAnsi="Times New Roman" w:cs="Times New Roman"/>
                <w:sz w:val="20"/>
              </w:rPr>
              <w:t>/ niematerialną postacią akcji.</w:t>
            </w:r>
          </w:p>
          <w:p w:rsidR="00E63FB4" w:rsidRPr="000937DC" w:rsidRDefault="009E6069" w:rsidP="005333C1">
            <w:pPr>
              <w:spacing w:after="0" w:line="240" w:lineRule="auto"/>
              <w:jc w:val="both"/>
              <w:rPr>
                <w:rFonts w:ascii="Times New Roman" w:hAnsi="Times New Roman" w:cs="Times New Roman"/>
                <w:sz w:val="20"/>
              </w:rPr>
            </w:pPr>
            <w:r>
              <w:rPr>
                <w:rFonts w:ascii="Times New Roman" w:hAnsi="Times New Roman" w:cs="Times New Roman"/>
                <w:sz w:val="20"/>
              </w:rPr>
              <w:t>Chodzi o zapewnienie pokrycia kapitału i ochrony wierzycieli, które</w:t>
            </w:r>
            <w:r w:rsidR="00686E5F">
              <w:rPr>
                <w:rFonts w:ascii="Times New Roman" w:hAnsi="Times New Roman" w:cs="Times New Roman"/>
                <w:sz w:val="20"/>
              </w:rPr>
              <w:t xml:space="preserve"> jest </w:t>
            </w:r>
            <w:r w:rsidR="000F4989">
              <w:rPr>
                <w:rFonts w:ascii="Times New Roman" w:hAnsi="Times New Roman" w:cs="Times New Roman"/>
                <w:sz w:val="20"/>
              </w:rPr>
              <w:t xml:space="preserve">niezależne od </w:t>
            </w:r>
            <w:r w:rsidR="00686E5F">
              <w:rPr>
                <w:rFonts w:ascii="Times New Roman" w:hAnsi="Times New Roman" w:cs="Times New Roman"/>
                <w:sz w:val="20"/>
              </w:rPr>
              <w:t>postaci</w:t>
            </w:r>
            <w:r w:rsidR="000F4989">
              <w:rPr>
                <w:rFonts w:ascii="Times New Roman" w:hAnsi="Times New Roman" w:cs="Times New Roman"/>
                <w:sz w:val="20"/>
              </w:rPr>
              <w:t xml:space="preserve"> akcji. </w:t>
            </w:r>
          </w:p>
        </w:tc>
      </w:tr>
      <w:tr w:rsidR="000A50DC" w:rsidRPr="000937DC" w:rsidTr="000A50DC">
        <w:tc>
          <w:tcPr>
            <w:tcW w:w="572" w:type="dxa"/>
          </w:tcPr>
          <w:p w:rsidR="00E63FB4" w:rsidRPr="000937DC" w:rsidRDefault="001B02A0" w:rsidP="0039053F">
            <w:pPr>
              <w:rPr>
                <w:rFonts w:ascii="Times New Roman" w:hAnsi="Times New Roman" w:cs="Times New Roman"/>
                <w:sz w:val="20"/>
              </w:rPr>
            </w:pPr>
            <w:r w:rsidRPr="000937DC">
              <w:rPr>
                <w:rFonts w:ascii="Times New Roman" w:hAnsi="Times New Roman" w:cs="Times New Roman"/>
                <w:sz w:val="20"/>
              </w:rPr>
              <w:t>46</w:t>
            </w:r>
            <w:r w:rsidR="00945EA4" w:rsidRPr="000937DC">
              <w:rPr>
                <w:rFonts w:ascii="Times New Roman" w:hAnsi="Times New Roman" w:cs="Times New Roman"/>
                <w:sz w:val="20"/>
              </w:rPr>
              <w:t>.</w:t>
            </w:r>
          </w:p>
        </w:tc>
        <w:tc>
          <w:tcPr>
            <w:tcW w:w="2193" w:type="dxa"/>
            <w:gridSpan w:val="2"/>
          </w:tcPr>
          <w:p w:rsidR="00E63FB4" w:rsidRPr="00F42A87" w:rsidRDefault="00E63FB4" w:rsidP="0039053F">
            <w:pPr>
              <w:spacing w:after="0" w:line="240" w:lineRule="auto"/>
              <w:jc w:val="center"/>
              <w:rPr>
                <w:rFonts w:ascii="Times New Roman" w:hAnsi="Times New Roman" w:cs="Times New Roman"/>
                <w:b/>
                <w:sz w:val="20"/>
                <w:lang w:val="de-DE"/>
              </w:rPr>
            </w:pPr>
            <w:r w:rsidRPr="00F42A87">
              <w:rPr>
                <w:rFonts w:ascii="Times New Roman" w:hAnsi="Times New Roman" w:cs="Times New Roman"/>
                <w:b/>
                <w:sz w:val="20"/>
                <w:lang w:val="de-DE"/>
              </w:rPr>
              <w:t>Art. 1 pkt 13</w:t>
            </w:r>
          </w:p>
          <w:p w:rsidR="00E63FB4" w:rsidRPr="00F42A87" w:rsidRDefault="00E63FB4" w:rsidP="0039053F">
            <w:pPr>
              <w:spacing w:after="0" w:line="240" w:lineRule="auto"/>
              <w:jc w:val="center"/>
              <w:rPr>
                <w:rFonts w:ascii="Times New Roman" w:hAnsi="Times New Roman" w:cs="Times New Roman"/>
                <w:b/>
                <w:sz w:val="20"/>
                <w:lang w:val="de-DE"/>
              </w:rPr>
            </w:pPr>
            <w:r w:rsidRPr="00F42A87">
              <w:rPr>
                <w:rFonts w:ascii="Times New Roman" w:hAnsi="Times New Roman" w:cs="Times New Roman"/>
                <w:b/>
                <w:sz w:val="20"/>
                <w:lang w:val="de-DE"/>
              </w:rPr>
              <w:t>dot. art. 340 K.s.h.</w:t>
            </w: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Przed wprowadzeniem zmian w art. 340 K.s.h. należałoby ustalić, czy systemy informatyczne</w:t>
            </w:r>
            <w:r w:rsidR="00945EA4" w:rsidRPr="000937DC">
              <w:rPr>
                <w:rFonts w:ascii="Times New Roman" w:hAnsi="Times New Roman" w:cs="Times New Roman"/>
                <w:sz w:val="20"/>
              </w:rPr>
              <w:t>,</w:t>
            </w:r>
            <w:r w:rsidRPr="000937DC">
              <w:rPr>
                <w:rFonts w:ascii="Times New Roman" w:hAnsi="Times New Roman" w:cs="Times New Roman"/>
                <w:sz w:val="20"/>
              </w:rPr>
              <w:t xml:space="preserve"> przy pomocy których uprawnione podmioty prowadzą rachunki papierów wartościowych, umożliwiają dokonywanie na rachunkach papierów wartościowych wzmianek dotyczących uprawnienia zastawnika do wykonywania prawa głosu z zastawionych akcji.</w:t>
            </w:r>
          </w:p>
        </w:tc>
        <w:tc>
          <w:tcPr>
            <w:tcW w:w="4733" w:type="dxa"/>
          </w:tcPr>
          <w:p w:rsidR="008D26A8" w:rsidRPr="008D26A8" w:rsidRDefault="007E2206" w:rsidP="00085C85">
            <w:pPr>
              <w:spacing w:line="240" w:lineRule="auto"/>
              <w:jc w:val="both"/>
              <w:rPr>
                <w:rFonts w:ascii="Times New Roman" w:hAnsi="Times New Roman" w:cs="Times New Roman"/>
                <w:color w:val="00B050"/>
                <w:sz w:val="20"/>
              </w:rPr>
            </w:pPr>
            <w:r>
              <w:rPr>
                <w:rFonts w:ascii="Times New Roman" w:hAnsi="Times New Roman" w:cs="Times New Roman"/>
                <w:sz w:val="20"/>
              </w:rPr>
              <w:t xml:space="preserve">Wskazano, że </w:t>
            </w:r>
            <w:r w:rsidR="009E0CF8">
              <w:rPr>
                <w:rFonts w:ascii="Times New Roman" w:hAnsi="Times New Roman" w:cs="Times New Roman"/>
                <w:sz w:val="20"/>
              </w:rPr>
              <w:t>w razie konieczności systemy teleinformatyczne, w których prowadzone są rachunki papierów wartościowych</w:t>
            </w:r>
            <w:r w:rsidR="008D26A8">
              <w:rPr>
                <w:rFonts w:ascii="Times New Roman" w:hAnsi="Times New Roman" w:cs="Times New Roman"/>
                <w:sz w:val="20"/>
              </w:rPr>
              <w:t>,</w:t>
            </w:r>
            <w:r w:rsidR="009E0CF8">
              <w:rPr>
                <w:rFonts w:ascii="Times New Roman" w:hAnsi="Times New Roman" w:cs="Times New Roman"/>
                <w:sz w:val="20"/>
              </w:rPr>
              <w:t xml:space="preserve"> będą musiały być do</w:t>
            </w:r>
            <w:r w:rsidR="00E3070F">
              <w:rPr>
                <w:rFonts w:ascii="Times New Roman" w:hAnsi="Times New Roman" w:cs="Times New Roman"/>
                <w:sz w:val="20"/>
              </w:rPr>
              <w:t>stosowane</w:t>
            </w:r>
            <w:r w:rsidR="009E0CF8">
              <w:rPr>
                <w:rFonts w:ascii="Times New Roman" w:hAnsi="Times New Roman" w:cs="Times New Roman"/>
                <w:sz w:val="20"/>
              </w:rPr>
              <w:t xml:space="preserve"> </w:t>
            </w:r>
            <w:r w:rsidR="008D26A8">
              <w:rPr>
                <w:rFonts w:ascii="Times New Roman" w:hAnsi="Times New Roman" w:cs="Times New Roman"/>
                <w:sz w:val="20"/>
              </w:rPr>
              <w:t>– w okresie vacatio legi</w:t>
            </w:r>
            <w:r w:rsidR="001C4166">
              <w:rPr>
                <w:rFonts w:ascii="Times New Roman" w:hAnsi="Times New Roman" w:cs="Times New Roman"/>
                <w:sz w:val="20"/>
              </w:rPr>
              <w:t>s</w:t>
            </w:r>
            <w:r w:rsidR="008D26A8">
              <w:rPr>
                <w:rFonts w:ascii="Times New Roman" w:hAnsi="Times New Roman" w:cs="Times New Roman"/>
                <w:sz w:val="20"/>
              </w:rPr>
              <w:t xml:space="preserve"> – </w:t>
            </w:r>
            <w:r w:rsidR="009E0CF8">
              <w:rPr>
                <w:rFonts w:ascii="Times New Roman" w:hAnsi="Times New Roman" w:cs="Times New Roman"/>
                <w:sz w:val="20"/>
              </w:rPr>
              <w:t>do wymogów wynikających z omawianego przepisu</w:t>
            </w:r>
            <w:r w:rsidR="00E3070F">
              <w:rPr>
                <w:rFonts w:ascii="Times New Roman" w:hAnsi="Times New Roman" w:cs="Times New Roman"/>
                <w:sz w:val="20"/>
              </w:rPr>
              <w:t>. Z dodatkowej korespondencji z KDPW nt. treści projektowanego art. 328</w:t>
            </w:r>
            <w:r w:rsidR="00E3070F">
              <w:rPr>
                <w:rFonts w:ascii="Times New Roman" w:hAnsi="Times New Roman" w:cs="Times New Roman"/>
                <w:sz w:val="20"/>
                <w:vertAlign w:val="superscript"/>
              </w:rPr>
              <w:t>13</w:t>
            </w:r>
            <w:r w:rsidR="00E3070F">
              <w:rPr>
                <w:rFonts w:ascii="Times New Roman" w:hAnsi="Times New Roman" w:cs="Times New Roman"/>
                <w:sz w:val="20"/>
              </w:rPr>
              <w:t xml:space="preserve"> k.s</w:t>
            </w:r>
            <w:r w:rsidR="003E21DE">
              <w:rPr>
                <w:rFonts w:ascii="Times New Roman" w:hAnsi="Times New Roman" w:cs="Times New Roman"/>
                <w:sz w:val="20"/>
              </w:rPr>
              <w:t>.</w:t>
            </w:r>
            <w:r w:rsidR="00E3070F">
              <w:rPr>
                <w:rFonts w:ascii="Times New Roman" w:hAnsi="Times New Roman" w:cs="Times New Roman"/>
                <w:sz w:val="20"/>
              </w:rPr>
              <w:t xml:space="preserve">h. </w:t>
            </w:r>
            <w:r w:rsidR="004C4497">
              <w:rPr>
                <w:rFonts w:ascii="Times New Roman" w:hAnsi="Times New Roman" w:cs="Times New Roman"/>
                <w:sz w:val="20"/>
              </w:rPr>
              <w:t>wynika</w:t>
            </w:r>
            <w:r w:rsidR="008D26A8">
              <w:rPr>
                <w:rFonts w:ascii="Times New Roman" w:hAnsi="Times New Roman" w:cs="Times New Roman"/>
                <w:sz w:val="20"/>
              </w:rPr>
              <w:t xml:space="preserve"> przy tym</w:t>
            </w:r>
            <w:r w:rsidR="004C4497">
              <w:rPr>
                <w:rFonts w:ascii="Times New Roman" w:hAnsi="Times New Roman" w:cs="Times New Roman"/>
                <w:sz w:val="20"/>
              </w:rPr>
              <w:t>, że nie powinno być przeszkód</w:t>
            </w:r>
            <w:r w:rsidR="00BD0374">
              <w:rPr>
                <w:rFonts w:ascii="Times New Roman" w:hAnsi="Times New Roman" w:cs="Times New Roman"/>
                <w:sz w:val="20"/>
              </w:rPr>
              <w:t xml:space="preserve"> do udzielania przez</w:t>
            </w:r>
            <w:r w:rsidR="001C4166">
              <w:rPr>
                <w:rFonts w:ascii="Times New Roman" w:hAnsi="Times New Roman" w:cs="Times New Roman"/>
                <w:sz w:val="20"/>
              </w:rPr>
              <w:t xml:space="preserve"> podmioty prowadzące rachunki</w:t>
            </w:r>
            <w:r w:rsidR="004C4497">
              <w:rPr>
                <w:rFonts w:ascii="Times New Roman" w:hAnsi="Times New Roman" w:cs="Times New Roman"/>
                <w:sz w:val="20"/>
              </w:rPr>
              <w:t xml:space="preserve"> </w:t>
            </w:r>
            <w:r w:rsidR="005C4D22">
              <w:rPr>
                <w:rFonts w:ascii="Times New Roman" w:hAnsi="Times New Roman" w:cs="Times New Roman"/>
                <w:sz w:val="20"/>
              </w:rPr>
              <w:t>papieró</w:t>
            </w:r>
            <w:r w:rsidR="00BD0374">
              <w:rPr>
                <w:rFonts w:ascii="Times New Roman" w:hAnsi="Times New Roman" w:cs="Times New Roman"/>
                <w:sz w:val="20"/>
              </w:rPr>
              <w:t>w</w:t>
            </w:r>
            <w:r w:rsidR="005C4D22">
              <w:rPr>
                <w:rFonts w:ascii="Times New Roman" w:hAnsi="Times New Roman" w:cs="Times New Roman"/>
                <w:sz w:val="20"/>
              </w:rPr>
              <w:t xml:space="preserve"> wartościowych informacji</w:t>
            </w:r>
            <w:r w:rsidR="00370DEF">
              <w:rPr>
                <w:rFonts w:ascii="Times New Roman" w:hAnsi="Times New Roman" w:cs="Times New Roman"/>
                <w:sz w:val="20"/>
              </w:rPr>
              <w:t xml:space="preserve">, czy </w:t>
            </w:r>
            <w:r w:rsidR="001C4166">
              <w:rPr>
                <w:rFonts w:ascii="Times New Roman" w:hAnsi="Times New Roman" w:cs="Times New Roman"/>
                <w:sz w:val="20"/>
              </w:rPr>
              <w:t>na rachunku</w:t>
            </w:r>
            <w:r w:rsidR="00370DEF">
              <w:rPr>
                <w:rFonts w:ascii="Times New Roman" w:hAnsi="Times New Roman" w:cs="Times New Roman"/>
                <w:sz w:val="20"/>
              </w:rPr>
              <w:t xml:space="preserve"> dokonano</w:t>
            </w:r>
            <w:r w:rsidR="005C4D22">
              <w:rPr>
                <w:rFonts w:ascii="Times New Roman" w:hAnsi="Times New Roman" w:cs="Times New Roman"/>
                <w:sz w:val="20"/>
              </w:rPr>
              <w:t xml:space="preserve"> w</w:t>
            </w:r>
            <w:r w:rsidR="00370DEF">
              <w:rPr>
                <w:rFonts w:ascii="Times New Roman" w:hAnsi="Times New Roman" w:cs="Times New Roman"/>
                <w:sz w:val="20"/>
              </w:rPr>
              <w:t>z</w:t>
            </w:r>
            <w:r w:rsidR="005C4D22">
              <w:rPr>
                <w:rFonts w:ascii="Times New Roman" w:hAnsi="Times New Roman" w:cs="Times New Roman"/>
                <w:sz w:val="20"/>
              </w:rPr>
              <w:t>mian</w:t>
            </w:r>
            <w:r w:rsidR="00370DEF">
              <w:rPr>
                <w:rFonts w:ascii="Times New Roman" w:hAnsi="Times New Roman" w:cs="Times New Roman"/>
                <w:sz w:val="20"/>
              </w:rPr>
              <w:t>ki</w:t>
            </w:r>
            <w:r w:rsidR="005C4D22">
              <w:rPr>
                <w:rFonts w:ascii="Times New Roman" w:hAnsi="Times New Roman" w:cs="Times New Roman"/>
                <w:sz w:val="20"/>
              </w:rPr>
              <w:t xml:space="preserve"> o </w:t>
            </w:r>
            <w:r w:rsidR="00BD0374">
              <w:rPr>
                <w:rFonts w:ascii="Times New Roman" w:hAnsi="Times New Roman" w:cs="Times New Roman"/>
                <w:sz w:val="20"/>
              </w:rPr>
              <w:t>upoważnieniu zastawnika / użytkowni</w:t>
            </w:r>
            <w:r w:rsidR="00370DEF">
              <w:rPr>
                <w:rFonts w:ascii="Times New Roman" w:hAnsi="Times New Roman" w:cs="Times New Roman"/>
                <w:sz w:val="20"/>
              </w:rPr>
              <w:t>k</w:t>
            </w:r>
            <w:r w:rsidR="00BD0374">
              <w:rPr>
                <w:rFonts w:ascii="Times New Roman" w:hAnsi="Times New Roman" w:cs="Times New Roman"/>
                <w:sz w:val="20"/>
              </w:rPr>
              <w:t>a do wykon</w:t>
            </w:r>
            <w:r w:rsidR="00370DEF">
              <w:rPr>
                <w:rFonts w:ascii="Times New Roman" w:hAnsi="Times New Roman" w:cs="Times New Roman"/>
                <w:sz w:val="20"/>
              </w:rPr>
              <w:t>ywania</w:t>
            </w:r>
            <w:r w:rsidR="00E45DF2">
              <w:rPr>
                <w:rFonts w:ascii="Times New Roman" w:hAnsi="Times New Roman" w:cs="Times New Roman"/>
                <w:sz w:val="20"/>
              </w:rPr>
              <w:t xml:space="preserve"> prawa głosu z akcji, a tym samym – że nie powinno być przeszkód </w:t>
            </w:r>
            <w:r w:rsidR="001C4166">
              <w:rPr>
                <w:rFonts w:ascii="Times New Roman" w:hAnsi="Times New Roman" w:cs="Times New Roman"/>
                <w:sz w:val="20"/>
              </w:rPr>
              <w:t>do dokonywania takich wzmianek na rachunku</w:t>
            </w:r>
            <w:r w:rsidR="00E45DF2">
              <w:rPr>
                <w:rFonts w:ascii="Times New Roman" w:hAnsi="Times New Roman" w:cs="Times New Roman"/>
                <w:sz w:val="20"/>
              </w:rPr>
              <w:t>.</w:t>
            </w:r>
          </w:p>
        </w:tc>
      </w:tr>
      <w:tr w:rsidR="000A50DC" w:rsidRPr="000937DC" w:rsidTr="000A50DC">
        <w:tc>
          <w:tcPr>
            <w:tcW w:w="572" w:type="dxa"/>
          </w:tcPr>
          <w:p w:rsidR="00E63FB4" w:rsidRPr="000937DC" w:rsidRDefault="001B02A0" w:rsidP="0039053F">
            <w:pPr>
              <w:rPr>
                <w:rFonts w:ascii="Times New Roman" w:hAnsi="Times New Roman" w:cs="Times New Roman"/>
                <w:sz w:val="20"/>
              </w:rPr>
            </w:pPr>
            <w:r w:rsidRPr="000937DC">
              <w:rPr>
                <w:rFonts w:ascii="Times New Roman" w:hAnsi="Times New Roman" w:cs="Times New Roman"/>
                <w:sz w:val="20"/>
              </w:rPr>
              <w:t>47</w:t>
            </w:r>
            <w:r w:rsidR="00945EA4" w:rsidRPr="000937DC">
              <w:rPr>
                <w:rFonts w:ascii="Times New Roman" w:hAnsi="Times New Roman" w:cs="Times New Roman"/>
                <w:sz w:val="20"/>
              </w:rPr>
              <w:t>.</w:t>
            </w:r>
          </w:p>
        </w:tc>
        <w:tc>
          <w:tcPr>
            <w:tcW w:w="2193" w:type="dxa"/>
            <w:gridSpan w:val="2"/>
          </w:tcPr>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15</w:t>
            </w:r>
          </w:p>
          <w:p w:rsidR="00E63FB4" w:rsidRPr="000937DC" w:rsidRDefault="00E63FB4" w:rsidP="0039053F">
            <w:pPr>
              <w:spacing w:after="0" w:line="240" w:lineRule="auto"/>
              <w:jc w:val="center"/>
              <w:rPr>
                <w:rFonts w:ascii="Times New Roman" w:hAnsi="Times New Roman" w:cs="Times New Roman"/>
                <w:b/>
                <w:sz w:val="20"/>
                <w:lang w:val="de-DE"/>
              </w:rPr>
            </w:pPr>
            <w:r w:rsidRPr="000937DC">
              <w:rPr>
                <w:rFonts w:ascii="Times New Roman" w:hAnsi="Times New Roman" w:cs="Times New Roman"/>
                <w:b/>
                <w:sz w:val="20"/>
                <w:lang w:val="de-DE"/>
              </w:rPr>
              <w:t>dot. art. 343 K.s.h.</w:t>
            </w:r>
          </w:p>
        </w:tc>
        <w:tc>
          <w:tcPr>
            <w:tcW w:w="2163" w:type="dxa"/>
          </w:tcPr>
          <w:p w:rsidR="00E63FB4" w:rsidRPr="000937DC" w:rsidRDefault="00E63FB4"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Komisja Nadzoru Finansowego</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Art. 343 § 1 – zastrzeżenie wskazujące na konieczność uwzględnienia przepisów ustawy o obrocie, zawarte w tym przepisie, jest nieprecyzyjne, ustawa ta nie obejmuje swoim zakresem skutków wpisu do rejestru akcjonariuszy, a przepisy nowelizowanego Kodeksu w zakresie rejestru akcjonariuszy mają autonomiczny charakter; dlatego proponujemy następujące brzmienie: </w:t>
            </w:r>
            <w:r w:rsidRPr="000937DC">
              <w:rPr>
                <w:rFonts w:ascii="Times New Roman" w:hAnsi="Times New Roman" w:cs="Times New Roman"/>
                <w:i/>
                <w:sz w:val="20"/>
              </w:rPr>
              <w:t>„Wobec spółki uważa się za a</w:t>
            </w:r>
            <w:r w:rsidR="003032AF" w:rsidRPr="000937DC">
              <w:rPr>
                <w:rFonts w:ascii="Times New Roman" w:hAnsi="Times New Roman" w:cs="Times New Roman"/>
                <w:i/>
                <w:sz w:val="20"/>
              </w:rPr>
              <w:t>kcjonariusza tylko osobę, będącą</w:t>
            </w:r>
            <w:r w:rsidRPr="000937DC">
              <w:rPr>
                <w:rFonts w:ascii="Times New Roman" w:hAnsi="Times New Roman" w:cs="Times New Roman"/>
                <w:i/>
                <w:sz w:val="20"/>
              </w:rPr>
              <w:t xml:space="preserve"> posiadaczem rachunku papierów wartościowych, na którym są zapisane akcje zdematerializowane albo osobę wpisaną do rejestru akcjonariuszy”.</w:t>
            </w:r>
          </w:p>
        </w:tc>
        <w:tc>
          <w:tcPr>
            <w:tcW w:w="4733" w:type="dxa"/>
          </w:tcPr>
          <w:p w:rsidR="00E63FB4" w:rsidRPr="00FB4CA8" w:rsidRDefault="00FB4CA8" w:rsidP="00085C85">
            <w:pPr>
              <w:spacing w:after="0" w:line="240" w:lineRule="auto"/>
              <w:jc w:val="both"/>
              <w:rPr>
                <w:rFonts w:ascii="Times New Roman" w:hAnsi="Times New Roman" w:cs="Times New Roman"/>
                <w:sz w:val="20"/>
              </w:rPr>
            </w:pPr>
            <w:r w:rsidRPr="00FB4CA8">
              <w:rPr>
                <w:rFonts w:ascii="Times New Roman" w:hAnsi="Times New Roman" w:cs="Times New Roman"/>
                <w:sz w:val="20"/>
              </w:rPr>
              <w:t>Uwaga została wycofana na konferencji uzgodnieniowej.</w:t>
            </w:r>
          </w:p>
        </w:tc>
      </w:tr>
      <w:tr w:rsidR="000A50DC" w:rsidRPr="000937DC" w:rsidTr="000A50DC">
        <w:tc>
          <w:tcPr>
            <w:tcW w:w="572" w:type="dxa"/>
          </w:tcPr>
          <w:p w:rsidR="00E63FB4" w:rsidRPr="000937DC" w:rsidRDefault="00945EA4" w:rsidP="0039053F">
            <w:pPr>
              <w:rPr>
                <w:rFonts w:ascii="Times New Roman" w:hAnsi="Times New Roman" w:cs="Times New Roman"/>
                <w:sz w:val="20"/>
              </w:rPr>
            </w:pPr>
            <w:r w:rsidRPr="000937DC">
              <w:rPr>
                <w:rFonts w:ascii="Times New Roman" w:hAnsi="Times New Roman" w:cs="Times New Roman"/>
                <w:sz w:val="20"/>
              </w:rPr>
              <w:t>4</w:t>
            </w:r>
            <w:r w:rsidR="001B02A0" w:rsidRPr="000937DC">
              <w:rPr>
                <w:rFonts w:ascii="Times New Roman" w:hAnsi="Times New Roman" w:cs="Times New Roman"/>
                <w:sz w:val="20"/>
              </w:rPr>
              <w:t>8</w:t>
            </w:r>
            <w:r w:rsidRPr="000937DC">
              <w:rPr>
                <w:rFonts w:ascii="Times New Roman" w:hAnsi="Times New Roman" w:cs="Times New Roman"/>
                <w:sz w:val="20"/>
              </w:rPr>
              <w:t>.</w:t>
            </w:r>
          </w:p>
        </w:tc>
        <w:tc>
          <w:tcPr>
            <w:tcW w:w="2193" w:type="dxa"/>
            <w:gridSpan w:val="2"/>
          </w:tcPr>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16</w:t>
            </w:r>
          </w:p>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348 K.s.h.</w:t>
            </w:r>
          </w:p>
        </w:tc>
        <w:tc>
          <w:tcPr>
            <w:tcW w:w="2163" w:type="dxa"/>
          </w:tcPr>
          <w:p w:rsidR="00E63FB4" w:rsidRPr="000937DC" w:rsidRDefault="00E63FB4"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Krajowy Depozyt Papierów Wartościowych</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Proponujemy utrzymanie dotychczasowych zasad wyznaczania dnia dywidendy, przynajmniej w spółkach publicznych. Wyznaczenie tego dnia w spółce publicznej na dzień powzięcia uchwały o podziale zysku zakłóci prawidłową wycenę jej akcji na rynku, a w szczególności uniemożliwi uwzględnienie wpływu wypłaty dywidendy na ich kurs. </w:t>
            </w:r>
          </w:p>
        </w:tc>
        <w:tc>
          <w:tcPr>
            <w:tcW w:w="4733" w:type="dxa"/>
          </w:tcPr>
          <w:p w:rsidR="002248D6" w:rsidRPr="002F39C2" w:rsidRDefault="002248D6" w:rsidP="00756BA0">
            <w:pPr>
              <w:spacing w:line="240" w:lineRule="auto"/>
              <w:jc w:val="both"/>
              <w:rPr>
                <w:rFonts w:ascii="Times New Roman" w:hAnsi="Times New Roman" w:cs="Times New Roman"/>
                <w:sz w:val="20"/>
              </w:rPr>
            </w:pPr>
            <w:r w:rsidRPr="002F39C2">
              <w:rPr>
                <w:rFonts w:ascii="Times New Roman" w:hAnsi="Times New Roman" w:cs="Times New Roman"/>
                <w:sz w:val="20"/>
              </w:rPr>
              <w:t>Uwaga zosta</w:t>
            </w:r>
            <w:r w:rsidR="00F00A25" w:rsidRPr="002F39C2">
              <w:rPr>
                <w:rFonts w:ascii="Times New Roman" w:hAnsi="Times New Roman" w:cs="Times New Roman"/>
                <w:sz w:val="20"/>
              </w:rPr>
              <w:t>ła</w:t>
            </w:r>
            <w:r w:rsidRPr="002F39C2">
              <w:rPr>
                <w:rFonts w:ascii="Times New Roman" w:hAnsi="Times New Roman" w:cs="Times New Roman"/>
                <w:sz w:val="20"/>
              </w:rPr>
              <w:t xml:space="preserve"> uwzględniona: do § 4 i 5 omawianego artykułu zostaną wprowadzone stosowne zmiany, uwzględniające rozwiązania dotyczące wyznaczania dnia dywidendy i terminu wypłaty dywidendy w spółkach publicznych wprowadzone do k.s.h. ustawą z dnia 16 grudnia 2016 r. o zmianie niektórych ustaw …, przy czym rozwiązania te będą miały zastosowanie  także do spółek niepublicznych zgodnie z ogólnym założeniem, które przyświecało zmianom w art. 348 k.s.h., ujednolicenia przepisów dot. ustalania dywidendy i terminu wypłaty dywidendy.</w:t>
            </w:r>
          </w:p>
          <w:p w:rsidR="00E63FB4" w:rsidRPr="002248D6" w:rsidRDefault="002248D6" w:rsidP="00756BA0">
            <w:pPr>
              <w:spacing w:line="240" w:lineRule="auto"/>
              <w:jc w:val="both"/>
              <w:rPr>
                <w:rFonts w:ascii="Times New Roman" w:hAnsi="Times New Roman" w:cs="Times New Roman"/>
                <w:sz w:val="20"/>
              </w:rPr>
            </w:pPr>
            <w:r w:rsidRPr="002F39C2">
              <w:rPr>
                <w:rFonts w:ascii="Times New Roman" w:hAnsi="Times New Roman" w:cs="Times New Roman"/>
                <w:sz w:val="20"/>
              </w:rPr>
              <w:t>Zmianom tym będą dotyczyły stosowne zmiany w uzasadnieniu do projektu.</w:t>
            </w:r>
          </w:p>
        </w:tc>
      </w:tr>
      <w:tr w:rsidR="000A50DC" w:rsidRPr="000937DC" w:rsidTr="000A50DC">
        <w:tc>
          <w:tcPr>
            <w:tcW w:w="572" w:type="dxa"/>
          </w:tcPr>
          <w:p w:rsidR="00E63FB4" w:rsidRPr="000937DC" w:rsidRDefault="001B02A0" w:rsidP="0039053F">
            <w:pPr>
              <w:rPr>
                <w:rFonts w:ascii="Times New Roman" w:hAnsi="Times New Roman" w:cs="Times New Roman"/>
                <w:sz w:val="20"/>
              </w:rPr>
            </w:pPr>
            <w:r w:rsidRPr="000937DC">
              <w:rPr>
                <w:rFonts w:ascii="Times New Roman" w:hAnsi="Times New Roman" w:cs="Times New Roman"/>
                <w:sz w:val="20"/>
              </w:rPr>
              <w:t>49</w:t>
            </w:r>
            <w:r w:rsidR="003032AF" w:rsidRPr="000937DC">
              <w:rPr>
                <w:rFonts w:ascii="Times New Roman" w:hAnsi="Times New Roman" w:cs="Times New Roman"/>
                <w:sz w:val="20"/>
              </w:rPr>
              <w:t>.</w:t>
            </w:r>
          </w:p>
        </w:tc>
        <w:tc>
          <w:tcPr>
            <w:tcW w:w="2193" w:type="dxa"/>
            <w:gridSpan w:val="2"/>
            <w:vMerge w:val="restart"/>
          </w:tcPr>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22</w:t>
            </w:r>
          </w:p>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406 K.s.h.</w:t>
            </w: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Przepis ten pomija sytuację spółki niepublicznej, której akcje są rejestrowane w depozycie papierów wartościowych, a nie w rejestrze akcjonariuszy, lecz której statut nie przewiduje organizowania walnych zgromadzeń na zasadach właściwych dla spółek publicznych (art. 328</w:t>
            </w:r>
            <w:r w:rsidRPr="000937DC">
              <w:rPr>
                <w:rFonts w:ascii="Times New Roman" w:hAnsi="Times New Roman" w:cs="Times New Roman"/>
                <w:sz w:val="20"/>
                <w:vertAlign w:val="superscript"/>
              </w:rPr>
              <w:t>14</w:t>
            </w:r>
            <w:r w:rsidRPr="000937DC">
              <w:rPr>
                <w:rFonts w:ascii="Times New Roman" w:hAnsi="Times New Roman" w:cs="Times New Roman"/>
                <w:sz w:val="20"/>
              </w:rPr>
              <w:t xml:space="preserve"> K.s.h.). </w:t>
            </w:r>
          </w:p>
          <w:p w:rsidR="00E63FB4" w:rsidRPr="000937DC" w:rsidRDefault="00E63FB4" w:rsidP="00DB3C21">
            <w:pPr>
              <w:spacing w:after="0" w:line="240" w:lineRule="auto"/>
              <w:jc w:val="both"/>
              <w:rPr>
                <w:rFonts w:ascii="Times New Roman" w:hAnsi="Times New Roman" w:cs="Times New Roman"/>
                <w:sz w:val="20"/>
              </w:rPr>
            </w:pPr>
            <w:r w:rsidRPr="000937DC">
              <w:rPr>
                <w:rFonts w:ascii="Times New Roman" w:hAnsi="Times New Roman" w:cs="Times New Roman"/>
                <w:sz w:val="20"/>
              </w:rPr>
              <w:t>Należałoby wyraźnie uregulować zasady ustalania osób uprawnionych do uczestnictwa w walnych zgromadzeniach spółek niepublicznych, których akcje rejestrowane będą w depozycie papierów wartościowych, a w szczególności wskazać, czy i w jakim terminie mają być w tym celu składane spółce świadectwa depozytowe, o których mowa w art. 9-12 ustawy o obrocie instrumentami finansowymi. Przyjęcie zmiany art. 328</w:t>
            </w:r>
            <w:r w:rsidRPr="000937DC">
              <w:rPr>
                <w:rFonts w:ascii="Times New Roman" w:hAnsi="Times New Roman" w:cs="Times New Roman"/>
                <w:sz w:val="20"/>
                <w:vertAlign w:val="superscript"/>
              </w:rPr>
              <w:t>14</w:t>
            </w:r>
            <w:r w:rsidRPr="000937DC">
              <w:rPr>
                <w:rFonts w:ascii="Times New Roman" w:hAnsi="Times New Roman" w:cs="Times New Roman"/>
                <w:sz w:val="20"/>
              </w:rPr>
              <w:t xml:space="preserve"> zaproponowanej wyżej </w:t>
            </w:r>
            <w:r w:rsidR="00C048B9" w:rsidRPr="000937DC">
              <w:rPr>
                <w:rFonts w:ascii="Times New Roman" w:hAnsi="Times New Roman" w:cs="Times New Roman"/>
                <w:sz w:val="20"/>
              </w:rPr>
              <w:t xml:space="preserve"> </w:t>
            </w:r>
            <w:r w:rsidR="00C048B9" w:rsidRPr="000937DC">
              <w:rPr>
                <w:rFonts w:ascii="Times New Roman" w:hAnsi="Times New Roman" w:cs="Times New Roman"/>
                <w:i/>
                <w:sz w:val="20"/>
              </w:rPr>
              <w:t>(pkt 3</w:t>
            </w:r>
            <w:r w:rsidR="00DB3C21">
              <w:rPr>
                <w:rFonts w:ascii="Times New Roman" w:hAnsi="Times New Roman" w:cs="Times New Roman"/>
                <w:i/>
                <w:sz w:val="20"/>
              </w:rPr>
              <w:t>7</w:t>
            </w:r>
            <w:r w:rsidR="00C048B9" w:rsidRPr="000937DC">
              <w:rPr>
                <w:rFonts w:ascii="Times New Roman" w:hAnsi="Times New Roman" w:cs="Times New Roman"/>
                <w:i/>
                <w:sz w:val="20"/>
              </w:rPr>
              <w:t xml:space="preserve"> tabeli)</w:t>
            </w:r>
            <w:r w:rsidR="00C048B9" w:rsidRPr="000937DC">
              <w:rPr>
                <w:rFonts w:ascii="Times New Roman" w:hAnsi="Times New Roman" w:cs="Times New Roman"/>
                <w:sz w:val="20"/>
              </w:rPr>
              <w:t xml:space="preserve"> </w:t>
            </w:r>
            <w:r w:rsidRPr="000937DC">
              <w:rPr>
                <w:rFonts w:ascii="Times New Roman" w:hAnsi="Times New Roman" w:cs="Times New Roman"/>
                <w:sz w:val="20"/>
              </w:rPr>
              <w:t>wyeliminuje ten problem.</w:t>
            </w:r>
          </w:p>
        </w:tc>
        <w:tc>
          <w:tcPr>
            <w:tcW w:w="4733" w:type="dxa"/>
          </w:tcPr>
          <w:p w:rsidR="00E63FB4" w:rsidRPr="000937DC" w:rsidRDefault="00E609AC" w:rsidP="00F442E9">
            <w:pPr>
              <w:spacing w:line="240" w:lineRule="auto"/>
              <w:jc w:val="both"/>
              <w:rPr>
                <w:rFonts w:ascii="Times New Roman" w:hAnsi="Times New Roman" w:cs="Times New Roman"/>
                <w:sz w:val="20"/>
              </w:rPr>
            </w:pPr>
            <w:r>
              <w:rPr>
                <w:rFonts w:ascii="Times New Roman" w:hAnsi="Times New Roman" w:cs="Times New Roman"/>
                <w:sz w:val="20"/>
              </w:rPr>
              <w:t>Ustalono, że w</w:t>
            </w:r>
            <w:r w:rsidR="00DC2000">
              <w:rPr>
                <w:rFonts w:ascii="Times New Roman" w:hAnsi="Times New Roman" w:cs="Times New Roman"/>
                <w:sz w:val="20"/>
              </w:rPr>
              <w:t xml:space="preserve"> związku z uwzględnieniem uwagi z pkt 37 tabeli i wprowadzaniem stosownej zmiany do projektowanego art. 328</w:t>
            </w:r>
            <w:r w:rsidR="00DC2000">
              <w:rPr>
                <w:rFonts w:ascii="Times New Roman" w:hAnsi="Times New Roman" w:cs="Times New Roman"/>
                <w:sz w:val="20"/>
                <w:vertAlign w:val="superscript"/>
              </w:rPr>
              <w:t>14</w:t>
            </w:r>
            <w:r w:rsidR="00DC2000">
              <w:rPr>
                <w:rFonts w:ascii="Times New Roman" w:hAnsi="Times New Roman" w:cs="Times New Roman"/>
                <w:sz w:val="20"/>
              </w:rPr>
              <w:t xml:space="preserve"> k.s.h. </w:t>
            </w:r>
            <w:r>
              <w:rPr>
                <w:rFonts w:ascii="Times New Roman" w:hAnsi="Times New Roman" w:cs="Times New Roman"/>
                <w:sz w:val="20"/>
              </w:rPr>
              <w:t>nie ma potrzeb</w:t>
            </w:r>
            <w:r w:rsidR="00F442E9">
              <w:rPr>
                <w:rFonts w:ascii="Times New Roman" w:hAnsi="Times New Roman" w:cs="Times New Roman"/>
                <w:sz w:val="20"/>
              </w:rPr>
              <w:t>y</w:t>
            </w:r>
            <w:r>
              <w:rPr>
                <w:rFonts w:ascii="Times New Roman" w:hAnsi="Times New Roman" w:cs="Times New Roman"/>
                <w:sz w:val="20"/>
              </w:rPr>
              <w:t xml:space="preserve"> zmiany omawianego artykułu: będzie miał on </w:t>
            </w:r>
            <w:r w:rsidR="00C1575C">
              <w:rPr>
                <w:rFonts w:ascii="Times New Roman" w:hAnsi="Times New Roman" w:cs="Times New Roman"/>
                <w:sz w:val="20"/>
              </w:rPr>
              <w:t>zastosowanie</w:t>
            </w:r>
            <w:r>
              <w:rPr>
                <w:rFonts w:ascii="Times New Roman" w:hAnsi="Times New Roman" w:cs="Times New Roman"/>
                <w:sz w:val="20"/>
              </w:rPr>
              <w:t xml:space="preserve"> wyłącznie do spółki niepublicznej, której akcje zostały </w:t>
            </w:r>
            <w:r w:rsidR="00C1575C">
              <w:rPr>
                <w:rFonts w:ascii="Times New Roman" w:hAnsi="Times New Roman" w:cs="Times New Roman"/>
                <w:sz w:val="20"/>
              </w:rPr>
              <w:t>zarejestrowane</w:t>
            </w:r>
            <w:r>
              <w:rPr>
                <w:rFonts w:ascii="Times New Roman" w:hAnsi="Times New Roman" w:cs="Times New Roman"/>
                <w:sz w:val="20"/>
              </w:rPr>
              <w:t xml:space="preserve"> w rejestrze </w:t>
            </w:r>
            <w:r w:rsidR="00C1575C">
              <w:rPr>
                <w:rFonts w:ascii="Times New Roman" w:hAnsi="Times New Roman" w:cs="Times New Roman"/>
                <w:sz w:val="20"/>
              </w:rPr>
              <w:t>akcjonariuszy, podczas</w:t>
            </w:r>
            <w:r>
              <w:rPr>
                <w:rFonts w:ascii="Times New Roman" w:hAnsi="Times New Roman" w:cs="Times New Roman"/>
                <w:sz w:val="20"/>
              </w:rPr>
              <w:t xml:space="preserve"> g</w:t>
            </w:r>
            <w:r w:rsidR="00C1575C">
              <w:rPr>
                <w:rFonts w:ascii="Times New Roman" w:hAnsi="Times New Roman" w:cs="Times New Roman"/>
                <w:sz w:val="20"/>
              </w:rPr>
              <w:t>d</w:t>
            </w:r>
            <w:r>
              <w:rPr>
                <w:rFonts w:ascii="Times New Roman" w:hAnsi="Times New Roman" w:cs="Times New Roman"/>
                <w:sz w:val="20"/>
              </w:rPr>
              <w:t xml:space="preserve">y do spółki </w:t>
            </w:r>
            <w:r w:rsidR="00C1575C">
              <w:rPr>
                <w:rFonts w:ascii="Times New Roman" w:hAnsi="Times New Roman" w:cs="Times New Roman"/>
                <w:sz w:val="20"/>
              </w:rPr>
              <w:t>niepublicznej, która</w:t>
            </w:r>
            <w:r>
              <w:rPr>
                <w:rFonts w:ascii="Times New Roman" w:hAnsi="Times New Roman" w:cs="Times New Roman"/>
                <w:sz w:val="20"/>
              </w:rPr>
              <w:t xml:space="preserve"> wybrał</w:t>
            </w:r>
            <w:r w:rsidR="00C1575C">
              <w:rPr>
                <w:rFonts w:ascii="Times New Roman" w:hAnsi="Times New Roman" w:cs="Times New Roman"/>
                <w:sz w:val="20"/>
              </w:rPr>
              <w:t>a</w:t>
            </w:r>
            <w:r>
              <w:rPr>
                <w:rFonts w:ascii="Times New Roman" w:hAnsi="Times New Roman" w:cs="Times New Roman"/>
                <w:sz w:val="20"/>
              </w:rPr>
              <w:t xml:space="preserve"> re</w:t>
            </w:r>
            <w:r w:rsidR="00C1575C">
              <w:rPr>
                <w:rFonts w:ascii="Times New Roman" w:hAnsi="Times New Roman" w:cs="Times New Roman"/>
                <w:sz w:val="20"/>
              </w:rPr>
              <w:t xml:space="preserve">żim </w:t>
            </w:r>
            <w:r>
              <w:rPr>
                <w:rFonts w:ascii="Times New Roman" w:hAnsi="Times New Roman" w:cs="Times New Roman"/>
                <w:sz w:val="20"/>
              </w:rPr>
              <w:t>KDP</w:t>
            </w:r>
            <w:r w:rsidR="00C1575C">
              <w:rPr>
                <w:rFonts w:ascii="Times New Roman" w:hAnsi="Times New Roman" w:cs="Times New Roman"/>
                <w:sz w:val="20"/>
              </w:rPr>
              <w:t>,</w:t>
            </w:r>
            <w:r>
              <w:rPr>
                <w:rFonts w:ascii="Times New Roman" w:hAnsi="Times New Roman" w:cs="Times New Roman"/>
                <w:sz w:val="20"/>
              </w:rPr>
              <w:t xml:space="preserve"> </w:t>
            </w:r>
            <w:r w:rsidR="00A249DC">
              <w:rPr>
                <w:rFonts w:ascii="Times New Roman" w:hAnsi="Times New Roman" w:cs="Times New Roman"/>
                <w:sz w:val="20"/>
              </w:rPr>
              <w:t xml:space="preserve">będzie stosował się – </w:t>
            </w:r>
            <w:r>
              <w:rPr>
                <w:rFonts w:ascii="Times New Roman" w:hAnsi="Times New Roman" w:cs="Times New Roman"/>
                <w:sz w:val="20"/>
              </w:rPr>
              <w:t>poprzez art. 328</w:t>
            </w:r>
            <w:r w:rsidRPr="00A249DC">
              <w:rPr>
                <w:rFonts w:ascii="Times New Roman" w:hAnsi="Times New Roman" w:cs="Times New Roman"/>
                <w:sz w:val="20"/>
                <w:vertAlign w:val="superscript"/>
              </w:rPr>
              <w:t>14</w:t>
            </w:r>
            <w:r w:rsidR="00A249DC">
              <w:rPr>
                <w:rFonts w:ascii="Times New Roman" w:hAnsi="Times New Roman" w:cs="Times New Roman"/>
                <w:sz w:val="20"/>
              </w:rPr>
              <w:t xml:space="preserve"> k.</w:t>
            </w:r>
            <w:r>
              <w:rPr>
                <w:rFonts w:ascii="Times New Roman" w:hAnsi="Times New Roman" w:cs="Times New Roman"/>
                <w:sz w:val="20"/>
              </w:rPr>
              <w:t>s.h.</w:t>
            </w:r>
            <w:r w:rsidR="00A249DC">
              <w:rPr>
                <w:rFonts w:ascii="Times New Roman" w:hAnsi="Times New Roman" w:cs="Times New Roman"/>
                <w:sz w:val="20"/>
              </w:rPr>
              <w:t xml:space="preserve"> – </w:t>
            </w:r>
            <w:r w:rsidR="00C1575C">
              <w:rPr>
                <w:rFonts w:ascii="Times New Roman" w:hAnsi="Times New Roman" w:cs="Times New Roman"/>
                <w:sz w:val="20"/>
              </w:rPr>
              <w:t>art. 406</w:t>
            </w:r>
            <w:r w:rsidR="00C1575C" w:rsidRPr="00F442E9">
              <w:rPr>
                <w:rFonts w:ascii="Times New Roman" w:hAnsi="Times New Roman" w:cs="Times New Roman"/>
                <w:sz w:val="20"/>
                <w:vertAlign w:val="superscript"/>
              </w:rPr>
              <w:t>2</w:t>
            </w:r>
            <w:r w:rsidR="00C1575C">
              <w:rPr>
                <w:rFonts w:ascii="Times New Roman" w:hAnsi="Times New Roman" w:cs="Times New Roman"/>
                <w:sz w:val="20"/>
              </w:rPr>
              <w:t xml:space="preserve"> k.s</w:t>
            </w:r>
            <w:r w:rsidR="00A249DC">
              <w:rPr>
                <w:rFonts w:ascii="Times New Roman" w:hAnsi="Times New Roman" w:cs="Times New Roman"/>
                <w:sz w:val="20"/>
              </w:rPr>
              <w:t>.</w:t>
            </w:r>
            <w:r w:rsidR="00C1575C">
              <w:rPr>
                <w:rFonts w:ascii="Times New Roman" w:hAnsi="Times New Roman" w:cs="Times New Roman"/>
                <w:sz w:val="20"/>
              </w:rPr>
              <w:t xml:space="preserve">h. </w:t>
            </w:r>
          </w:p>
        </w:tc>
      </w:tr>
      <w:tr w:rsidR="000A50DC" w:rsidRPr="000937DC" w:rsidTr="000A50DC">
        <w:tc>
          <w:tcPr>
            <w:tcW w:w="572" w:type="dxa"/>
          </w:tcPr>
          <w:p w:rsidR="00E63FB4" w:rsidRPr="000937DC" w:rsidRDefault="001B02A0" w:rsidP="0039053F">
            <w:pPr>
              <w:rPr>
                <w:rFonts w:ascii="Times New Roman" w:hAnsi="Times New Roman" w:cs="Times New Roman"/>
                <w:sz w:val="20"/>
              </w:rPr>
            </w:pPr>
            <w:r w:rsidRPr="000937DC">
              <w:rPr>
                <w:rFonts w:ascii="Times New Roman" w:hAnsi="Times New Roman" w:cs="Times New Roman"/>
                <w:sz w:val="20"/>
              </w:rPr>
              <w:t>50</w:t>
            </w:r>
            <w:r w:rsidR="002D53CB" w:rsidRPr="000937DC">
              <w:rPr>
                <w:rFonts w:ascii="Times New Roman" w:hAnsi="Times New Roman" w:cs="Times New Roman"/>
                <w:sz w:val="20"/>
              </w:rPr>
              <w:t>.</w:t>
            </w:r>
          </w:p>
        </w:tc>
        <w:tc>
          <w:tcPr>
            <w:tcW w:w="2193" w:type="dxa"/>
            <w:gridSpan w:val="2"/>
            <w:vMerge/>
          </w:tcPr>
          <w:p w:rsidR="00E63FB4" w:rsidRPr="000937DC" w:rsidRDefault="00E63FB4" w:rsidP="0039053F">
            <w:pPr>
              <w:spacing w:after="0"/>
              <w:jc w:val="center"/>
              <w:rPr>
                <w:rFonts w:ascii="Times New Roman" w:hAnsi="Times New Roman" w:cs="Times New Roman"/>
                <w:b/>
                <w:sz w:val="20"/>
              </w:rPr>
            </w:pP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Komisja Nadzoru Finansowego</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 zakresie art. 406</w:t>
            </w:r>
            <w:r w:rsidRPr="000937DC">
              <w:rPr>
                <w:rFonts w:ascii="Times New Roman" w:hAnsi="Times New Roman" w:cs="Times New Roman"/>
                <w:b/>
                <w:sz w:val="20"/>
              </w:rPr>
              <w:t xml:space="preserve"> </w:t>
            </w:r>
            <w:r w:rsidR="002D53CB" w:rsidRPr="000937DC">
              <w:rPr>
                <w:rFonts w:ascii="Times New Roman" w:hAnsi="Times New Roman" w:cs="Times New Roman"/>
                <w:sz w:val="20"/>
              </w:rPr>
              <w:t xml:space="preserve">K.s.h. </w:t>
            </w:r>
            <w:r w:rsidRPr="000937DC">
              <w:rPr>
                <w:rFonts w:ascii="Times New Roman" w:hAnsi="Times New Roman" w:cs="Times New Roman"/>
                <w:sz w:val="20"/>
              </w:rPr>
              <w:t xml:space="preserve">pojęcie spółki niepublicznej nie jest zdefiniowane, wydaje się, że </w:t>
            </w:r>
            <w:r w:rsidRPr="000937DC">
              <w:rPr>
                <w:rFonts w:ascii="Times New Roman" w:hAnsi="Times New Roman" w:cs="Times New Roman"/>
                <w:sz w:val="20"/>
                <w:u w:val="single"/>
              </w:rPr>
              <w:t>należy je zastąpić pojęciem „spółki niebędącej spółką publiczną</w:t>
            </w:r>
            <w:r w:rsidR="002D53CB" w:rsidRPr="000937DC">
              <w:rPr>
                <w:rFonts w:ascii="Times New Roman" w:hAnsi="Times New Roman" w:cs="Times New Roman"/>
                <w:sz w:val="20"/>
              </w:rPr>
              <w:t>”.</w:t>
            </w:r>
          </w:p>
        </w:tc>
        <w:tc>
          <w:tcPr>
            <w:tcW w:w="4733" w:type="dxa"/>
          </w:tcPr>
          <w:p w:rsidR="00E63FB4" w:rsidRPr="000937DC" w:rsidRDefault="00952C71" w:rsidP="00703BDF">
            <w:pPr>
              <w:rPr>
                <w:rFonts w:ascii="Times New Roman" w:hAnsi="Times New Roman" w:cs="Times New Roman"/>
                <w:sz w:val="20"/>
              </w:rPr>
            </w:pPr>
            <w:r w:rsidRPr="00952C71">
              <w:rPr>
                <w:rFonts w:ascii="Times New Roman" w:hAnsi="Times New Roman" w:cs="Times New Roman"/>
                <w:sz w:val="20"/>
              </w:rPr>
              <w:t>Vide</w:t>
            </w:r>
            <w:r w:rsidR="002F39C2">
              <w:rPr>
                <w:rFonts w:ascii="Times New Roman" w:hAnsi="Times New Roman" w:cs="Times New Roman"/>
                <w:sz w:val="20"/>
              </w:rPr>
              <w:t>:</w:t>
            </w:r>
            <w:r w:rsidRPr="00952C71">
              <w:rPr>
                <w:rFonts w:ascii="Times New Roman" w:hAnsi="Times New Roman" w:cs="Times New Roman"/>
                <w:sz w:val="20"/>
              </w:rPr>
              <w:t xml:space="preserve"> wyjaśnienie do uwagi z pkt 32 </w:t>
            </w:r>
            <w:r w:rsidR="00C03760">
              <w:rPr>
                <w:rFonts w:ascii="Times New Roman" w:hAnsi="Times New Roman" w:cs="Times New Roman"/>
                <w:sz w:val="20"/>
              </w:rPr>
              <w:t xml:space="preserve">niniejszej </w:t>
            </w:r>
            <w:r w:rsidRPr="00952C71">
              <w:rPr>
                <w:rFonts w:ascii="Times New Roman" w:hAnsi="Times New Roman" w:cs="Times New Roman"/>
                <w:sz w:val="20"/>
              </w:rPr>
              <w:t>tabeli.</w:t>
            </w:r>
          </w:p>
        </w:tc>
      </w:tr>
      <w:tr w:rsidR="000A50DC" w:rsidRPr="002F39C2" w:rsidTr="000A50DC">
        <w:tc>
          <w:tcPr>
            <w:tcW w:w="572" w:type="dxa"/>
          </w:tcPr>
          <w:p w:rsidR="00E63FB4" w:rsidRPr="002F39C2" w:rsidRDefault="001B02A0" w:rsidP="0039053F">
            <w:pPr>
              <w:rPr>
                <w:rFonts w:ascii="Times New Roman" w:hAnsi="Times New Roman" w:cs="Times New Roman"/>
                <w:sz w:val="20"/>
              </w:rPr>
            </w:pPr>
            <w:r w:rsidRPr="002F39C2">
              <w:rPr>
                <w:rFonts w:ascii="Times New Roman" w:hAnsi="Times New Roman" w:cs="Times New Roman"/>
                <w:sz w:val="20"/>
              </w:rPr>
              <w:t>51</w:t>
            </w:r>
            <w:r w:rsidR="002D53CB" w:rsidRPr="002F39C2">
              <w:rPr>
                <w:rFonts w:ascii="Times New Roman" w:hAnsi="Times New Roman" w:cs="Times New Roman"/>
                <w:sz w:val="20"/>
              </w:rPr>
              <w:t>.</w:t>
            </w:r>
          </w:p>
        </w:tc>
        <w:tc>
          <w:tcPr>
            <w:tcW w:w="2193" w:type="dxa"/>
            <w:gridSpan w:val="2"/>
            <w:vMerge w:val="restart"/>
          </w:tcPr>
          <w:p w:rsidR="00E63FB4" w:rsidRPr="002F39C2" w:rsidRDefault="00E63FB4" w:rsidP="0039053F">
            <w:pPr>
              <w:spacing w:after="0"/>
              <w:jc w:val="center"/>
              <w:rPr>
                <w:rFonts w:ascii="Times New Roman" w:hAnsi="Times New Roman" w:cs="Times New Roman"/>
                <w:b/>
                <w:sz w:val="20"/>
                <w:lang w:val="de-DE"/>
              </w:rPr>
            </w:pPr>
            <w:r w:rsidRPr="002F39C2">
              <w:rPr>
                <w:rFonts w:ascii="Times New Roman" w:hAnsi="Times New Roman" w:cs="Times New Roman"/>
                <w:b/>
                <w:sz w:val="20"/>
                <w:lang w:val="de-DE"/>
              </w:rPr>
              <w:t>Art. 1 pkt 31</w:t>
            </w:r>
          </w:p>
          <w:p w:rsidR="00E63FB4" w:rsidRPr="002F39C2" w:rsidRDefault="00E63FB4" w:rsidP="0039053F">
            <w:pPr>
              <w:spacing w:after="0"/>
              <w:jc w:val="center"/>
              <w:rPr>
                <w:rFonts w:ascii="Times New Roman" w:hAnsi="Times New Roman" w:cs="Times New Roman"/>
                <w:b/>
                <w:sz w:val="20"/>
                <w:lang w:val="de-DE"/>
              </w:rPr>
            </w:pPr>
            <w:r w:rsidRPr="002F39C2">
              <w:rPr>
                <w:rFonts w:ascii="Times New Roman" w:hAnsi="Times New Roman" w:cs="Times New Roman"/>
                <w:b/>
                <w:sz w:val="20"/>
                <w:lang w:val="de-DE"/>
              </w:rPr>
              <w:t>dot. art. 451 K.s.h.</w:t>
            </w:r>
          </w:p>
        </w:tc>
        <w:tc>
          <w:tcPr>
            <w:tcW w:w="2163" w:type="dxa"/>
          </w:tcPr>
          <w:p w:rsidR="00E63FB4" w:rsidRPr="002F39C2" w:rsidRDefault="00E63FB4" w:rsidP="0039053F">
            <w:pPr>
              <w:jc w:val="center"/>
              <w:rPr>
                <w:rFonts w:ascii="Times New Roman" w:hAnsi="Times New Roman" w:cs="Times New Roman"/>
                <w:b/>
                <w:sz w:val="20"/>
              </w:rPr>
            </w:pPr>
            <w:r w:rsidRPr="002F39C2">
              <w:rPr>
                <w:rFonts w:ascii="Times New Roman" w:hAnsi="Times New Roman" w:cs="Times New Roman"/>
                <w:b/>
                <w:sz w:val="20"/>
              </w:rPr>
              <w:t>Krajowy Depozyt Papierów Wartościowych</w:t>
            </w:r>
          </w:p>
        </w:tc>
        <w:tc>
          <w:tcPr>
            <w:tcW w:w="5953" w:type="dxa"/>
          </w:tcPr>
          <w:p w:rsidR="00E63FB4" w:rsidRPr="002F39C2" w:rsidRDefault="00E63FB4" w:rsidP="0039053F">
            <w:pPr>
              <w:spacing w:after="0" w:line="240" w:lineRule="auto"/>
              <w:jc w:val="both"/>
              <w:rPr>
                <w:rFonts w:ascii="Times New Roman" w:hAnsi="Times New Roman" w:cs="Times New Roman"/>
                <w:sz w:val="20"/>
              </w:rPr>
            </w:pPr>
            <w:r w:rsidRPr="002F39C2">
              <w:rPr>
                <w:rFonts w:ascii="Times New Roman" w:hAnsi="Times New Roman" w:cs="Times New Roman"/>
                <w:sz w:val="20"/>
              </w:rPr>
              <w:t>Odpowiednich zmi</w:t>
            </w:r>
            <w:r w:rsidR="002D53CB" w:rsidRPr="002F39C2">
              <w:rPr>
                <w:rFonts w:ascii="Times New Roman" w:hAnsi="Times New Roman" w:cs="Times New Roman"/>
                <w:sz w:val="20"/>
              </w:rPr>
              <w:t xml:space="preserve">an redakcyjnych wymagają także </w:t>
            </w:r>
            <w:r w:rsidRPr="002F39C2">
              <w:rPr>
                <w:rFonts w:ascii="Times New Roman" w:hAnsi="Times New Roman" w:cs="Times New Roman"/>
                <w:sz w:val="20"/>
              </w:rPr>
              <w:t xml:space="preserve">§ 3 i </w:t>
            </w:r>
            <w:r w:rsidR="002D53CB" w:rsidRPr="002F39C2">
              <w:rPr>
                <w:rFonts w:ascii="Times New Roman" w:hAnsi="Times New Roman" w:cs="Times New Roman"/>
                <w:sz w:val="20"/>
              </w:rPr>
              <w:t xml:space="preserve"> § </w:t>
            </w:r>
            <w:r w:rsidRPr="002F39C2">
              <w:rPr>
                <w:rFonts w:ascii="Times New Roman" w:hAnsi="Times New Roman" w:cs="Times New Roman"/>
                <w:sz w:val="20"/>
              </w:rPr>
              <w:t>4 w tym artykule.</w:t>
            </w:r>
          </w:p>
          <w:p w:rsidR="00E63FB4" w:rsidRPr="002F39C2" w:rsidRDefault="00E63FB4" w:rsidP="0039053F">
            <w:pPr>
              <w:spacing w:after="0" w:line="240" w:lineRule="auto"/>
              <w:jc w:val="both"/>
              <w:rPr>
                <w:rFonts w:ascii="Times New Roman" w:hAnsi="Times New Roman" w:cs="Times New Roman"/>
                <w:sz w:val="20"/>
              </w:rPr>
            </w:pPr>
          </w:p>
          <w:p w:rsidR="00B35F1D" w:rsidRPr="002F39C2" w:rsidRDefault="00B35F1D" w:rsidP="0039053F">
            <w:pPr>
              <w:spacing w:after="0" w:line="240" w:lineRule="auto"/>
              <w:jc w:val="both"/>
              <w:rPr>
                <w:rFonts w:ascii="Times New Roman" w:hAnsi="Times New Roman" w:cs="Times New Roman"/>
                <w:sz w:val="20"/>
              </w:rPr>
            </w:pPr>
          </w:p>
          <w:p w:rsidR="00357BDD" w:rsidRPr="002F39C2" w:rsidRDefault="00357BDD" w:rsidP="0039053F">
            <w:pPr>
              <w:spacing w:after="0" w:line="240" w:lineRule="auto"/>
              <w:jc w:val="both"/>
              <w:rPr>
                <w:rFonts w:ascii="Times New Roman" w:hAnsi="Times New Roman" w:cs="Times New Roman"/>
                <w:sz w:val="20"/>
              </w:rPr>
            </w:pPr>
          </w:p>
          <w:p w:rsidR="00357BDD" w:rsidRPr="002F39C2" w:rsidRDefault="00357BDD" w:rsidP="0039053F">
            <w:pPr>
              <w:spacing w:after="0" w:line="240" w:lineRule="auto"/>
              <w:jc w:val="both"/>
              <w:rPr>
                <w:rFonts w:ascii="Times New Roman" w:hAnsi="Times New Roman" w:cs="Times New Roman"/>
                <w:sz w:val="20"/>
              </w:rPr>
            </w:pPr>
          </w:p>
          <w:p w:rsidR="00E63FB4" w:rsidRPr="002F39C2" w:rsidRDefault="00E63FB4" w:rsidP="0039053F">
            <w:pPr>
              <w:spacing w:after="0" w:line="240" w:lineRule="auto"/>
              <w:jc w:val="both"/>
              <w:rPr>
                <w:rFonts w:ascii="Times New Roman" w:hAnsi="Times New Roman" w:cs="Times New Roman"/>
                <w:sz w:val="20"/>
              </w:rPr>
            </w:pPr>
            <w:r w:rsidRPr="002F39C2">
              <w:rPr>
                <w:rFonts w:ascii="Times New Roman" w:hAnsi="Times New Roman" w:cs="Times New Roman"/>
                <w:sz w:val="20"/>
              </w:rPr>
              <w:t>Art. 451 i 452 § 1 - wydaje się, że użyta w tych przepisach formuła „przyznania akcji” powinna zostać wyjaśniona z uwagi przede wszystkim na skutki, które wiąże z tą czynnością art. 452 § 1. Zakładamy przy tym, że przez przyznanie akcji w rozumieniu art. 452 § 1 rozumie się ich zapisanie w rejestrze albo na rachunku papierów wartościowych lub rachu</w:t>
            </w:r>
            <w:r w:rsidR="00353E02" w:rsidRPr="002F39C2">
              <w:rPr>
                <w:rFonts w:ascii="Times New Roman" w:hAnsi="Times New Roman" w:cs="Times New Roman"/>
                <w:sz w:val="20"/>
              </w:rPr>
              <w:t xml:space="preserve">nku zbiorczym. </w:t>
            </w:r>
          </w:p>
        </w:tc>
        <w:tc>
          <w:tcPr>
            <w:tcW w:w="4733" w:type="dxa"/>
          </w:tcPr>
          <w:p w:rsidR="00870BAF" w:rsidRPr="002F39C2" w:rsidRDefault="00870BAF" w:rsidP="00870BAF">
            <w:pPr>
              <w:spacing w:line="240" w:lineRule="auto"/>
              <w:jc w:val="both"/>
              <w:rPr>
                <w:rFonts w:ascii="Times New Roman" w:hAnsi="Times New Roman" w:cs="Times New Roman"/>
                <w:sz w:val="20"/>
              </w:rPr>
            </w:pPr>
            <w:r w:rsidRPr="002F39C2">
              <w:rPr>
                <w:rFonts w:ascii="Times New Roman" w:hAnsi="Times New Roman" w:cs="Times New Roman"/>
                <w:sz w:val="20"/>
              </w:rPr>
              <w:t>Vide</w:t>
            </w:r>
            <w:r w:rsidR="002F39C2" w:rsidRPr="002F39C2">
              <w:rPr>
                <w:rFonts w:ascii="Times New Roman" w:hAnsi="Times New Roman" w:cs="Times New Roman"/>
                <w:sz w:val="20"/>
              </w:rPr>
              <w:t>:</w:t>
            </w:r>
            <w:r w:rsidRPr="002F39C2">
              <w:rPr>
                <w:rFonts w:ascii="Times New Roman" w:hAnsi="Times New Roman" w:cs="Times New Roman"/>
                <w:sz w:val="20"/>
              </w:rPr>
              <w:t xml:space="preserve"> ustalenia dot. drugiej uwagi z pkt 33 </w:t>
            </w:r>
            <w:r w:rsidR="00450B2D" w:rsidRPr="002F39C2">
              <w:rPr>
                <w:rFonts w:ascii="Times New Roman" w:hAnsi="Times New Roman" w:cs="Times New Roman"/>
                <w:sz w:val="20"/>
              </w:rPr>
              <w:t xml:space="preserve">niniejszej </w:t>
            </w:r>
            <w:r w:rsidRPr="002F39C2">
              <w:rPr>
                <w:rFonts w:ascii="Times New Roman" w:hAnsi="Times New Roman" w:cs="Times New Roman"/>
                <w:sz w:val="20"/>
              </w:rPr>
              <w:t>tabeli z uzgodnień międzyresortowych: § 3 i 4  w art. 451 k.s.h. zostaną zmienione – pojęcie „wydania” dokumentów akcji zostanie zastąpione pojęciem przyznania akcji.</w:t>
            </w:r>
          </w:p>
          <w:p w:rsidR="00E63FB4" w:rsidRPr="002F39C2" w:rsidRDefault="00357BDD" w:rsidP="00AE74C3">
            <w:pPr>
              <w:spacing w:line="240" w:lineRule="auto"/>
              <w:jc w:val="both"/>
              <w:rPr>
                <w:rFonts w:ascii="Times New Roman" w:hAnsi="Times New Roman" w:cs="Times New Roman"/>
                <w:sz w:val="20"/>
              </w:rPr>
            </w:pPr>
            <w:r w:rsidRPr="002F39C2">
              <w:rPr>
                <w:rFonts w:ascii="Times New Roman" w:hAnsi="Times New Roman" w:cs="Times New Roman"/>
                <w:sz w:val="20"/>
              </w:rPr>
              <w:t>Vide wyjaśnienia i ustalenia dot. pierwszej uwagi z pkt 33 tabeli z uzgodnień międzyresortowych:</w:t>
            </w:r>
            <w:r w:rsidR="00F17230" w:rsidRPr="002F39C2">
              <w:rPr>
                <w:rFonts w:ascii="Times New Roman" w:hAnsi="Times New Roman" w:cs="Times New Roman"/>
                <w:sz w:val="20"/>
              </w:rPr>
              <w:t xml:space="preserve"> w przypadku warunkowego podwyższenia kapitału nabycie akcji (przyznanie praw do akcji) następuje z chwilą dokonania stosownego wpisu w rejestrze akcjonariuszy, a w przypadku spółki publicznej lub spółki niepublicznej, która wybrała reżim KDPW – z chwilą zapisania akcji na rachunku papierów wartościowych (lub rachunku zbiorczym).</w:t>
            </w:r>
            <w:r w:rsidR="00AE74C3" w:rsidRPr="002F39C2">
              <w:rPr>
                <w:rFonts w:ascii="Times New Roman" w:hAnsi="Times New Roman" w:cs="Times New Roman"/>
                <w:sz w:val="20"/>
              </w:rPr>
              <w:t xml:space="preserve"> A</w:t>
            </w:r>
            <w:r w:rsidR="00F17230" w:rsidRPr="002F39C2">
              <w:rPr>
                <w:rFonts w:ascii="Times New Roman" w:hAnsi="Times New Roman" w:cs="Times New Roman"/>
                <w:sz w:val="20"/>
              </w:rPr>
              <w:t xml:space="preserve">rt. 451 § 2 k.s.h. zostanie </w:t>
            </w:r>
            <w:r w:rsidR="00AE74C3" w:rsidRPr="002F39C2">
              <w:rPr>
                <w:rFonts w:ascii="Times New Roman" w:hAnsi="Times New Roman" w:cs="Times New Roman"/>
                <w:sz w:val="20"/>
              </w:rPr>
              <w:t xml:space="preserve">w związku z tym </w:t>
            </w:r>
            <w:r w:rsidR="00F17230" w:rsidRPr="002F39C2">
              <w:rPr>
                <w:rFonts w:ascii="Times New Roman" w:hAnsi="Times New Roman" w:cs="Times New Roman"/>
                <w:sz w:val="20"/>
              </w:rPr>
              <w:t>odpowiednio doprecyzowany.</w:t>
            </w:r>
          </w:p>
        </w:tc>
      </w:tr>
      <w:tr w:rsidR="000A50DC" w:rsidRPr="002F39C2" w:rsidTr="000A50DC">
        <w:tc>
          <w:tcPr>
            <w:tcW w:w="572" w:type="dxa"/>
          </w:tcPr>
          <w:p w:rsidR="00E63FB4" w:rsidRPr="002F39C2" w:rsidRDefault="00353E02" w:rsidP="0039053F">
            <w:pPr>
              <w:rPr>
                <w:rFonts w:ascii="Times New Roman" w:hAnsi="Times New Roman" w:cs="Times New Roman"/>
                <w:sz w:val="20"/>
              </w:rPr>
            </w:pPr>
            <w:r w:rsidRPr="002F39C2">
              <w:rPr>
                <w:rFonts w:ascii="Times New Roman" w:hAnsi="Times New Roman" w:cs="Times New Roman"/>
                <w:sz w:val="20"/>
              </w:rPr>
              <w:t>5</w:t>
            </w:r>
            <w:r w:rsidR="001B02A0" w:rsidRPr="002F39C2">
              <w:rPr>
                <w:rFonts w:ascii="Times New Roman" w:hAnsi="Times New Roman" w:cs="Times New Roman"/>
                <w:sz w:val="20"/>
              </w:rPr>
              <w:t>2</w:t>
            </w:r>
            <w:r w:rsidRPr="002F39C2">
              <w:rPr>
                <w:rFonts w:ascii="Times New Roman" w:hAnsi="Times New Roman" w:cs="Times New Roman"/>
                <w:sz w:val="20"/>
              </w:rPr>
              <w:t>.</w:t>
            </w:r>
          </w:p>
        </w:tc>
        <w:tc>
          <w:tcPr>
            <w:tcW w:w="2193" w:type="dxa"/>
            <w:gridSpan w:val="2"/>
            <w:vMerge/>
          </w:tcPr>
          <w:p w:rsidR="00E63FB4" w:rsidRPr="002F39C2" w:rsidRDefault="00E63FB4" w:rsidP="0039053F">
            <w:pPr>
              <w:spacing w:after="0"/>
              <w:jc w:val="center"/>
              <w:rPr>
                <w:rFonts w:ascii="Times New Roman" w:hAnsi="Times New Roman" w:cs="Times New Roman"/>
                <w:b/>
                <w:sz w:val="20"/>
              </w:rPr>
            </w:pPr>
          </w:p>
        </w:tc>
        <w:tc>
          <w:tcPr>
            <w:tcW w:w="2163" w:type="dxa"/>
          </w:tcPr>
          <w:p w:rsidR="00E63FB4" w:rsidRPr="002F39C2" w:rsidRDefault="00E63FB4" w:rsidP="0039053F">
            <w:pPr>
              <w:jc w:val="center"/>
              <w:rPr>
                <w:rFonts w:ascii="Times New Roman" w:hAnsi="Times New Roman" w:cs="Times New Roman"/>
                <w:b/>
                <w:sz w:val="20"/>
                <w:lang w:val="de-DE"/>
              </w:rPr>
            </w:pPr>
            <w:r w:rsidRPr="002F39C2">
              <w:rPr>
                <w:rFonts w:ascii="Times New Roman" w:hAnsi="Times New Roman" w:cs="Times New Roman"/>
                <w:b/>
                <w:sz w:val="20"/>
                <w:lang w:val="de-DE"/>
              </w:rPr>
              <w:t>Komisja Nadzoru Finansowego</w:t>
            </w:r>
          </w:p>
        </w:tc>
        <w:tc>
          <w:tcPr>
            <w:tcW w:w="5953" w:type="dxa"/>
          </w:tcPr>
          <w:p w:rsidR="00E63FB4" w:rsidRPr="002F39C2" w:rsidRDefault="00E63FB4" w:rsidP="0039053F">
            <w:pPr>
              <w:spacing w:after="0" w:line="240" w:lineRule="auto"/>
              <w:jc w:val="both"/>
              <w:rPr>
                <w:rFonts w:ascii="Times New Roman" w:hAnsi="Times New Roman" w:cs="Times New Roman"/>
                <w:sz w:val="20"/>
              </w:rPr>
            </w:pPr>
            <w:r w:rsidRPr="002F39C2">
              <w:rPr>
                <w:rFonts w:ascii="Times New Roman" w:hAnsi="Times New Roman" w:cs="Times New Roman"/>
                <w:sz w:val="20"/>
              </w:rPr>
              <w:t xml:space="preserve">Pominięte w nowelizacji § 3 i </w:t>
            </w:r>
            <w:r w:rsidR="00C048B9" w:rsidRPr="002F39C2">
              <w:rPr>
                <w:rFonts w:ascii="Times New Roman" w:hAnsi="Times New Roman" w:cs="Times New Roman"/>
                <w:sz w:val="20"/>
              </w:rPr>
              <w:t xml:space="preserve">§ </w:t>
            </w:r>
            <w:r w:rsidRPr="002F39C2">
              <w:rPr>
                <w:rFonts w:ascii="Times New Roman" w:hAnsi="Times New Roman" w:cs="Times New Roman"/>
                <w:sz w:val="20"/>
              </w:rPr>
              <w:t>4 tego artykułu dotyczą akcji mającej formę dokumentu, co wymaga dostosowania ich do kierunku zmian przyjętego w opiniowanym projekcie.</w:t>
            </w:r>
          </w:p>
        </w:tc>
        <w:tc>
          <w:tcPr>
            <w:tcW w:w="4733" w:type="dxa"/>
          </w:tcPr>
          <w:p w:rsidR="00E63FB4" w:rsidRPr="002F39C2" w:rsidRDefault="00F17230" w:rsidP="001C47BC">
            <w:pPr>
              <w:spacing w:line="240" w:lineRule="auto"/>
              <w:jc w:val="both"/>
              <w:rPr>
                <w:rFonts w:ascii="Times New Roman" w:hAnsi="Times New Roman" w:cs="Times New Roman"/>
                <w:sz w:val="20"/>
              </w:rPr>
            </w:pPr>
            <w:r w:rsidRPr="002F39C2">
              <w:rPr>
                <w:rFonts w:ascii="Times New Roman" w:hAnsi="Times New Roman" w:cs="Times New Roman"/>
                <w:sz w:val="20"/>
              </w:rPr>
              <w:t>Vide</w:t>
            </w:r>
            <w:r w:rsidR="002F39C2" w:rsidRPr="002F39C2">
              <w:rPr>
                <w:rFonts w:ascii="Times New Roman" w:hAnsi="Times New Roman" w:cs="Times New Roman"/>
                <w:sz w:val="20"/>
              </w:rPr>
              <w:t>:</w:t>
            </w:r>
            <w:r w:rsidRPr="002F39C2">
              <w:rPr>
                <w:rFonts w:ascii="Times New Roman" w:hAnsi="Times New Roman" w:cs="Times New Roman"/>
                <w:sz w:val="20"/>
              </w:rPr>
              <w:t xml:space="preserve"> ustalenia dot. </w:t>
            </w:r>
            <w:r w:rsidR="00870BAF" w:rsidRPr="002F39C2">
              <w:rPr>
                <w:rFonts w:ascii="Times New Roman" w:hAnsi="Times New Roman" w:cs="Times New Roman"/>
                <w:sz w:val="20"/>
              </w:rPr>
              <w:t xml:space="preserve">drugiej uwagi z pkt 33 </w:t>
            </w:r>
            <w:r w:rsidR="00450B2D" w:rsidRPr="002F39C2">
              <w:rPr>
                <w:rFonts w:ascii="Times New Roman" w:hAnsi="Times New Roman" w:cs="Times New Roman"/>
                <w:sz w:val="20"/>
              </w:rPr>
              <w:t xml:space="preserve">niniejszej </w:t>
            </w:r>
            <w:r w:rsidR="00870BAF" w:rsidRPr="002F39C2">
              <w:rPr>
                <w:rFonts w:ascii="Times New Roman" w:hAnsi="Times New Roman" w:cs="Times New Roman"/>
                <w:sz w:val="20"/>
              </w:rPr>
              <w:t>tabeli z uzgodnień międzyresortowych:</w:t>
            </w:r>
            <w:r w:rsidRPr="002F39C2">
              <w:rPr>
                <w:rFonts w:ascii="Times New Roman" w:hAnsi="Times New Roman" w:cs="Times New Roman"/>
                <w:sz w:val="20"/>
              </w:rPr>
              <w:t xml:space="preserve"> § 3 i 4  w art. 451 k.s.h. zostaną zmienione – pojęcie „wydania” dokumentów akcji zostanie zastąpione pojęciem przyznania akcji</w:t>
            </w:r>
            <w:r w:rsidR="001C47BC" w:rsidRPr="002F39C2">
              <w:rPr>
                <w:rFonts w:ascii="Times New Roman" w:hAnsi="Times New Roman" w:cs="Times New Roman"/>
                <w:sz w:val="20"/>
              </w:rPr>
              <w:t>.</w:t>
            </w:r>
          </w:p>
        </w:tc>
      </w:tr>
      <w:tr w:rsidR="000A50DC" w:rsidRPr="002F39C2" w:rsidTr="000A50DC">
        <w:tc>
          <w:tcPr>
            <w:tcW w:w="572" w:type="dxa"/>
          </w:tcPr>
          <w:p w:rsidR="00E63FB4" w:rsidRPr="002F39C2" w:rsidRDefault="001B02A0" w:rsidP="0039053F">
            <w:pPr>
              <w:rPr>
                <w:rFonts w:ascii="Times New Roman" w:hAnsi="Times New Roman" w:cs="Times New Roman"/>
                <w:sz w:val="20"/>
              </w:rPr>
            </w:pPr>
            <w:r w:rsidRPr="002F39C2">
              <w:rPr>
                <w:rFonts w:ascii="Times New Roman" w:hAnsi="Times New Roman" w:cs="Times New Roman"/>
                <w:sz w:val="20"/>
              </w:rPr>
              <w:t>53</w:t>
            </w:r>
            <w:r w:rsidR="00353E02" w:rsidRPr="002F39C2">
              <w:rPr>
                <w:rFonts w:ascii="Times New Roman" w:hAnsi="Times New Roman" w:cs="Times New Roman"/>
                <w:sz w:val="20"/>
              </w:rPr>
              <w:t>.</w:t>
            </w:r>
          </w:p>
        </w:tc>
        <w:tc>
          <w:tcPr>
            <w:tcW w:w="2193" w:type="dxa"/>
            <w:gridSpan w:val="2"/>
          </w:tcPr>
          <w:p w:rsidR="00E63FB4" w:rsidRPr="002F39C2" w:rsidRDefault="00E63FB4" w:rsidP="0039053F">
            <w:pPr>
              <w:spacing w:after="0"/>
              <w:jc w:val="center"/>
              <w:rPr>
                <w:rFonts w:ascii="Times New Roman" w:hAnsi="Times New Roman" w:cs="Times New Roman"/>
                <w:b/>
                <w:sz w:val="20"/>
                <w:lang w:val="de-DE"/>
              </w:rPr>
            </w:pPr>
            <w:r w:rsidRPr="002F39C2">
              <w:rPr>
                <w:rFonts w:ascii="Times New Roman" w:hAnsi="Times New Roman" w:cs="Times New Roman"/>
                <w:b/>
                <w:sz w:val="20"/>
                <w:lang w:val="de-DE"/>
              </w:rPr>
              <w:t>Art. 1 pkt 32</w:t>
            </w:r>
          </w:p>
          <w:p w:rsidR="00E63FB4" w:rsidRPr="002F39C2" w:rsidRDefault="00E63FB4" w:rsidP="0039053F">
            <w:pPr>
              <w:spacing w:after="0"/>
              <w:jc w:val="center"/>
              <w:rPr>
                <w:rFonts w:ascii="Times New Roman" w:hAnsi="Times New Roman" w:cs="Times New Roman"/>
                <w:b/>
                <w:sz w:val="20"/>
                <w:lang w:val="de-DE"/>
              </w:rPr>
            </w:pPr>
            <w:r w:rsidRPr="002F39C2">
              <w:rPr>
                <w:rFonts w:ascii="Times New Roman" w:hAnsi="Times New Roman" w:cs="Times New Roman"/>
                <w:b/>
                <w:sz w:val="20"/>
                <w:lang w:val="de-DE"/>
              </w:rPr>
              <w:t>dot. art. 452 K.s.h.</w:t>
            </w:r>
          </w:p>
        </w:tc>
        <w:tc>
          <w:tcPr>
            <w:tcW w:w="2163" w:type="dxa"/>
          </w:tcPr>
          <w:p w:rsidR="00E63FB4" w:rsidRPr="002F39C2" w:rsidRDefault="00E63FB4" w:rsidP="0039053F">
            <w:pPr>
              <w:jc w:val="center"/>
              <w:rPr>
                <w:rFonts w:ascii="Times New Roman" w:hAnsi="Times New Roman" w:cs="Times New Roman"/>
                <w:b/>
                <w:sz w:val="20"/>
                <w:lang w:val="de-DE"/>
              </w:rPr>
            </w:pPr>
            <w:r w:rsidRPr="002F39C2">
              <w:rPr>
                <w:rFonts w:ascii="Times New Roman" w:hAnsi="Times New Roman" w:cs="Times New Roman"/>
                <w:b/>
                <w:sz w:val="20"/>
                <w:lang w:val="de-DE"/>
              </w:rPr>
              <w:t>Krajowy Depozyt Papierów Wartościowych</w:t>
            </w:r>
          </w:p>
        </w:tc>
        <w:tc>
          <w:tcPr>
            <w:tcW w:w="5953" w:type="dxa"/>
          </w:tcPr>
          <w:p w:rsidR="00E63FB4" w:rsidRPr="002F39C2" w:rsidRDefault="00E63FB4" w:rsidP="0039053F">
            <w:pPr>
              <w:spacing w:after="0" w:line="240" w:lineRule="auto"/>
              <w:jc w:val="both"/>
              <w:rPr>
                <w:rFonts w:ascii="Times New Roman" w:hAnsi="Times New Roman" w:cs="Times New Roman"/>
                <w:sz w:val="20"/>
              </w:rPr>
            </w:pPr>
            <w:r w:rsidRPr="002F39C2">
              <w:rPr>
                <w:rFonts w:ascii="Times New Roman" w:hAnsi="Times New Roman" w:cs="Times New Roman"/>
                <w:sz w:val="20"/>
              </w:rPr>
              <w:t>Art. 451 i 452 § 1 - wydaje się, że użyta w tych przepisach formuła „przyznania akcji” powinna zostać wyjaśniona z uwagi przede wszystkim na skutki, które wiąże z tą czynnością art. 452 § 1. Zakładamy przy tym, że przez przyznanie akcji w rozumieniu art. 452 § 1 rozumie się ich zapisanie w rejestrze albo na rachunku papierów wartośc</w:t>
            </w:r>
            <w:r w:rsidR="00A0512A" w:rsidRPr="002F39C2">
              <w:rPr>
                <w:rFonts w:ascii="Times New Roman" w:hAnsi="Times New Roman" w:cs="Times New Roman"/>
                <w:sz w:val="20"/>
              </w:rPr>
              <w:t xml:space="preserve">iowych lub rachunku zbiorczym. </w:t>
            </w:r>
          </w:p>
        </w:tc>
        <w:tc>
          <w:tcPr>
            <w:tcW w:w="4733" w:type="dxa"/>
          </w:tcPr>
          <w:p w:rsidR="00E63FB4" w:rsidRPr="002F39C2" w:rsidRDefault="001C47BC" w:rsidP="00F21EB2">
            <w:pPr>
              <w:spacing w:line="240" w:lineRule="auto"/>
              <w:jc w:val="both"/>
              <w:rPr>
                <w:rFonts w:ascii="Times New Roman" w:hAnsi="Times New Roman" w:cs="Times New Roman"/>
                <w:sz w:val="20"/>
              </w:rPr>
            </w:pPr>
            <w:r w:rsidRPr="002F39C2">
              <w:rPr>
                <w:rFonts w:ascii="Times New Roman" w:hAnsi="Times New Roman" w:cs="Times New Roman"/>
                <w:sz w:val="20"/>
              </w:rPr>
              <w:t>Vide</w:t>
            </w:r>
            <w:r w:rsidR="002F39C2" w:rsidRPr="002F39C2">
              <w:rPr>
                <w:rFonts w:ascii="Times New Roman" w:hAnsi="Times New Roman" w:cs="Times New Roman"/>
                <w:sz w:val="20"/>
              </w:rPr>
              <w:t>:</w:t>
            </w:r>
            <w:r w:rsidRPr="002F39C2">
              <w:rPr>
                <w:rFonts w:ascii="Times New Roman" w:hAnsi="Times New Roman" w:cs="Times New Roman"/>
                <w:sz w:val="20"/>
              </w:rPr>
              <w:t xml:space="preserve"> wyjaśnienia i ustalenia dot. drugiej uwagi z pkt 51 niniejszej tabeli.</w:t>
            </w:r>
          </w:p>
        </w:tc>
      </w:tr>
      <w:tr w:rsidR="000A50DC" w:rsidRPr="000937DC" w:rsidTr="000A50DC">
        <w:tc>
          <w:tcPr>
            <w:tcW w:w="572" w:type="dxa"/>
          </w:tcPr>
          <w:p w:rsidR="00E63FB4" w:rsidRPr="000937DC" w:rsidRDefault="001B02A0" w:rsidP="0039053F">
            <w:pPr>
              <w:rPr>
                <w:rFonts w:ascii="Times New Roman" w:hAnsi="Times New Roman" w:cs="Times New Roman"/>
                <w:sz w:val="20"/>
              </w:rPr>
            </w:pPr>
            <w:r w:rsidRPr="000937DC">
              <w:rPr>
                <w:rFonts w:ascii="Times New Roman" w:hAnsi="Times New Roman" w:cs="Times New Roman"/>
                <w:sz w:val="20"/>
              </w:rPr>
              <w:t>54</w:t>
            </w:r>
            <w:r w:rsidR="00A0512A" w:rsidRPr="000937DC">
              <w:rPr>
                <w:rFonts w:ascii="Times New Roman" w:hAnsi="Times New Roman" w:cs="Times New Roman"/>
                <w:sz w:val="20"/>
              </w:rPr>
              <w:t>.</w:t>
            </w:r>
          </w:p>
        </w:tc>
        <w:tc>
          <w:tcPr>
            <w:tcW w:w="2193" w:type="dxa"/>
            <w:gridSpan w:val="2"/>
            <w:vMerge w:val="restart"/>
          </w:tcPr>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37</w:t>
            </w:r>
          </w:p>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573 K.s.h.</w:t>
            </w: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Sąd Najwyższy</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Według projektu ustawy  art. 573 § 1 K.s.h. otrzymuje brzmienie identyczne z brzmieniem obecnie obowiązującego przepisu o tym samym numerze. Jednoczesne uchylenie § 2 sprawia, że ustawodawca mógłby zrezygnować z podziału tego artykułu kodeksu na paragrafy.</w:t>
            </w:r>
          </w:p>
        </w:tc>
        <w:tc>
          <w:tcPr>
            <w:tcW w:w="4733" w:type="dxa"/>
          </w:tcPr>
          <w:p w:rsidR="00E63FB4" w:rsidRPr="00D2473A" w:rsidRDefault="00D2473A" w:rsidP="00D2473A">
            <w:pPr>
              <w:spacing w:line="240" w:lineRule="auto"/>
              <w:jc w:val="both"/>
              <w:rPr>
                <w:rFonts w:ascii="Times New Roman" w:hAnsi="Times New Roman" w:cs="Times New Roman"/>
                <w:sz w:val="20"/>
              </w:rPr>
            </w:pPr>
            <w:r w:rsidRPr="002F39C2">
              <w:rPr>
                <w:rFonts w:ascii="Times New Roman" w:hAnsi="Times New Roman" w:cs="Times New Roman"/>
                <w:sz w:val="20"/>
              </w:rPr>
              <w:t>Uwaga została uwzględniona: zmiana przewidziana w  art. 1 pkt 37 lit. a projektu zostanie wykreślona.</w:t>
            </w:r>
          </w:p>
        </w:tc>
      </w:tr>
      <w:tr w:rsidR="000A50DC" w:rsidRPr="000937DC" w:rsidTr="000A50DC">
        <w:tc>
          <w:tcPr>
            <w:tcW w:w="572" w:type="dxa"/>
          </w:tcPr>
          <w:p w:rsidR="00E63FB4" w:rsidRPr="000937DC" w:rsidRDefault="001B02A0" w:rsidP="0039053F">
            <w:pPr>
              <w:rPr>
                <w:rFonts w:ascii="Times New Roman" w:hAnsi="Times New Roman" w:cs="Times New Roman"/>
                <w:sz w:val="20"/>
              </w:rPr>
            </w:pPr>
            <w:r w:rsidRPr="000937DC">
              <w:rPr>
                <w:rFonts w:ascii="Times New Roman" w:hAnsi="Times New Roman" w:cs="Times New Roman"/>
                <w:sz w:val="20"/>
              </w:rPr>
              <w:t>55</w:t>
            </w:r>
            <w:r w:rsidR="00A0512A" w:rsidRPr="000937DC">
              <w:rPr>
                <w:rFonts w:ascii="Times New Roman" w:hAnsi="Times New Roman" w:cs="Times New Roman"/>
                <w:sz w:val="20"/>
              </w:rPr>
              <w:t>.</w:t>
            </w:r>
          </w:p>
        </w:tc>
        <w:tc>
          <w:tcPr>
            <w:tcW w:w="2193" w:type="dxa"/>
            <w:gridSpan w:val="2"/>
            <w:vMerge/>
          </w:tcPr>
          <w:p w:rsidR="00E63FB4" w:rsidRPr="000937DC" w:rsidRDefault="00E63FB4" w:rsidP="0039053F">
            <w:pPr>
              <w:spacing w:after="0"/>
              <w:jc w:val="center"/>
              <w:rPr>
                <w:rFonts w:ascii="Times New Roman" w:hAnsi="Times New Roman" w:cs="Times New Roman"/>
                <w:b/>
                <w:sz w:val="20"/>
              </w:rPr>
            </w:pP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Wydaje się, że przepis ten w brzmieniu zamieszczonym w projekcie, powiela swoje dotychczasowe brzmienie. </w:t>
            </w:r>
          </w:p>
        </w:tc>
        <w:tc>
          <w:tcPr>
            <w:tcW w:w="4733" w:type="dxa"/>
          </w:tcPr>
          <w:p w:rsidR="00E63FB4" w:rsidRPr="000937DC" w:rsidRDefault="00D2473A" w:rsidP="006104AA">
            <w:pPr>
              <w:jc w:val="both"/>
              <w:rPr>
                <w:rFonts w:ascii="Times New Roman" w:hAnsi="Times New Roman" w:cs="Times New Roman"/>
                <w:sz w:val="20"/>
              </w:rPr>
            </w:pPr>
            <w:r>
              <w:rPr>
                <w:rFonts w:ascii="Times New Roman" w:hAnsi="Times New Roman" w:cs="Times New Roman"/>
                <w:sz w:val="20"/>
              </w:rPr>
              <w:t>Vide</w:t>
            </w:r>
            <w:r w:rsidR="002F39C2">
              <w:rPr>
                <w:rFonts w:ascii="Times New Roman" w:hAnsi="Times New Roman" w:cs="Times New Roman"/>
                <w:sz w:val="20"/>
              </w:rPr>
              <w:t>:</w:t>
            </w:r>
            <w:r>
              <w:rPr>
                <w:rFonts w:ascii="Times New Roman" w:hAnsi="Times New Roman" w:cs="Times New Roman"/>
                <w:sz w:val="20"/>
              </w:rPr>
              <w:t xml:space="preserve"> ustalenie dot. uwagi z pkt 54 niniejszej tabeli.</w:t>
            </w:r>
          </w:p>
        </w:tc>
      </w:tr>
      <w:tr w:rsidR="000A50DC" w:rsidRPr="000937DC" w:rsidTr="000A50DC">
        <w:trPr>
          <w:trHeight w:val="565"/>
        </w:trPr>
        <w:tc>
          <w:tcPr>
            <w:tcW w:w="572" w:type="dxa"/>
          </w:tcPr>
          <w:p w:rsidR="00E63FB4" w:rsidRPr="000937DC" w:rsidRDefault="001B02A0" w:rsidP="0039053F">
            <w:pPr>
              <w:rPr>
                <w:rFonts w:ascii="Times New Roman" w:hAnsi="Times New Roman" w:cs="Times New Roman"/>
                <w:sz w:val="20"/>
              </w:rPr>
            </w:pPr>
            <w:r w:rsidRPr="000937DC">
              <w:rPr>
                <w:rFonts w:ascii="Times New Roman" w:hAnsi="Times New Roman" w:cs="Times New Roman"/>
                <w:sz w:val="20"/>
              </w:rPr>
              <w:t>56</w:t>
            </w:r>
            <w:r w:rsidR="006E4323" w:rsidRPr="000937DC">
              <w:rPr>
                <w:rFonts w:ascii="Times New Roman" w:hAnsi="Times New Roman" w:cs="Times New Roman"/>
                <w:sz w:val="20"/>
              </w:rPr>
              <w:t>.</w:t>
            </w:r>
          </w:p>
        </w:tc>
        <w:tc>
          <w:tcPr>
            <w:tcW w:w="2193" w:type="dxa"/>
            <w:gridSpan w:val="2"/>
            <w:vMerge/>
          </w:tcPr>
          <w:p w:rsidR="00E63FB4" w:rsidRPr="000937DC" w:rsidRDefault="00E63FB4" w:rsidP="0039053F">
            <w:pPr>
              <w:spacing w:after="0"/>
              <w:jc w:val="center"/>
              <w:rPr>
                <w:rFonts w:ascii="Times New Roman" w:hAnsi="Times New Roman" w:cs="Times New Roman"/>
                <w:b/>
                <w:sz w:val="20"/>
              </w:rPr>
            </w:pP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lang w:val="de-DE"/>
              </w:rPr>
              <w:t>Komisja Nadzoru Finansowego</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Art. 1 pkt 37 ustawy nowelizującej (zmiana w art. 573 § 1 ) – treść tego przepisu nie ulga zmianie w stosunku do obowiązującego brzmienia</w:t>
            </w:r>
            <w:r w:rsidR="006E4323" w:rsidRPr="000937DC">
              <w:rPr>
                <w:rFonts w:ascii="Times New Roman" w:hAnsi="Times New Roman" w:cs="Times New Roman"/>
                <w:sz w:val="20"/>
              </w:rPr>
              <w:t>.</w:t>
            </w:r>
          </w:p>
        </w:tc>
        <w:tc>
          <w:tcPr>
            <w:tcW w:w="4733" w:type="dxa"/>
          </w:tcPr>
          <w:p w:rsidR="00E63FB4" w:rsidRPr="000937DC" w:rsidRDefault="00D2473A" w:rsidP="006104AA">
            <w:pPr>
              <w:jc w:val="both"/>
              <w:rPr>
                <w:rFonts w:ascii="Times New Roman" w:hAnsi="Times New Roman" w:cs="Times New Roman"/>
                <w:sz w:val="20"/>
              </w:rPr>
            </w:pPr>
            <w:r w:rsidRPr="00D2473A">
              <w:rPr>
                <w:rFonts w:ascii="Times New Roman" w:hAnsi="Times New Roman" w:cs="Times New Roman"/>
                <w:sz w:val="20"/>
              </w:rPr>
              <w:t>Vide</w:t>
            </w:r>
            <w:r w:rsidR="002F39C2">
              <w:rPr>
                <w:rFonts w:ascii="Times New Roman" w:hAnsi="Times New Roman" w:cs="Times New Roman"/>
                <w:sz w:val="20"/>
              </w:rPr>
              <w:t>:</w:t>
            </w:r>
            <w:r w:rsidRPr="00D2473A">
              <w:rPr>
                <w:rFonts w:ascii="Times New Roman" w:hAnsi="Times New Roman" w:cs="Times New Roman"/>
                <w:sz w:val="20"/>
              </w:rPr>
              <w:t xml:space="preserve"> ustalenie dot. uwagi z pkt 54 niniejszej tabeli.</w:t>
            </w:r>
          </w:p>
        </w:tc>
      </w:tr>
      <w:tr w:rsidR="000A50DC" w:rsidRPr="000937DC" w:rsidTr="000A50DC">
        <w:tc>
          <w:tcPr>
            <w:tcW w:w="572" w:type="dxa"/>
          </w:tcPr>
          <w:p w:rsidR="00E63FB4" w:rsidRPr="000937DC" w:rsidRDefault="006E4323" w:rsidP="0039053F">
            <w:pPr>
              <w:rPr>
                <w:rFonts w:ascii="Times New Roman" w:hAnsi="Times New Roman" w:cs="Times New Roman"/>
                <w:sz w:val="20"/>
              </w:rPr>
            </w:pPr>
            <w:r w:rsidRPr="000937DC">
              <w:rPr>
                <w:rFonts w:ascii="Times New Roman" w:hAnsi="Times New Roman" w:cs="Times New Roman"/>
                <w:sz w:val="20"/>
              </w:rPr>
              <w:t>5</w:t>
            </w:r>
            <w:r w:rsidR="001B02A0" w:rsidRPr="000937DC">
              <w:rPr>
                <w:rFonts w:ascii="Times New Roman" w:hAnsi="Times New Roman" w:cs="Times New Roman"/>
                <w:sz w:val="20"/>
              </w:rPr>
              <w:t>7</w:t>
            </w:r>
            <w:r w:rsidRPr="000937DC">
              <w:rPr>
                <w:rFonts w:ascii="Times New Roman" w:hAnsi="Times New Roman" w:cs="Times New Roman"/>
                <w:sz w:val="20"/>
              </w:rPr>
              <w:t>.</w:t>
            </w:r>
          </w:p>
        </w:tc>
        <w:tc>
          <w:tcPr>
            <w:tcW w:w="2193" w:type="dxa"/>
            <w:gridSpan w:val="2"/>
          </w:tcPr>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39</w:t>
            </w:r>
          </w:p>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589</w:t>
            </w:r>
            <w:r w:rsidRPr="000937DC">
              <w:rPr>
                <w:rFonts w:ascii="Times New Roman" w:hAnsi="Times New Roman" w:cs="Times New Roman"/>
                <w:b/>
                <w:sz w:val="20"/>
                <w:vertAlign w:val="superscript"/>
                <w:lang w:val="de-DE"/>
              </w:rPr>
              <w:t>1</w:t>
            </w:r>
            <w:r w:rsidRPr="000937DC">
              <w:rPr>
                <w:rFonts w:ascii="Times New Roman" w:hAnsi="Times New Roman" w:cs="Times New Roman"/>
                <w:b/>
                <w:sz w:val="20"/>
                <w:lang w:val="de-DE"/>
              </w:rPr>
              <w:t xml:space="preserve"> K.s.h.</w:t>
            </w:r>
          </w:p>
        </w:tc>
        <w:tc>
          <w:tcPr>
            <w:tcW w:w="2163" w:type="dxa"/>
          </w:tcPr>
          <w:p w:rsidR="00E63FB4" w:rsidRPr="000937DC" w:rsidRDefault="00E63FB4"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Komisja Nadzoru Finansowego</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Art. 1 pkt 39 ustawy nowelizującej (dodanie art. 589</w:t>
            </w:r>
            <w:r w:rsidRPr="000937DC">
              <w:rPr>
                <w:rFonts w:ascii="Times New Roman" w:hAnsi="Times New Roman" w:cs="Times New Roman"/>
                <w:sz w:val="20"/>
                <w:vertAlign w:val="superscript"/>
              </w:rPr>
              <w:t>1</w:t>
            </w:r>
            <w:r w:rsidRPr="000937DC">
              <w:rPr>
                <w:rFonts w:ascii="Times New Roman" w:hAnsi="Times New Roman" w:cs="Times New Roman"/>
                <w:sz w:val="20"/>
              </w:rPr>
              <w:t xml:space="preserve"> K.s.h.) – projektowany przepis karny błędnie wymienia świadectwo tymczasowe, regulujący je art. 335 K.s.h. jest uchylany.</w:t>
            </w:r>
          </w:p>
        </w:tc>
        <w:tc>
          <w:tcPr>
            <w:tcW w:w="4733" w:type="dxa"/>
          </w:tcPr>
          <w:p w:rsidR="00E63FB4" w:rsidRPr="002F39C2" w:rsidRDefault="00D60142" w:rsidP="00A3659B">
            <w:pPr>
              <w:spacing w:line="240" w:lineRule="auto"/>
              <w:jc w:val="both"/>
              <w:rPr>
                <w:rFonts w:ascii="Times New Roman" w:hAnsi="Times New Roman" w:cs="Times New Roman"/>
                <w:sz w:val="20"/>
              </w:rPr>
            </w:pPr>
            <w:r w:rsidRPr="002F39C2">
              <w:rPr>
                <w:rFonts w:ascii="Times New Roman" w:hAnsi="Times New Roman" w:cs="Times New Roman"/>
                <w:sz w:val="20"/>
              </w:rPr>
              <w:t>Uwaga został</w:t>
            </w:r>
            <w:r w:rsidR="00A3659B" w:rsidRPr="002F39C2">
              <w:rPr>
                <w:rFonts w:ascii="Times New Roman" w:hAnsi="Times New Roman" w:cs="Times New Roman"/>
                <w:sz w:val="20"/>
              </w:rPr>
              <w:t>a</w:t>
            </w:r>
            <w:r w:rsidRPr="002F39C2">
              <w:rPr>
                <w:rFonts w:ascii="Times New Roman" w:hAnsi="Times New Roman" w:cs="Times New Roman"/>
                <w:sz w:val="20"/>
              </w:rPr>
              <w:t xml:space="preserve"> uwzględniona</w:t>
            </w:r>
            <w:r w:rsidR="00A3659B" w:rsidRPr="002F39C2">
              <w:rPr>
                <w:rFonts w:ascii="Times New Roman" w:hAnsi="Times New Roman" w:cs="Times New Roman"/>
                <w:sz w:val="20"/>
              </w:rPr>
              <w:t>: świadectwo tymczasowe zostanie wykreślone  z omawianego przepisu.</w:t>
            </w:r>
          </w:p>
        </w:tc>
      </w:tr>
      <w:tr w:rsidR="000A50DC" w:rsidRPr="000937DC" w:rsidTr="00284EA5">
        <w:trPr>
          <w:trHeight w:val="827"/>
        </w:trPr>
        <w:tc>
          <w:tcPr>
            <w:tcW w:w="572" w:type="dxa"/>
            <w:shd w:val="clear" w:color="auto" w:fill="auto"/>
          </w:tcPr>
          <w:p w:rsidR="00E63FB4" w:rsidRPr="00542B16" w:rsidRDefault="001B02A0" w:rsidP="005833D1">
            <w:pPr>
              <w:spacing w:after="0"/>
              <w:rPr>
                <w:rFonts w:ascii="Times New Roman" w:hAnsi="Times New Roman" w:cs="Times New Roman"/>
                <w:sz w:val="20"/>
              </w:rPr>
            </w:pPr>
            <w:r w:rsidRPr="00542B16">
              <w:rPr>
                <w:rFonts w:ascii="Times New Roman" w:hAnsi="Times New Roman" w:cs="Times New Roman"/>
                <w:sz w:val="20"/>
              </w:rPr>
              <w:t>58</w:t>
            </w:r>
            <w:r w:rsidR="006E4323" w:rsidRPr="00542B16">
              <w:rPr>
                <w:rFonts w:ascii="Times New Roman" w:hAnsi="Times New Roman" w:cs="Times New Roman"/>
                <w:sz w:val="20"/>
              </w:rPr>
              <w:t>.</w:t>
            </w:r>
          </w:p>
        </w:tc>
        <w:tc>
          <w:tcPr>
            <w:tcW w:w="2193" w:type="dxa"/>
            <w:gridSpan w:val="2"/>
          </w:tcPr>
          <w:p w:rsidR="00E63FB4" w:rsidRPr="000937DC" w:rsidRDefault="00E63FB4" w:rsidP="005833D1">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40</w:t>
            </w:r>
          </w:p>
          <w:p w:rsidR="00E63FB4" w:rsidRPr="000937DC" w:rsidRDefault="00E63FB4" w:rsidP="005833D1">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590 K.s.h.</w:t>
            </w:r>
          </w:p>
        </w:tc>
        <w:tc>
          <w:tcPr>
            <w:tcW w:w="2163" w:type="dxa"/>
          </w:tcPr>
          <w:p w:rsidR="00E63FB4" w:rsidRPr="000937DC" w:rsidRDefault="00E63FB4" w:rsidP="005833D1">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Krajowa Rada Sądownictwa</w:t>
            </w:r>
          </w:p>
        </w:tc>
        <w:tc>
          <w:tcPr>
            <w:tcW w:w="5953" w:type="dxa"/>
          </w:tcPr>
          <w:p w:rsidR="00E63FB4" w:rsidRPr="000937DC" w:rsidRDefault="00E63FB4" w:rsidP="005833D1">
            <w:pPr>
              <w:spacing w:after="0" w:line="240" w:lineRule="auto"/>
              <w:jc w:val="both"/>
              <w:rPr>
                <w:rFonts w:ascii="Times New Roman" w:hAnsi="Times New Roman" w:cs="Times New Roman"/>
                <w:sz w:val="20"/>
              </w:rPr>
            </w:pPr>
            <w:r w:rsidRPr="000937DC">
              <w:rPr>
                <w:rFonts w:ascii="Times New Roman" w:hAnsi="Times New Roman" w:cs="Times New Roman"/>
                <w:sz w:val="20"/>
              </w:rPr>
              <w:t>Sygnalizuje potrzebę rozważenia możliwości uzupełnienia projektu o przepisy intertemporalne przy zmianie art. 590</w:t>
            </w:r>
            <w:r w:rsidR="006E4323" w:rsidRPr="000937DC">
              <w:rPr>
                <w:rFonts w:ascii="Times New Roman" w:hAnsi="Times New Roman" w:cs="Times New Roman"/>
                <w:sz w:val="20"/>
              </w:rPr>
              <w:t xml:space="preserve"> </w:t>
            </w:r>
            <w:r w:rsidRPr="000937DC">
              <w:rPr>
                <w:rFonts w:ascii="Times New Roman" w:hAnsi="Times New Roman" w:cs="Times New Roman"/>
                <w:sz w:val="20"/>
              </w:rPr>
              <w:t>K.s.h.</w:t>
            </w:r>
          </w:p>
          <w:p w:rsidR="00E63FB4" w:rsidRPr="000937DC" w:rsidRDefault="00E63FB4" w:rsidP="005833D1">
            <w:pPr>
              <w:spacing w:after="0" w:line="240" w:lineRule="auto"/>
              <w:jc w:val="both"/>
              <w:rPr>
                <w:rFonts w:ascii="Times New Roman" w:hAnsi="Times New Roman" w:cs="Times New Roman"/>
                <w:sz w:val="20"/>
              </w:rPr>
            </w:pPr>
          </w:p>
        </w:tc>
        <w:tc>
          <w:tcPr>
            <w:tcW w:w="4733" w:type="dxa"/>
          </w:tcPr>
          <w:p w:rsidR="005833D1" w:rsidRPr="002F39C2" w:rsidRDefault="00284EA5" w:rsidP="00E415DC">
            <w:pPr>
              <w:spacing w:after="0" w:line="240" w:lineRule="auto"/>
              <w:jc w:val="both"/>
              <w:rPr>
                <w:rFonts w:ascii="Times New Roman" w:hAnsi="Times New Roman" w:cs="Times New Roman"/>
                <w:sz w:val="20"/>
              </w:rPr>
            </w:pPr>
            <w:r w:rsidRPr="002F39C2">
              <w:rPr>
                <w:rFonts w:ascii="Times New Roman" w:hAnsi="Times New Roman" w:cs="Times New Roman"/>
                <w:sz w:val="20"/>
              </w:rPr>
              <w:t xml:space="preserve">Uwaga została kierunkowo uwzględniona: ustalono, że </w:t>
            </w:r>
            <w:r w:rsidR="00DB2034" w:rsidRPr="002F39C2">
              <w:rPr>
                <w:rFonts w:ascii="Times New Roman" w:hAnsi="Times New Roman" w:cs="Times New Roman"/>
                <w:sz w:val="20"/>
              </w:rPr>
              <w:t xml:space="preserve">aby </w:t>
            </w:r>
            <w:r w:rsidR="009A1D0B" w:rsidRPr="002F39C2">
              <w:rPr>
                <w:rFonts w:ascii="Times New Roman" w:hAnsi="Times New Roman" w:cs="Times New Roman"/>
                <w:sz w:val="20"/>
              </w:rPr>
              <w:t>po wejściu w życie projektowan</w:t>
            </w:r>
            <w:r w:rsidR="00813B48" w:rsidRPr="002F39C2">
              <w:rPr>
                <w:rFonts w:ascii="Times New Roman" w:hAnsi="Times New Roman" w:cs="Times New Roman"/>
                <w:sz w:val="20"/>
              </w:rPr>
              <w:t>ej ustawy</w:t>
            </w:r>
            <w:r w:rsidR="009A1D0B" w:rsidRPr="002F39C2">
              <w:rPr>
                <w:rFonts w:ascii="Times New Roman" w:hAnsi="Times New Roman" w:cs="Times New Roman"/>
                <w:sz w:val="20"/>
              </w:rPr>
              <w:t xml:space="preserve"> </w:t>
            </w:r>
            <w:r w:rsidR="00DB2034" w:rsidRPr="002F39C2">
              <w:rPr>
                <w:rFonts w:ascii="Times New Roman" w:hAnsi="Times New Roman" w:cs="Times New Roman"/>
                <w:sz w:val="20"/>
              </w:rPr>
              <w:t>nie doprowadzić do depenalizacji zachowań</w:t>
            </w:r>
            <w:r w:rsidR="009A1D0B" w:rsidRPr="002F39C2">
              <w:rPr>
                <w:rFonts w:ascii="Times New Roman" w:hAnsi="Times New Roman" w:cs="Times New Roman"/>
                <w:sz w:val="20"/>
              </w:rPr>
              <w:t xml:space="preserve"> objętych</w:t>
            </w:r>
            <w:r w:rsidR="00DB2034" w:rsidRPr="002F39C2">
              <w:rPr>
                <w:rFonts w:ascii="Times New Roman" w:hAnsi="Times New Roman" w:cs="Times New Roman"/>
                <w:sz w:val="20"/>
              </w:rPr>
              <w:t xml:space="preserve"> pkt 1 i 2 omawianego artykułu</w:t>
            </w:r>
            <w:r w:rsidR="009A1D0B" w:rsidRPr="002F39C2">
              <w:rPr>
                <w:rFonts w:ascii="Times New Roman" w:hAnsi="Times New Roman" w:cs="Times New Roman"/>
                <w:sz w:val="20"/>
              </w:rPr>
              <w:t>, które</w:t>
            </w:r>
            <w:r w:rsidR="00265694" w:rsidRPr="002F39C2">
              <w:rPr>
                <w:rFonts w:ascii="Times New Roman" w:hAnsi="Times New Roman" w:cs="Times New Roman"/>
                <w:sz w:val="20"/>
              </w:rPr>
              <w:t xml:space="preserve"> </w:t>
            </w:r>
            <w:r w:rsidR="003B1D1A" w:rsidRPr="002F39C2">
              <w:rPr>
                <w:rFonts w:ascii="Times New Roman" w:hAnsi="Times New Roman" w:cs="Times New Roman"/>
                <w:sz w:val="20"/>
              </w:rPr>
              <w:t>miały</w:t>
            </w:r>
            <w:r w:rsidR="00265694" w:rsidRPr="002F39C2">
              <w:rPr>
                <w:rFonts w:ascii="Times New Roman" w:hAnsi="Times New Roman" w:cs="Times New Roman"/>
                <w:sz w:val="20"/>
              </w:rPr>
              <w:t xml:space="preserve">  miejsce przed wejściem w życie projektowan</w:t>
            </w:r>
            <w:r w:rsidR="003B1D1A" w:rsidRPr="002F39C2">
              <w:rPr>
                <w:rFonts w:ascii="Times New Roman" w:hAnsi="Times New Roman" w:cs="Times New Roman"/>
                <w:sz w:val="20"/>
              </w:rPr>
              <w:t xml:space="preserve">ych przepisów, ale </w:t>
            </w:r>
            <w:r w:rsidR="002A7454" w:rsidRPr="002F39C2">
              <w:rPr>
                <w:rFonts w:ascii="Times New Roman" w:hAnsi="Times New Roman" w:cs="Times New Roman"/>
                <w:sz w:val="20"/>
              </w:rPr>
              <w:t xml:space="preserve">które zostały ujawnione dopiero po tej dacie albo </w:t>
            </w:r>
            <w:r w:rsidR="00C2397D" w:rsidRPr="002F39C2">
              <w:rPr>
                <w:rFonts w:ascii="Times New Roman" w:hAnsi="Times New Roman" w:cs="Times New Roman"/>
                <w:sz w:val="20"/>
              </w:rPr>
              <w:t xml:space="preserve"> </w:t>
            </w:r>
            <w:r w:rsidR="00E415DC" w:rsidRPr="002F39C2">
              <w:rPr>
                <w:rFonts w:ascii="Times New Roman" w:hAnsi="Times New Roman" w:cs="Times New Roman"/>
                <w:sz w:val="20"/>
              </w:rPr>
              <w:t xml:space="preserve">w przypadku których </w:t>
            </w:r>
            <w:r w:rsidR="00C2397D" w:rsidRPr="002F39C2">
              <w:rPr>
                <w:rFonts w:ascii="Times New Roman" w:hAnsi="Times New Roman" w:cs="Times New Roman"/>
                <w:sz w:val="20"/>
              </w:rPr>
              <w:t>postępowanie karne zostało wprawdzie</w:t>
            </w:r>
            <w:r w:rsidR="002A7454" w:rsidRPr="002F39C2">
              <w:rPr>
                <w:rFonts w:ascii="Times New Roman" w:hAnsi="Times New Roman" w:cs="Times New Roman"/>
                <w:sz w:val="20"/>
              </w:rPr>
              <w:t xml:space="preserve"> </w:t>
            </w:r>
            <w:r w:rsidR="00C2397D" w:rsidRPr="002F39C2">
              <w:rPr>
                <w:rFonts w:ascii="Times New Roman" w:hAnsi="Times New Roman" w:cs="Times New Roman"/>
                <w:sz w:val="20"/>
              </w:rPr>
              <w:t>wszczęte, lecz nie zostało zakończone przed tą datą</w:t>
            </w:r>
            <w:r w:rsidR="007A3DA7" w:rsidRPr="002F39C2">
              <w:rPr>
                <w:rFonts w:ascii="Times New Roman" w:hAnsi="Times New Roman" w:cs="Times New Roman"/>
                <w:sz w:val="20"/>
              </w:rPr>
              <w:t>,</w:t>
            </w:r>
            <w:r w:rsidR="004A057E" w:rsidRPr="002F39C2">
              <w:rPr>
                <w:rFonts w:ascii="Times New Roman" w:hAnsi="Times New Roman" w:cs="Times New Roman"/>
                <w:sz w:val="20"/>
              </w:rPr>
              <w:t xml:space="preserve"> żaden z obecnych pr</w:t>
            </w:r>
            <w:r w:rsidR="00E90E81" w:rsidRPr="002F39C2">
              <w:rPr>
                <w:rFonts w:ascii="Times New Roman" w:hAnsi="Times New Roman" w:cs="Times New Roman"/>
                <w:sz w:val="20"/>
              </w:rPr>
              <w:t>zep</w:t>
            </w:r>
            <w:r w:rsidR="004A057E" w:rsidRPr="002F39C2">
              <w:rPr>
                <w:rFonts w:ascii="Times New Roman" w:hAnsi="Times New Roman" w:cs="Times New Roman"/>
                <w:sz w:val="20"/>
              </w:rPr>
              <w:t>isów art. 590 k.s</w:t>
            </w:r>
            <w:r w:rsidR="000101D9" w:rsidRPr="002F39C2">
              <w:rPr>
                <w:rFonts w:ascii="Times New Roman" w:hAnsi="Times New Roman" w:cs="Times New Roman"/>
                <w:sz w:val="20"/>
              </w:rPr>
              <w:t>.</w:t>
            </w:r>
            <w:r w:rsidR="004A057E" w:rsidRPr="002F39C2">
              <w:rPr>
                <w:rFonts w:ascii="Times New Roman" w:hAnsi="Times New Roman" w:cs="Times New Roman"/>
                <w:sz w:val="20"/>
              </w:rPr>
              <w:t xml:space="preserve">h. nie będzie </w:t>
            </w:r>
            <w:r w:rsidR="00E90E81" w:rsidRPr="002F39C2">
              <w:rPr>
                <w:rFonts w:ascii="Times New Roman" w:hAnsi="Times New Roman" w:cs="Times New Roman"/>
                <w:sz w:val="20"/>
              </w:rPr>
              <w:t xml:space="preserve">uchylony, tylko zostaną one uzupełnione o dodatkowe zachowania </w:t>
            </w:r>
            <w:r w:rsidR="000101D9" w:rsidRPr="002F39C2">
              <w:rPr>
                <w:rFonts w:ascii="Times New Roman" w:hAnsi="Times New Roman" w:cs="Times New Roman"/>
                <w:sz w:val="20"/>
              </w:rPr>
              <w:t xml:space="preserve">odnoszące się do </w:t>
            </w:r>
            <w:r w:rsidR="0070332F" w:rsidRPr="002F39C2">
              <w:rPr>
                <w:rFonts w:ascii="Times New Roman" w:hAnsi="Times New Roman" w:cs="Times New Roman"/>
                <w:sz w:val="20"/>
              </w:rPr>
              <w:t xml:space="preserve">kolejnych kategorii </w:t>
            </w:r>
            <w:r w:rsidR="000101D9" w:rsidRPr="002F39C2">
              <w:rPr>
                <w:rFonts w:ascii="Times New Roman" w:hAnsi="Times New Roman" w:cs="Times New Roman"/>
                <w:sz w:val="20"/>
              </w:rPr>
              <w:t>dokumentów</w:t>
            </w:r>
            <w:r w:rsidR="0070332F" w:rsidRPr="002F39C2">
              <w:rPr>
                <w:rFonts w:ascii="Times New Roman" w:hAnsi="Times New Roman" w:cs="Times New Roman"/>
                <w:sz w:val="20"/>
              </w:rPr>
              <w:t xml:space="preserve">, które wprowadzają lub do których odwołują się projektowane przepisy. Jest to rozwiązanie prostsze i </w:t>
            </w:r>
            <w:r w:rsidR="00A94B3C" w:rsidRPr="002F39C2">
              <w:rPr>
                <w:rFonts w:ascii="Times New Roman" w:hAnsi="Times New Roman" w:cs="Times New Roman"/>
                <w:sz w:val="20"/>
              </w:rPr>
              <w:t>bardziej czytelne niż przepis intertemporalny, którego konstrukcja by</w:t>
            </w:r>
            <w:r w:rsidR="008B72A8" w:rsidRPr="002F39C2">
              <w:rPr>
                <w:rFonts w:ascii="Times New Roman" w:hAnsi="Times New Roman" w:cs="Times New Roman"/>
                <w:sz w:val="20"/>
              </w:rPr>
              <w:t>łaby</w:t>
            </w:r>
            <w:r w:rsidR="00A94B3C" w:rsidRPr="002F39C2">
              <w:rPr>
                <w:rFonts w:ascii="Times New Roman" w:hAnsi="Times New Roman" w:cs="Times New Roman"/>
                <w:sz w:val="20"/>
              </w:rPr>
              <w:t xml:space="preserve"> dosyć skomplikowana.</w:t>
            </w:r>
            <w:r w:rsidR="00115574" w:rsidRPr="002F39C2">
              <w:rPr>
                <w:rFonts w:ascii="Times New Roman" w:hAnsi="Times New Roman" w:cs="Times New Roman"/>
                <w:sz w:val="20"/>
              </w:rPr>
              <w:t xml:space="preserve"> Przepis zmieniający art. 590 k.s.h. zostanie więc odpowiednio skorygowany.</w:t>
            </w:r>
          </w:p>
        </w:tc>
      </w:tr>
      <w:tr w:rsidR="000A50DC" w:rsidRPr="000937DC" w:rsidTr="000A50DC">
        <w:tc>
          <w:tcPr>
            <w:tcW w:w="572" w:type="dxa"/>
          </w:tcPr>
          <w:p w:rsidR="00E63FB4" w:rsidRPr="00542B16" w:rsidRDefault="001B02A0" w:rsidP="005833D1">
            <w:pPr>
              <w:spacing w:after="0"/>
              <w:rPr>
                <w:rFonts w:ascii="Times New Roman" w:hAnsi="Times New Roman" w:cs="Times New Roman"/>
                <w:sz w:val="20"/>
              </w:rPr>
            </w:pPr>
            <w:r w:rsidRPr="00542B16">
              <w:rPr>
                <w:rFonts w:ascii="Times New Roman" w:hAnsi="Times New Roman" w:cs="Times New Roman"/>
                <w:sz w:val="20"/>
              </w:rPr>
              <w:t>59</w:t>
            </w:r>
            <w:r w:rsidR="00AD4CC2" w:rsidRPr="00542B16">
              <w:rPr>
                <w:rFonts w:ascii="Times New Roman" w:hAnsi="Times New Roman" w:cs="Times New Roman"/>
                <w:sz w:val="20"/>
              </w:rPr>
              <w:t>.</w:t>
            </w:r>
          </w:p>
        </w:tc>
        <w:tc>
          <w:tcPr>
            <w:tcW w:w="2193" w:type="dxa"/>
            <w:gridSpan w:val="2"/>
          </w:tcPr>
          <w:p w:rsidR="00E63FB4" w:rsidRPr="000937DC" w:rsidRDefault="00E63FB4" w:rsidP="005833D1">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41</w:t>
            </w:r>
          </w:p>
          <w:p w:rsidR="00E63FB4" w:rsidRPr="000937DC" w:rsidRDefault="00E63FB4" w:rsidP="005833D1">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591 K.s.h.</w:t>
            </w:r>
          </w:p>
        </w:tc>
        <w:tc>
          <w:tcPr>
            <w:tcW w:w="2163" w:type="dxa"/>
          </w:tcPr>
          <w:p w:rsidR="00E63FB4" w:rsidRPr="000937DC" w:rsidRDefault="00E63FB4" w:rsidP="005833D1">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Krajowa Rada Sądownictwa</w:t>
            </w:r>
          </w:p>
        </w:tc>
        <w:tc>
          <w:tcPr>
            <w:tcW w:w="5953" w:type="dxa"/>
          </w:tcPr>
          <w:p w:rsidR="00E63FB4" w:rsidRPr="000937DC" w:rsidRDefault="00E63FB4" w:rsidP="005833D1">
            <w:pPr>
              <w:spacing w:after="0" w:line="240" w:lineRule="auto"/>
              <w:jc w:val="both"/>
              <w:rPr>
                <w:rFonts w:ascii="Times New Roman" w:hAnsi="Times New Roman" w:cs="Times New Roman"/>
                <w:sz w:val="20"/>
              </w:rPr>
            </w:pPr>
            <w:r w:rsidRPr="000937DC">
              <w:rPr>
                <w:rFonts w:ascii="Times New Roman" w:hAnsi="Times New Roman" w:cs="Times New Roman"/>
                <w:sz w:val="20"/>
              </w:rPr>
              <w:t>Sygnalizuje potrzebę rozważenia możliwości uzupełnienia projektu o przepisy intertemp</w:t>
            </w:r>
            <w:r w:rsidR="006E4323" w:rsidRPr="000937DC">
              <w:rPr>
                <w:rFonts w:ascii="Times New Roman" w:hAnsi="Times New Roman" w:cs="Times New Roman"/>
                <w:sz w:val="20"/>
              </w:rPr>
              <w:t>oralne przy zmianie art. 59</w:t>
            </w:r>
            <w:r w:rsidRPr="000937DC">
              <w:rPr>
                <w:rFonts w:ascii="Times New Roman" w:hAnsi="Times New Roman" w:cs="Times New Roman"/>
                <w:sz w:val="20"/>
              </w:rPr>
              <w:t>1</w:t>
            </w:r>
            <w:r w:rsidR="006E4323" w:rsidRPr="000937DC">
              <w:rPr>
                <w:rFonts w:ascii="Times New Roman" w:hAnsi="Times New Roman" w:cs="Times New Roman"/>
                <w:sz w:val="20"/>
              </w:rPr>
              <w:t xml:space="preserve"> </w:t>
            </w:r>
            <w:r w:rsidRPr="000937DC">
              <w:rPr>
                <w:rFonts w:ascii="Times New Roman" w:hAnsi="Times New Roman" w:cs="Times New Roman"/>
                <w:sz w:val="20"/>
              </w:rPr>
              <w:t>K.s.h.</w:t>
            </w:r>
          </w:p>
          <w:p w:rsidR="00E63FB4" w:rsidRPr="000937DC" w:rsidRDefault="00E63FB4" w:rsidP="005833D1">
            <w:pPr>
              <w:spacing w:after="0" w:line="240" w:lineRule="auto"/>
              <w:jc w:val="both"/>
              <w:rPr>
                <w:rFonts w:ascii="Times New Roman" w:hAnsi="Times New Roman" w:cs="Times New Roman"/>
                <w:sz w:val="20"/>
              </w:rPr>
            </w:pPr>
          </w:p>
        </w:tc>
        <w:tc>
          <w:tcPr>
            <w:tcW w:w="4733" w:type="dxa"/>
          </w:tcPr>
          <w:p w:rsidR="005833D1" w:rsidRPr="002F39C2" w:rsidRDefault="00E4730C" w:rsidP="00821E18">
            <w:pPr>
              <w:spacing w:after="0" w:line="240" w:lineRule="auto"/>
              <w:jc w:val="both"/>
              <w:rPr>
                <w:rFonts w:ascii="Times New Roman" w:hAnsi="Times New Roman" w:cs="Times New Roman"/>
                <w:sz w:val="20"/>
              </w:rPr>
            </w:pPr>
            <w:r w:rsidRPr="002F39C2">
              <w:rPr>
                <w:rFonts w:ascii="Times New Roman" w:hAnsi="Times New Roman" w:cs="Times New Roman"/>
                <w:sz w:val="20"/>
              </w:rPr>
              <w:t xml:space="preserve">Uwaga została kierunkowo uwzględniona: ustalono, że aby po wejściu w życie projektowanej ustawy nie doprowadzić do depenalizacji zachowań objętych </w:t>
            </w:r>
            <w:r w:rsidR="004F3FFA" w:rsidRPr="002F39C2">
              <w:rPr>
                <w:rFonts w:ascii="Times New Roman" w:hAnsi="Times New Roman" w:cs="Times New Roman"/>
                <w:sz w:val="20"/>
              </w:rPr>
              <w:t xml:space="preserve">obecnymi </w:t>
            </w:r>
            <w:r w:rsidRPr="002F39C2">
              <w:rPr>
                <w:rFonts w:ascii="Times New Roman" w:hAnsi="Times New Roman" w:cs="Times New Roman"/>
                <w:sz w:val="20"/>
              </w:rPr>
              <w:t>pkt 1</w:t>
            </w:r>
            <w:r w:rsidR="004F3FFA" w:rsidRPr="002F39C2">
              <w:rPr>
                <w:rFonts w:ascii="Times New Roman" w:hAnsi="Times New Roman" w:cs="Times New Roman"/>
                <w:sz w:val="20"/>
              </w:rPr>
              <w:t>,</w:t>
            </w:r>
            <w:r w:rsidRPr="002F39C2">
              <w:rPr>
                <w:rFonts w:ascii="Times New Roman" w:hAnsi="Times New Roman" w:cs="Times New Roman"/>
                <w:sz w:val="20"/>
              </w:rPr>
              <w:t xml:space="preserve"> 2</w:t>
            </w:r>
            <w:r w:rsidR="004F3FFA" w:rsidRPr="002F39C2">
              <w:rPr>
                <w:rFonts w:ascii="Times New Roman" w:hAnsi="Times New Roman" w:cs="Times New Roman"/>
                <w:sz w:val="20"/>
              </w:rPr>
              <w:t>, 3</w:t>
            </w:r>
            <w:r w:rsidRPr="002F39C2">
              <w:rPr>
                <w:rFonts w:ascii="Times New Roman" w:hAnsi="Times New Roman" w:cs="Times New Roman"/>
                <w:sz w:val="20"/>
              </w:rPr>
              <w:t xml:space="preserve"> omawianego artykułu, które miały  miejsce przed wejściem w życie projektowanych przepisów, ale które zostały ujawnione dopiero po tej dacie albo w przypadku których postępowanie karne zostało wprawdzie wszczęte, lecz nie zostało zakończone przed tą datą, żad</w:t>
            </w:r>
            <w:r w:rsidR="004F3FFA" w:rsidRPr="002F39C2">
              <w:rPr>
                <w:rFonts w:ascii="Times New Roman" w:hAnsi="Times New Roman" w:cs="Times New Roman"/>
                <w:sz w:val="20"/>
              </w:rPr>
              <w:t>en z obecnych przepisów art. 591</w:t>
            </w:r>
            <w:r w:rsidRPr="002F39C2">
              <w:rPr>
                <w:rFonts w:ascii="Times New Roman" w:hAnsi="Times New Roman" w:cs="Times New Roman"/>
                <w:sz w:val="20"/>
              </w:rPr>
              <w:t xml:space="preserve"> k.s.h. nie </w:t>
            </w:r>
            <w:r w:rsidR="00821E18" w:rsidRPr="002F39C2">
              <w:rPr>
                <w:rFonts w:ascii="Times New Roman" w:hAnsi="Times New Roman" w:cs="Times New Roman"/>
                <w:sz w:val="20"/>
              </w:rPr>
              <w:t>zostanie uchylony ani zmi</w:t>
            </w:r>
            <w:r w:rsidR="00567EB9" w:rsidRPr="002F39C2">
              <w:rPr>
                <w:rFonts w:ascii="Times New Roman" w:hAnsi="Times New Roman" w:cs="Times New Roman"/>
                <w:sz w:val="20"/>
              </w:rPr>
              <w:t>en</w:t>
            </w:r>
            <w:r w:rsidR="00821E18" w:rsidRPr="002F39C2">
              <w:rPr>
                <w:rFonts w:ascii="Times New Roman" w:hAnsi="Times New Roman" w:cs="Times New Roman"/>
                <w:sz w:val="20"/>
              </w:rPr>
              <w:t xml:space="preserve">iony poprzez eliminację któregokolwiek </w:t>
            </w:r>
            <w:r w:rsidR="00567EB9" w:rsidRPr="002F39C2">
              <w:rPr>
                <w:rFonts w:ascii="Times New Roman" w:hAnsi="Times New Roman" w:cs="Times New Roman"/>
                <w:sz w:val="20"/>
              </w:rPr>
              <w:t xml:space="preserve">z </w:t>
            </w:r>
            <w:r w:rsidR="00821E18" w:rsidRPr="002F39C2">
              <w:rPr>
                <w:rFonts w:ascii="Times New Roman" w:hAnsi="Times New Roman" w:cs="Times New Roman"/>
                <w:sz w:val="20"/>
              </w:rPr>
              <w:t xml:space="preserve">wymienionych w nim zachowań, </w:t>
            </w:r>
            <w:r w:rsidRPr="002F39C2">
              <w:rPr>
                <w:rFonts w:ascii="Times New Roman" w:hAnsi="Times New Roman" w:cs="Times New Roman"/>
                <w:sz w:val="20"/>
              </w:rPr>
              <w:t>tylko zostaną one uzupełnione o dodatkowe zachowania odnoszące się do kolejnych kategorii dokumentów, które wprowadzają lub do których odwołują się projektowane przepisy. Jest to rozwiązanie prostsze i bardziej czytelne niż przepis intertemporalny, którego konstrukcja byłaby dosyć skomplikowana. Przepis zmieniający art. 59</w:t>
            </w:r>
            <w:r w:rsidR="00821E18" w:rsidRPr="002F39C2">
              <w:rPr>
                <w:rFonts w:ascii="Times New Roman" w:hAnsi="Times New Roman" w:cs="Times New Roman"/>
                <w:sz w:val="20"/>
              </w:rPr>
              <w:t>1</w:t>
            </w:r>
            <w:r w:rsidRPr="002F39C2">
              <w:rPr>
                <w:rFonts w:ascii="Times New Roman" w:hAnsi="Times New Roman" w:cs="Times New Roman"/>
                <w:sz w:val="20"/>
              </w:rPr>
              <w:t xml:space="preserve"> k.s.h. zostanie więc odpowiednio skorygowany. </w:t>
            </w:r>
          </w:p>
        </w:tc>
      </w:tr>
      <w:tr w:rsidR="000A50DC" w:rsidRPr="000937DC" w:rsidTr="000A50DC">
        <w:tc>
          <w:tcPr>
            <w:tcW w:w="572" w:type="dxa"/>
          </w:tcPr>
          <w:p w:rsidR="00E63FB4" w:rsidRPr="000937DC" w:rsidRDefault="001B02A0" w:rsidP="0039053F">
            <w:pPr>
              <w:rPr>
                <w:rFonts w:ascii="Times New Roman" w:hAnsi="Times New Roman" w:cs="Times New Roman"/>
                <w:sz w:val="20"/>
              </w:rPr>
            </w:pPr>
            <w:r w:rsidRPr="000937DC">
              <w:rPr>
                <w:rFonts w:ascii="Times New Roman" w:hAnsi="Times New Roman" w:cs="Times New Roman"/>
                <w:sz w:val="20"/>
              </w:rPr>
              <w:t>60</w:t>
            </w:r>
            <w:r w:rsidR="00AD4CC2" w:rsidRPr="000937DC">
              <w:rPr>
                <w:rFonts w:ascii="Times New Roman" w:hAnsi="Times New Roman" w:cs="Times New Roman"/>
                <w:sz w:val="20"/>
              </w:rPr>
              <w:t>.</w:t>
            </w:r>
          </w:p>
        </w:tc>
        <w:tc>
          <w:tcPr>
            <w:tcW w:w="2193" w:type="dxa"/>
            <w:gridSpan w:val="2"/>
            <w:vMerge w:val="restart"/>
          </w:tcPr>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42</w:t>
            </w:r>
          </w:p>
          <w:p w:rsidR="00E63FB4" w:rsidRPr="000937DC" w:rsidRDefault="00E63FB4"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592 K.s.h.</w:t>
            </w:r>
          </w:p>
        </w:tc>
        <w:tc>
          <w:tcPr>
            <w:tcW w:w="2163" w:type="dxa"/>
          </w:tcPr>
          <w:p w:rsidR="00E63FB4" w:rsidRPr="000937DC" w:rsidRDefault="00E63FB4"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Komisja Nadzoru Finansowego</w:t>
            </w:r>
          </w:p>
        </w:tc>
        <w:tc>
          <w:tcPr>
            <w:tcW w:w="5953" w:type="dxa"/>
          </w:tcPr>
          <w:p w:rsidR="00E63FB4" w:rsidRPr="000937DC" w:rsidRDefault="00AD4CC2"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N</w:t>
            </w:r>
            <w:r w:rsidR="00E63FB4" w:rsidRPr="000937DC">
              <w:rPr>
                <w:rFonts w:ascii="Times New Roman" w:hAnsi="Times New Roman" w:cs="Times New Roman"/>
                <w:sz w:val="20"/>
              </w:rPr>
              <w:t>ie jest jasny sens zmiany art. 592, bowiem wydanie świadectwa depozytowego lub świadectwa rejestrowego należy do podmiotu trzeciego, prowadzącego odpowiednio rachunek papierów wartościowych lub rejestr akcjonariuszy. Oba świadectwa odzwierciedlają jedynie s</w:t>
            </w:r>
            <w:r w:rsidR="004C0881" w:rsidRPr="000937DC">
              <w:rPr>
                <w:rFonts w:ascii="Times New Roman" w:hAnsi="Times New Roman" w:cs="Times New Roman"/>
                <w:sz w:val="20"/>
              </w:rPr>
              <w:t>t</w:t>
            </w:r>
            <w:r w:rsidR="00E63FB4" w:rsidRPr="000937DC">
              <w:rPr>
                <w:rFonts w:ascii="Times New Roman" w:hAnsi="Times New Roman" w:cs="Times New Roman"/>
                <w:sz w:val="20"/>
              </w:rPr>
              <w:t>an posiadania akcjonariusza, ujawniony w prowadzonym rejestrze lub na rachunku. Uzasadnione wy</w:t>
            </w:r>
            <w:r w:rsidRPr="000937DC">
              <w:rPr>
                <w:rFonts w:ascii="Times New Roman" w:hAnsi="Times New Roman" w:cs="Times New Roman"/>
                <w:sz w:val="20"/>
              </w:rPr>
              <w:t>daje się, że przepis powinien z</w:t>
            </w:r>
            <w:r w:rsidR="00E63FB4" w:rsidRPr="000937DC">
              <w:rPr>
                <w:rFonts w:ascii="Times New Roman" w:hAnsi="Times New Roman" w:cs="Times New Roman"/>
                <w:sz w:val="20"/>
              </w:rPr>
              <w:t xml:space="preserve">mierzać do utrzymania odpowiedzialności członków zarządu spółki za zarejestrowanie akcji </w:t>
            </w:r>
            <w:r w:rsidRPr="000937DC">
              <w:rPr>
                <w:rFonts w:ascii="Times New Roman" w:hAnsi="Times New Roman" w:cs="Times New Roman"/>
                <w:sz w:val="20"/>
              </w:rPr>
              <w:br/>
            </w:r>
            <w:r w:rsidR="00E63FB4" w:rsidRPr="000937DC">
              <w:rPr>
                <w:rFonts w:ascii="Times New Roman" w:hAnsi="Times New Roman" w:cs="Times New Roman"/>
                <w:sz w:val="20"/>
              </w:rPr>
              <w:t>w przypadkach</w:t>
            </w:r>
            <w:r w:rsidR="004C0881" w:rsidRPr="000937DC">
              <w:rPr>
                <w:rFonts w:ascii="Times New Roman" w:hAnsi="Times New Roman" w:cs="Times New Roman"/>
                <w:sz w:val="20"/>
              </w:rPr>
              <w:t>,</w:t>
            </w:r>
            <w:r w:rsidR="00E63FB4" w:rsidRPr="000937DC">
              <w:rPr>
                <w:rFonts w:ascii="Times New Roman" w:hAnsi="Times New Roman" w:cs="Times New Roman"/>
                <w:sz w:val="20"/>
              </w:rPr>
              <w:t xml:space="preserve"> o których mowa w pkt 1</w:t>
            </w:r>
            <w:r w:rsidRPr="000937DC">
              <w:rPr>
                <w:rFonts w:ascii="Times New Roman" w:hAnsi="Times New Roman" w:cs="Times New Roman"/>
                <w:sz w:val="20"/>
              </w:rPr>
              <w:t xml:space="preserve"> </w:t>
            </w:r>
            <w:r w:rsidR="00E63FB4" w:rsidRPr="000937DC">
              <w:rPr>
                <w:rFonts w:ascii="Times New Roman" w:hAnsi="Times New Roman" w:cs="Times New Roman"/>
                <w:sz w:val="20"/>
              </w:rPr>
              <w:t>-</w:t>
            </w:r>
            <w:r w:rsidRPr="000937DC">
              <w:rPr>
                <w:rFonts w:ascii="Times New Roman" w:hAnsi="Times New Roman" w:cs="Times New Roman"/>
                <w:sz w:val="20"/>
              </w:rPr>
              <w:t xml:space="preserve"> </w:t>
            </w:r>
            <w:r w:rsidR="00E63FB4" w:rsidRPr="000937DC">
              <w:rPr>
                <w:rFonts w:ascii="Times New Roman" w:hAnsi="Times New Roman" w:cs="Times New Roman"/>
                <w:sz w:val="20"/>
              </w:rPr>
              <w:t>3 art. 592 w jego obecnym brzmieniu. Ponadto</w:t>
            </w:r>
            <w:r w:rsidR="004C0881" w:rsidRPr="000937DC">
              <w:rPr>
                <w:rFonts w:ascii="Times New Roman" w:hAnsi="Times New Roman" w:cs="Times New Roman"/>
                <w:sz w:val="20"/>
              </w:rPr>
              <w:t>,</w:t>
            </w:r>
            <w:r w:rsidR="00E63FB4" w:rsidRPr="000937DC">
              <w:rPr>
                <w:rFonts w:ascii="Times New Roman" w:hAnsi="Times New Roman" w:cs="Times New Roman"/>
                <w:sz w:val="20"/>
              </w:rPr>
              <w:t xml:space="preserve"> taka zmiana przepisu oznacza depenalizację zachowań dotychczas stypizowanych w tym artykule, związanych z wydaniem dokumentu akcji z naruszeniem d</w:t>
            </w:r>
            <w:r w:rsidR="004C0881" w:rsidRPr="000937DC">
              <w:rPr>
                <w:rFonts w:ascii="Times New Roman" w:hAnsi="Times New Roman" w:cs="Times New Roman"/>
                <w:sz w:val="20"/>
              </w:rPr>
              <w:t>otychczasowych przepisów K.s.h.</w:t>
            </w:r>
          </w:p>
        </w:tc>
        <w:tc>
          <w:tcPr>
            <w:tcW w:w="4733" w:type="dxa"/>
          </w:tcPr>
          <w:p w:rsidR="00E63FB4" w:rsidRPr="002F39C2" w:rsidRDefault="00795CA2" w:rsidP="004050C0">
            <w:pPr>
              <w:spacing w:line="240" w:lineRule="auto"/>
              <w:jc w:val="both"/>
              <w:rPr>
                <w:rFonts w:ascii="Times New Roman" w:hAnsi="Times New Roman" w:cs="Times New Roman"/>
                <w:sz w:val="20"/>
              </w:rPr>
            </w:pPr>
            <w:r w:rsidRPr="002F39C2">
              <w:rPr>
                <w:rFonts w:ascii="Times New Roman" w:hAnsi="Times New Roman" w:cs="Times New Roman"/>
                <w:sz w:val="20"/>
              </w:rPr>
              <w:t xml:space="preserve">Uwaga została uwzględniona: przepis art. 592 </w:t>
            </w:r>
            <w:r w:rsidR="00864914" w:rsidRPr="002F39C2">
              <w:rPr>
                <w:rFonts w:ascii="Times New Roman" w:hAnsi="Times New Roman" w:cs="Times New Roman"/>
                <w:sz w:val="20"/>
              </w:rPr>
              <w:t>k.s</w:t>
            </w:r>
            <w:r w:rsidR="00B01B58" w:rsidRPr="002F39C2">
              <w:rPr>
                <w:rFonts w:ascii="Times New Roman" w:hAnsi="Times New Roman" w:cs="Times New Roman"/>
                <w:sz w:val="20"/>
              </w:rPr>
              <w:t>.</w:t>
            </w:r>
            <w:r w:rsidR="00864914" w:rsidRPr="002F39C2">
              <w:rPr>
                <w:rFonts w:ascii="Times New Roman" w:hAnsi="Times New Roman" w:cs="Times New Roman"/>
                <w:sz w:val="20"/>
              </w:rPr>
              <w:t xml:space="preserve">h. </w:t>
            </w:r>
            <w:r w:rsidRPr="002F39C2">
              <w:rPr>
                <w:rFonts w:ascii="Times New Roman" w:hAnsi="Times New Roman" w:cs="Times New Roman"/>
                <w:sz w:val="20"/>
              </w:rPr>
              <w:t>zostanie przeredagowany w następujący sposób:</w:t>
            </w:r>
          </w:p>
          <w:p w:rsidR="00795CA2" w:rsidRPr="002F39C2" w:rsidRDefault="00795CA2" w:rsidP="004050C0">
            <w:pPr>
              <w:spacing w:line="240" w:lineRule="auto"/>
              <w:jc w:val="both"/>
              <w:rPr>
                <w:rFonts w:ascii="Times New Roman" w:hAnsi="Times New Roman" w:cs="Times New Roman"/>
                <w:sz w:val="20"/>
              </w:rPr>
            </w:pPr>
            <w:r w:rsidRPr="002F39C2">
              <w:rPr>
                <w:rFonts w:ascii="Times New Roman" w:hAnsi="Times New Roman" w:cs="Times New Roman"/>
                <w:sz w:val="20"/>
              </w:rPr>
              <w:t>- z pr</w:t>
            </w:r>
            <w:r w:rsidR="004050C0" w:rsidRPr="002F39C2">
              <w:rPr>
                <w:rFonts w:ascii="Times New Roman" w:hAnsi="Times New Roman" w:cs="Times New Roman"/>
                <w:sz w:val="20"/>
              </w:rPr>
              <w:t>z</w:t>
            </w:r>
            <w:r w:rsidRPr="002F39C2">
              <w:rPr>
                <w:rFonts w:ascii="Times New Roman" w:hAnsi="Times New Roman" w:cs="Times New Roman"/>
                <w:sz w:val="20"/>
              </w:rPr>
              <w:t>yczyn, o których mowa w wyjaśnieniach i ustaleniach dot. uwag z pkt 58 i 59</w:t>
            </w:r>
            <w:r w:rsidR="00F60A32" w:rsidRPr="002F39C2">
              <w:rPr>
                <w:rFonts w:ascii="Times New Roman" w:hAnsi="Times New Roman" w:cs="Times New Roman"/>
                <w:sz w:val="20"/>
              </w:rPr>
              <w:t xml:space="preserve"> niniejszej tabeli, obecna treść omawianego artykułu zostanie </w:t>
            </w:r>
            <w:r w:rsidR="004050C0" w:rsidRPr="002F39C2">
              <w:rPr>
                <w:rFonts w:ascii="Times New Roman" w:hAnsi="Times New Roman" w:cs="Times New Roman"/>
                <w:sz w:val="20"/>
              </w:rPr>
              <w:t>zachowana</w:t>
            </w:r>
            <w:r w:rsidR="00F60A32" w:rsidRPr="002F39C2">
              <w:rPr>
                <w:rFonts w:ascii="Times New Roman" w:hAnsi="Times New Roman" w:cs="Times New Roman"/>
                <w:sz w:val="20"/>
              </w:rPr>
              <w:t xml:space="preserve"> i </w:t>
            </w:r>
            <w:r w:rsidR="004050C0" w:rsidRPr="002F39C2">
              <w:rPr>
                <w:rFonts w:ascii="Times New Roman" w:hAnsi="Times New Roman" w:cs="Times New Roman"/>
                <w:sz w:val="20"/>
              </w:rPr>
              <w:t>oznaczona</w:t>
            </w:r>
            <w:r w:rsidR="00F60A32" w:rsidRPr="002F39C2">
              <w:rPr>
                <w:rFonts w:ascii="Times New Roman" w:hAnsi="Times New Roman" w:cs="Times New Roman"/>
                <w:sz w:val="20"/>
              </w:rPr>
              <w:t xml:space="preserve"> jako </w:t>
            </w:r>
            <w:r w:rsidR="004050C0" w:rsidRPr="002F39C2">
              <w:rPr>
                <w:rFonts w:ascii="Times New Roman" w:hAnsi="Times New Roman" w:cs="Times New Roman"/>
                <w:sz w:val="20"/>
              </w:rPr>
              <w:t>§ 1;</w:t>
            </w:r>
          </w:p>
          <w:p w:rsidR="005A5FED" w:rsidRPr="002F39C2" w:rsidRDefault="004050C0" w:rsidP="004050C0">
            <w:pPr>
              <w:spacing w:line="240" w:lineRule="auto"/>
              <w:jc w:val="both"/>
              <w:rPr>
                <w:rFonts w:ascii="Times New Roman" w:hAnsi="Times New Roman" w:cs="Times New Roman"/>
                <w:sz w:val="20"/>
              </w:rPr>
            </w:pPr>
            <w:r w:rsidRPr="002F39C2">
              <w:rPr>
                <w:rFonts w:ascii="Times New Roman" w:hAnsi="Times New Roman" w:cs="Times New Roman"/>
                <w:sz w:val="20"/>
              </w:rPr>
              <w:t>- dodany zostanie § 2</w:t>
            </w:r>
            <w:r w:rsidR="00864914" w:rsidRPr="002F39C2">
              <w:rPr>
                <w:rFonts w:ascii="Times New Roman" w:hAnsi="Times New Roman" w:cs="Times New Roman"/>
                <w:sz w:val="20"/>
              </w:rPr>
              <w:t xml:space="preserve">, który odnosić się będzie nie do dopuszczenia do wydania świadectwa rejestrowego lub  świadectwa depozytowego, tylko </w:t>
            </w:r>
            <w:r w:rsidR="00DC3DA4" w:rsidRPr="002F39C2">
              <w:rPr>
                <w:rFonts w:ascii="Times New Roman" w:hAnsi="Times New Roman" w:cs="Times New Roman"/>
                <w:sz w:val="20"/>
              </w:rPr>
              <w:t>do dopuszczenia</w:t>
            </w:r>
            <w:r w:rsidR="00864914" w:rsidRPr="002F39C2">
              <w:rPr>
                <w:rFonts w:ascii="Times New Roman" w:hAnsi="Times New Roman" w:cs="Times New Roman"/>
                <w:sz w:val="20"/>
              </w:rPr>
              <w:t xml:space="preserve"> do </w:t>
            </w:r>
            <w:r w:rsidR="00DC3DA4" w:rsidRPr="002F39C2">
              <w:rPr>
                <w:rFonts w:ascii="Times New Roman" w:hAnsi="Times New Roman" w:cs="Times New Roman"/>
                <w:sz w:val="20"/>
              </w:rPr>
              <w:t>zarejestrowania</w:t>
            </w:r>
            <w:r w:rsidR="00864914" w:rsidRPr="002F39C2">
              <w:rPr>
                <w:rFonts w:ascii="Times New Roman" w:hAnsi="Times New Roman" w:cs="Times New Roman"/>
                <w:sz w:val="20"/>
              </w:rPr>
              <w:t xml:space="preserve"> akcji w rejestrze akcjonariuszy lub w d</w:t>
            </w:r>
            <w:r w:rsidR="00DC3DA4" w:rsidRPr="002F39C2">
              <w:rPr>
                <w:rFonts w:ascii="Times New Roman" w:hAnsi="Times New Roman" w:cs="Times New Roman"/>
                <w:sz w:val="20"/>
              </w:rPr>
              <w:t>e</w:t>
            </w:r>
            <w:r w:rsidR="00864914" w:rsidRPr="002F39C2">
              <w:rPr>
                <w:rFonts w:ascii="Times New Roman" w:hAnsi="Times New Roman" w:cs="Times New Roman"/>
                <w:sz w:val="20"/>
              </w:rPr>
              <w:t xml:space="preserve">pozycie </w:t>
            </w:r>
            <w:r w:rsidR="00DC3DA4" w:rsidRPr="002F39C2">
              <w:rPr>
                <w:rFonts w:ascii="Times New Roman" w:hAnsi="Times New Roman" w:cs="Times New Roman"/>
                <w:sz w:val="20"/>
              </w:rPr>
              <w:t>papierów</w:t>
            </w:r>
            <w:r w:rsidR="00864914" w:rsidRPr="002F39C2">
              <w:rPr>
                <w:rFonts w:ascii="Times New Roman" w:hAnsi="Times New Roman" w:cs="Times New Roman"/>
                <w:sz w:val="20"/>
              </w:rPr>
              <w:t xml:space="preserve"> </w:t>
            </w:r>
            <w:r w:rsidR="00DC3DA4" w:rsidRPr="002F39C2">
              <w:rPr>
                <w:rFonts w:ascii="Times New Roman" w:hAnsi="Times New Roman" w:cs="Times New Roman"/>
                <w:sz w:val="20"/>
              </w:rPr>
              <w:t>wartościowych.</w:t>
            </w:r>
          </w:p>
        </w:tc>
      </w:tr>
      <w:tr w:rsidR="000A50DC" w:rsidRPr="000937DC" w:rsidTr="000A50DC">
        <w:tc>
          <w:tcPr>
            <w:tcW w:w="572" w:type="dxa"/>
          </w:tcPr>
          <w:p w:rsidR="00E63FB4" w:rsidRPr="000937DC" w:rsidRDefault="001B02A0" w:rsidP="00B50F98">
            <w:pPr>
              <w:spacing w:after="0"/>
              <w:rPr>
                <w:rFonts w:ascii="Times New Roman" w:hAnsi="Times New Roman" w:cs="Times New Roman"/>
                <w:sz w:val="20"/>
              </w:rPr>
            </w:pPr>
            <w:r w:rsidRPr="000937DC">
              <w:rPr>
                <w:rFonts w:ascii="Times New Roman" w:hAnsi="Times New Roman" w:cs="Times New Roman"/>
                <w:sz w:val="20"/>
              </w:rPr>
              <w:t>61</w:t>
            </w:r>
            <w:r w:rsidR="004C0881" w:rsidRPr="000937DC">
              <w:rPr>
                <w:rFonts w:ascii="Times New Roman" w:hAnsi="Times New Roman" w:cs="Times New Roman"/>
                <w:sz w:val="20"/>
              </w:rPr>
              <w:t>.</w:t>
            </w:r>
          </w:p>
        </w:tc>
        <w:tc>
          <w:tcPr>
            <w:tcW w:w="2193" w:type="dxa"/>
            <w:gridSpan w:val="2"/>
            <w:vMerge/>
          </w:tcPr>
          <w:p w:rsidR="00E63FB4" w:rsidRPr="000937DC" w:rsidRDefault="00E63FB4" w:rsidP="00B50F98">
            <w:pPr>
              <w:spacing w:after="0"/>
              <w:jc w:val="center"/>
              <w:rPr>
                <w:rFonts w:ascii="Times New Roman" w:hAnsi="Times New Roman" w:cs="Times New Roman"/>
                <w:b/>
                <w:sz w:val="20"/>
              </w:rPr>
            </w:pPr>
          </w:p>
        </w:tc>
        <w:tc>
          <w:tcPr>
            <w:tcW w:w="2163" w:type="dxa"/>
          </w:tcPr>
          <w:p w:rsidR="00E63FB4" w:rsidRPr="000937DC" w:rsidRDefault="00E63FB4" w:rsidP="00B50F98">
            <w:pPr>
              <w:spacing w:after="0"/>
              <w:jc w:val="center"/>
              <w:rPr>
                <w:rFonts w:ascii="Times New Roman" w:hAnsi="Times New Roman" w:cs="Times New Roman"/>
                <w:b/>
                <w:sz w:val="20"/>
              </w:rPr>
            </w:pPr>
            <w:r w:rsidRPr="000937DC">
              <w:rPr>
                <w:rFonts w:ascii="Times New Roman" w:hAnsi="Times New Roman" w:cs="Times New Roman"/>
                <w:b/>
                <w:sz w:val="20"/>
                <w:lang w:val="de-DE"/>
              </w:rPr>
              <w:t>Krajowa Rada Sądownictwa</w:t>
            </w:r>
          </w:p>
        </w:tc>
        <w:tc>
          <w:tcPr>
            <w:tcW w:w="5953" w:type="dxa"/>
          </w:tcPr>
          <w:p w:rsidR="00E63FB4" w:rsidRPr="000937DC" w:rsidRDefault="00E63FB4" w:rsidP="005A5FED">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Sygnalizuje potrzebę rozważenia możliwości uzupełnienia projektu </w:t>
            </w:r>
            <w:r w:rsidR="00374889" w:rsidRPr="000937DC">
              <w:rPr>
                <w:rFonts w:ascii="Times New Roman" w:hAnsi="Times New Roman" w:cs="Times New Roman"/>
                <w:sz w:val="20"/>
              </w:rPr>
              <w:br/>
            </w:r>
            <w:r w:rsidRPr="000937DC">
              <w:rPr>
                <w:rFonts w:ascii="Times New Roman" w:hAnsi="Times New Roman" w:cs="Times New Roman"/>
                <w:sz w:val="20"/>
              </w:rPr>
              <w:t>o przepisy intertemporalne przy zmianie art. 592 K.s.h.</w:t>
            </w:r>
          </w:p>
        </w:tc>
        <w:tc>
          <w:tcPr>
            <w:tcW w:w="4733" w:type="dxa"/>
          </w:tcPr>
          <w:p w:rsidR="00E63FB4" w:rsidRPr="000937DC" w:rsidRDefault="00DC3DA4" w:rsidP="00B50F98">
            <w:pPr>
              <w:spacing w:after="0" w:line="240" w:lineRule="auto"/>
              <w:jc w:val="both"/>
              <w:rPr>
                <w:rFonts w:ascii="Times New Roman" w:hAnsi="Times New Roman" w:cs="Times New Roman"/>
                <w:sz w:val="20"/>
              </w:rPr>
            </w:pPr>
            <w:r>
              <w:rPr>
                <w:rFonts w:ascii="Times New Roman" w:hAnsi="Times New Roman" w:cs="Times New Roman"/>
                <w:sz w:val="20"/>
              </w:rPr>
              <w:t>Uwaga została kierunkowo uwzględniona: vide ustalenie dot. uwagi z pkt 60 niniejszej tabeli</w:t>
            </w:r>
            <w:r w:rsidR="0045285B">
              <w:rPr>
                <w:rFonts w:ascii="Times New Roman" w:hAnsi="Times New Roman" w:cs="Times New Roman"/>
                <w:sz w:val="20"/>
              </w:rPr>
              <w:t>.</w:t>
            </w:r>
          </w:p>
        </w:tc>
      </w:tr>
      <w:tr w:rsidR="000A50DC" w:rsidRPr="000937DC" w:rsidTr="000A50DC">
        <w:tc>
          <w:tcPr>
            <w:tcW w:w="572" w:type="dxa"/>
          </w:tcPr>
          <w:p w:rsidR="00E63FB4" w:rsidRPr="000937DC" w:rsidRDefault="001B02A0" w:rsidP="00B50F98">
            <w:pPr>
              <w:spacing w:after="0"/>
              <w:rPr>
                <w:rFonts w:ascii="Times New Roman" w:hAnsi="Times New Roman" w:cs="Times New Roman"/>
                <w:sz w:val="20"/>
              </w:rPr>
            </w:pPr>
            <w:r w:rsidRPr="000937DC">
              <w:rPr>
                <w:rFonts w:ascii="Times New Roman" w:hAnsi="Times New Roman" w:cs="Times New Roman"/>
                <w:sz w:val="20"/>
              </w:rPr>
              <w:t>62</w:t>
            </w:r>
            <w:r w:rsidR="00E6674D" w:rsidRPr="000937DC">
              <w:rPr>
                <w:rFonts w:ascii="Times New Roman" w:hAnsi="Times New Roman" w:cs="Times New Roman"/>
                <w:sz w:val="20"/>
              </w:rPr>
              <w:t>.</w:t>
            </w:r>
          </w:p>
        </w:tc>
        <w:tc>
          <w:tcPr>
            <w:tcW w:w="2193" w:type="dxa"/>
            <w:gridSpan w:val="2"/>
            <w:vMerge/>
          </w:tcPr>
          <w:p w:rsidR="00E63FB4" w:rsidRPr="000937DC" w:rsidRDefault="00E63FB4" w:rsidP="00B50F98">
            <w:pPr>
              <w:spacing w:after="0"/>
              <w:jc w:val="center"/>
              <w:rPr>
                <w:rFonts w:ascii="Times New Roman" w:hAnsi="Times New Roman" w:cs="Times New Roman"/>
                <w:b/>
                <w:sz w:val="20"/>
              </w:rPr>
            </w:pPr>
          </w:p>
        </w:tc>
        <w:tc>
          <w:tcPr>
            <w:tcW w:w="2163" w:type="dxa"/>
          </w:tcPr>
          <w:p w:rsidR="00E63FB4" w:rsidRPr="000937DC" w:rsidRDefault="00E63FB4" w:rsidP="00B50F98">
            <w:pPr>
              <w:spacing w:after="0"/>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E63FB4" w:rsidRPr="000937DC" w:rsidRDefault="00E63FB4" w:rsidP="00B50F98">
            <w:pPr>
              <w:spacing w:after="0" w:line="240" w:lineRule="auto"/>
              <w:jc w:val="both"/>
              <w:rPr>
                <w:rFonts w:ascii="Times New Roman" w:hAnsi="Times New Roman" w:cs="Times New Roman"/>
                <w:sz w:val="20"/>
              </w:rPr>
            </w:pPr>
            <w:r w:rsidRPr="000937DC">
              <w:rPr>
                <w:rFonts w:ascii="Times New Roman" w:hAnsi="Times New Roman" w:cs="Times New Roman"/>
                <w:sz w:val="20"/>
              </w:rPr>
              <w:t>Wydaje się, że w praktyce hipoteza tego przepisu nie mogłaby zostać zrealizowana. Świadectwo depozytowe wydaje firma inwestycyjna lub bank, a świadectwo rejestrowe – podmiot prowadzący rejestr, a wydawane one są na żądanie podmiotu uprawnionego z akcji (ewentualnie zastawnika lub użytkownika). Świadectwo potwierdza, że akcje są zapisane w rejestrze akcjonariuszy lub na rachunku papierów wartościowych, a zatem muszą już ist</w:t>
            </w:r>
            <w:r w:rsidR="00E6674D" w:rsidRPr="000937DC">
              <w:rPr>
                <w:rFonts w:ascii="Times New Roman" w:hAnsi="Times New Roman" w:cs="Times New Roman"/>
                <w:sz w:val="20"/>
              </w:rPr>
              <w:t>nieć w dniu wydania świadectwa.</w:t>
            </w:r>
          </w:p>
        </w:tc>
        <w:tc>
          <w:tcPr>
            <w:tcW w:w="4733" w:type="dxa"/>
          </w:tcPr>
          <w:p w:rsidR="00E63FB4" w:rsidRPr="000937DC" w:rsidRDefault="0045285B" w:rsidP="00795CA2">
            <w:pPr>
              <w:spacing w:after="0" w:line="240" w:lineRule="auto"/>
              <w:rPr>
                <w:rFonts w:ascii="Times New Roman" w:hAnsi="Times New Roman" w:cs="Times New Roman"/>
                <w:sz w:val="20"/>
              </w:rPr>
            </w:pPr>
            <w:r w:rsidRPr="0045285B">
              <w:rPr>
                <w:rFonts w:ascii="Times New Roman" w:hAnsi="Times New Roman" w:cs="Times New Roman"/>
                <w:sz w:val="20"/>
              </w:rPr>
              <w:t>Uwaga została kierunkowo uwzględniona: vide ustalenie dot. uwagi z pkt 60 niniejszej tabeli</w:t>
            </w:r>
            <w:r>
              <w:rPr>
                <w:rFonts w:ascii="Times New Roman" w:hAnsi="Times New Roman" w:cs="Times New Roman"/>
                <w:sz w:val="20"/>
              </w:rPr>
              <w:t>.</w:t>
            </w:r>
          </w:p>
        </w:tc>
      </w:tr>
      <w:tr w:rsidR="000A50DC" w:rsidRPr="000937DC" w:rsidTr="000A50DC">
        <w:tc>
          <w:tcPr>
            <w:tcW w:w="572" w:type="dxa"/>
          </w:tcPr>
          <w:p w:rsidR="006F65B7" w:rsidRPr="000937DC" w:rsidRDefault="001B02A0" w:rsidP="0039053F">
            <w:pPr>
              <w:rPr>
                <w:rFonts w:ascii="Times New Roman" w:hAnsi="Times New Roman" w:cs="Times New Roman"/>
                <w:sz w:val="20"/>
              </w:rPr>
            </w:pPr>
            <w:r w:rsidRPr="000937DC">
              <w:rPr>
                <w:rFonts w:ascii="Times New Roman" w:hAnsi="Times New Roman" w:cs="Times New Roman"/>
                <w:sz w:val="20"/>
              </w:rPr>
              <w:t>63</w:t>
            </w:r>
            <w:r w:rsidR="006F65B7" w:rsidRPr="000937DC">
              <w:rPr>
                <w:rFonts w:ascii="Times New Roman" w:hAnsi="Times New Roman" w:cs="Times New Roman"/>
                <w:sz w:val="20"/>
              </w:rPr>
              <w:t>.</w:t>
            </w:r>
          </w:p>
        </w:tc>
        <w:tc>
          <w:tcPr>
            <w:tcW w:w="2193" w:type="dxa"/>
            <w:gridSpan w:val="2"/>
            <w:vMerge w:val="restart"/>
          </w:tcPr>
          <w:p w:rsidR="006F65B7" w:rsidRPr="000937DC" w:rsidRDefault="006F65B7"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Art. 1 pkt 43</w:t>
            </w:r>
          </w:p>
          <w:p w:rsidR="006F65B7" w:rsidRPr="000937DC" w:rsidRDefault="006F65B7" w:rsidP="0039053F">
            <w:pPr>
              <w:spacing w:after="0"/>
              <w:jc w:val="center"/>
              <w:rPr>
                <w:rFonts w:ascii="Times New Roman" w:hAnsi="Times New Roman" w:cs="Times New Roman"/>
                <w:b/>
                <w:sz w:val="20"/>
                <w:lang w:val="de-DE"/>
              </w:rPr>
            </w:pPr>
            <w:r w:rsidRPr="000937DC">
              <w:rPr>
                <w:rFonts w:ascii="Times New Roman" w:hAnsi="Times New Roman" w:cs="Times New Roman"/>
                <w:b/>
                <w:sz w:val="20"/>
                <w:lang w:val="de-DE"/>
              </w:rPr>
              <w:t>dot. art. 594 K.s.h.</w:t>
            </w:r>
          </w:p>
        </w:tc>
        <w:tc>
          <w:tcPr>
            <w:tcW w:w="2163" w:type="dxa"/>
          </w:tcPr>
          <w:p w:rsidR="006F65B7" w:rsidRPr="000937DC" w:rsidRDefault="006F65B7"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Krajowa Rada Sądownictwa</w:t>
            </w:r>
          </w:p>
        </w:tc>
        <w:tc>
          <w:tcPr>
            <w:tcW w:w="5953" w:type="dxa"/>
          </w:tcPr>
          <w:p w:rsidR="006F65B7" w:rsidRPr="000937DC" w:rsidRDefault="006F65B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Sygnalizuje potrzebę rozważenia możliwości uzupełnienia projektu </w:t>
            </w:r>
            <w:r w:rsidRPr="000937DC">
              <w:rPr>
                <w:rFonts w:ascii="Times New Roman" w:hAnsi="Times New Roman" w:cs="Times New Roman"/>
                <w:sz w:val="20"/>
              </w:rPr>
              <w:br/>
              <w:t>o przepisy intertemporalne przy zmianie art. 594 K.s.h.</w:t>
            </w:r>
          </w:p>
          <w:p w:rsidR="006F65B7" w:rsidRPr="000937DC" w:rsidRDefault="006F65B7" w:rsidP="0039053F">
            <w:pPr>
              <w:spacing w:after="0" w:line="240" w:lineRule="auto"/>
              <w:jc w:val="both"/>
              <w:rPr>
                <w:rFonts w:ascii="Times New Roman" w:hAnsi="Times New Roman" w:cs="Times New Roman"/>
                <w:sz w:val="20"/>
              </w:rPr>
            </w:pPr>
          </w:p>
        </w:tc>
        <w:tc>
          <w:tcPr>
            <w:tcW w:w="4733" w:type="dxa"/>
          </w:tcPr>
          <w:p w:rsidR="009653F1" w:rsidRPr="009653F1" w:rsidRDefault="00B01B58" w:rsidP="0096455E">
            <w:pPr>
              <w:spacing w:line="240" w:lineRule="auto"/>
              <w:jc w:val="both"/>
              <w:rPr>
                <w:rFonts w:ascii="Times New Roman" w:hAnsi="Times New Roman" w:cs="Times New Roman"/>
                <w:color w:val="00B050"/>
                <w:sz w:val="20"/>
              </w:rPr>
            </w:pPr>
            <w:r w:rsidRPr="002F39C2">
              <w:rPr>
                <w:rFonts w:ascii="Times New Roman" w:hAnsi="Times New Roman" w:cs="Times New Roman"/>
                <w:sz w:val="20"/>
              </w:rPr>
              <w:t xml:space="preserve">Uwaga została kierunkowo uwzględniona: </w:t>
            </w:r>
            <w:r w:rsidR="00B3095E" w:rsidRPr="002F39C2">
              <w:rPr>
                <w:rFonts w:ascii="Times New Roman" w:hAnsi="Times New Roman" w:cs="Times New Roman"/>
                <w:sz w:val="20"/>
              </w:rPr>
              <w:t xml:space="preserve">z tych samych przyczyn, o których mowa w wyjaśnieniach i </w:t>
            </w:r>
            <w:r w:rsidR="009653F1" w:rsidRPr="002F39C2">
              <w:rPr>
                <w:rFonts w:ascii="Times New Roman" w:hAnsi="Times New Roman" w:cs="Times New Roman"/>
                <w:sz w:val="20"/>
              </w:rPr>
              <w:t>ustaleniach dot. uwag z pkt 58,</w:t>
            </w:r>
            <w:r w:rsidR="00B3095E" w:rsidRPr="002F39C2">
              <w:rPr>
                <w:rFonts w:ascii="Times New Roman" w:hAnsi="Times New Roman" w:cs="Times New Roman"/>
                <w:sz w:val="20"/>
              </w:rPr>
              <w:t xml:space="preserve"> 59</w:t>
            </w:r>
            <w:r w:rsidR="009653F1" w:rsidRPr="002F39C2">
              <w:rPr>
                <w:rFonts w:ascii="Times New Roman" w:hAnsi="Times New Roman" w:cs="Times New Roman"/>
                <w:sz w:val="20"/>
              </w:rPr>
              <w:t>, 60 i 61 niniejszej tabeli</w:t>
            </w:r>
            <w:r w:rsidR="00B3095E" w:rsidRPr="002F39C2">
              <w:rPr>
                <w:rFonts w:ascii="Times New Roman" w:hAnsi="Times New Roman" w:cs="Times New Roman"/>
                <w:sz w:val="20"/>
              </w:rPr>
              <w:t>,</w:t>
            </w:r>
            <w:r w:rsidR="00B02597" w:rsidRPr="002F39C2">
              <w:rPr>
                <w:rFonts w:ascii="Times New Roman" w:hAnsi="Times New Roman" w:cs="Times New Roman"/>
                <w:sz w:val="20"/>
              </w:rPr>
              <w:t xml:space="preserve"> pkt 2 w</w:t>
            </w:r>
            <w:r w:rsidR="00D64338" w:rsidRPr="002F39C2">
              <w:rPr>
                <w:rFonts w:ascii="Times New Roman" w:hAnsi="Times New Roman" w:cs="Times New Roman"/>
                <w:sz w:val="20"/>
              </w:rPr>
              <w:t xml:space="preserve"> §</w:t>
            </w:r>
            <w:r w:rsidR="00B02597" w:rsidRPr="002F39C2">
              <w:rPr>
                <w:rFonts w:ascii="Times New Roman" w:hAnsi="Times New Roman" w:cs="Times New Roman"/>
                <w:sz w:val="20"/>
              </w:rPr>
              <w:t xml:space="preserve"> </w:t>
            </w:r>
            <w:r w:rsidR="00D64338" w:rsidRPr="002F39C2">
              <w:rPr>
                <w:rFonts w:ascii="Times New Roman" w:hAnsi="Times New Roman" w:cs="Times New Roman"/>
                <w:sz w:val="20"/>
              </w:rPr>
              <w:t>1 omawianego artykułu zostanie przeredagowany – uzupełniony o nieprowadzenie księgi akcyjnej.</w:t>
            </w:r>
          </w:p>
        </w:tc>
      </w:tr>
      <w:tr w:rsidR="000A50DC" w:rsidRPr="000937DC" w:rsidTr="000A50DC">
        <w:tc>
          <w:tcPr>
            <w:tcW w:w="572" w:type="dxa"/>
          </w:tcPr>
          <w:p w:rsidR="006F65B7" w:rsidRPr="000937DC" w:rsidRDefault="001B02A0" w:rsidP="0039053F">
            <w:pPr>
              <w:rPr>
                <w:rFonts w:ascii="Times New Roman" w:hAnsi="Times New Roman" w:cs="Times New Roman"/>
                <w:sz w:val="20"/>
              </w:rPr>
            </w:pPr>
            <w:r w:rsidRPr="000937DC">
              <w:rPr>
                <w:rFonts w:ascii="Times New Roman" w:hAnsi="Times New Roman" w:cs="Times New Roman"/>
                <w:sz w:val="20"/>
              </w:rPr>
              <w:t>64</w:t>
            </w:r>
            <w:r w:rsidR="006F65B7" w:rsidRPr="000937DC">
              <w:rPr>
                <w:rFonts w:ascii="Times New Roman" w:hAnsi="Times New Roman" w:cs="Times New Roman"/>
                <w:sz w:val="20"/>
              </w:rPr>
              <w:t>.</w:t>
            </w:r>
          </w:p>
        </w:tc>
        <w:tc>
          <w:tcPr>
            <w:tcW w:w="2193" w:type="dxa"/>
            <w:gridSpan w:val="2"/>
            <w:vMerge/>
          </w:tcPr>
          <w:p w:rsidR="006F65B7" w:rsidRPr="000937DC" w:rsidRDefault="006F65B7" w:rsidP="0039053F">
            <w:pPr>
              <w:spacing w:after="0"/>
              <w:jc w:val="center"/>
              <w:rPr>
                <w:rFonts w:ascii="Times New Roman" w:hAnsi="Times New Roman" w:cs="Times New Roman"/>
                <w:b/>
                <w:sz w:val="20"/>
                <w:lang w:val="de-DE"/>
              </w:rPr>
            </w:pPr>
          </w:p>
        </w:tc>
        <w:tc>
          <w:tcPr>
            <w:tcW w:w="2163" w:type="dxa"/>
          </w:tcPr>
          <w:p w:rsidR="006F65B7" w:rsidRPr="000937DC" w:rsidRDefault="006F65B7"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Krajowa Izba Biegłych Rewidentów</w:t>
            </w:r>
          </w:p>
        </w:tc>
        <w:tc>
          <w:tcPr>
            <w:tcW w:w="5953" w:type="dxa"/>
          </w:tcPr>
          <w:p w:rsidR="006F65B7" w:rsidRPr="000937DC" w:rsidRDefault="006F65B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Poddaje pod rozwagę kwestię </w:t>
            </w:r>
            <w:r w:rsidR="002C57E7" w:rsidRPr="000937DC">
              <w:rPr>
                <w:rFonts w:ascii="Times New Roman" w:hAnsi="Times New Roman" w:cs="Times New Roman"/>
                <w:sz w:val="20"/>
              </w:rPr>
              <w:t>objęcia odpowiedzialnością karną</w:t>
            </w:r>
            <w:r w:rsidRPr="000937DC">
              <w:rPr>
                <w:rFonts w:ascii="Times New Roman" w:hAnsi="Times New Roman" w:cs="Times New Roman"/>
                <w:sz w:val="20"/>
              </w:rPr>
              <w:t xml:space="preserve"> również podmiotów kwalifikowanych, prowadzących rejestr akcjonariuszy, np. poprzez dodanie odpowiednich zapisów w art. 1 pkt 43 projektu, dotyczącym zmian przepisu art. 5</w:t>
            </w:r>
            <w:r w:rsidR="002C57E7" w:rsidRPr="000937DC">
              <w:rPr>
                <w:rFonts w:ascii="Times New Roman" w:hAnsi="Times New Roman" w:cs="Times New Roman"/>
                <w:sz w:val="20"/>
              </w:rPr>
              <w:t>94 K.s.h. oraz w art. 2 pkt 2 projektu, dotyczącym zmiany art. 123 ustawy o europejskim zgrupowaniu interesów gospodarczych i spółce europejskiej albo poprzez zmiany w przepisach regulujących działalność podmiotów uprawnionych do prowadzenia rachunków papierów wartościowych. Propozycja ta ma na celu zapewnienie prawidłowego, zgodnego z wymaganiami ustawy, prowadzenia elektronicznego rejestru akcjonariuszy.</w:t>
            </w:r>
          </w:p>
        </w:tc>
        <w:tc>
          <w:tcPr>
            <w:tcW w:w="4733" w:type="dxa"/>
          </w:tcPr>
          <w:p w:rsidR="006F65B7" w:rsidRPr="0005318B" w:rsidRDefault="00400E91" w:rsidP="00DC03F1">
            <w:pPr>
              <w:spacing w:line="240" w:lineRule="auto"/>
              <w:jc w:val="both"/>
              <w:rPr>
                <w:rFonts w:ascii="Times New Roman" w:hAnsi="Times New Roman" w:cs="Times New Roman"/>
                <w:sz w:val="20"/>
              </w:rPr>
            </w:pPr>
            <w:r w:rsidRPr="00401C97">
              <w:rPr>
                <w:rFonts w:ascii="Times New Roman" w:hAnsi="Times New Roman" w:cs="Times New Roman"/>
                <w:sz w:val="20"/>
              </w:rPr>
              <w:t>W</w:t>
            </w:r>
            <w:r w:rsidR="00F65040" w:rsidRPr="00401C97">
              <w:rPr>
                <w:rFonts w:ascii="Times New Roman" w:hAnsi="Times New Roman" w:cs="Times New Roman"/>
                <w:sz w:val="20"/>
              </w:rPr>
              <w:t>skazano</w:t>
            </w:r>
            <w:r w:rsidRPr="00401C97">
              <w:rPr>
                <w:rFonts w:ascii="Times New Roman" w:hAnsi="Times New Roman" w:cs="Times New Roman"/>
                <w:sz w:val="20"/>
              </w:rPr>
              <w:t xml:space="preserve">, że </w:t>
            </w:r>
            <w:r w:rsidR="00CC714F" w:rsidRPr="00401C97">
              <w:rPr>
                <w:rFonts w:ascii="Times New Roman" w:hAnsi="Times New Roman" w:cs="Times New Roman"/>
                <w:sz w:val="20"/>
              </w:rPr>
              <w:t>wprowadzanie</w:t>
            </w:r>
            <w:r w:rsidR="00CB4E1A" w:rsidRPr="00401C97">
              <w:rPr>
                <w:rFonts w:ascii="Times New Roman" w:hAnsi="Times New Roman" w:cs="Times New Roman"/>
                <w:sz w:val="20"/>
              </w:rPr>
              <w:t xml:space="preserve"> </w:t>
            </w:r>
            <w:r w:rsidR="00CC714F" w:rsidRPr="00401C97">
              <w:rPr>
                <w:rFonts w:ascii="Times New Roman" w:hAnsi="Times New Roman" w:cs="Times New Roman"/>
                <w:sz w:val="20"/>
              </w:rPr>
              <w:t>dodatkowych przepisów przewidujących odpowiedzialność karną podmiotów kwalifikowanych w związku z prowadzeniem rejestru akcjonariuszy nie wydaje się konieczne</w:t>
            </w:r>
            <w:r w:rsidR="00CB4E1A" w:rsidRPr="00401C97">
              <w:rPr>
                <w:rFonts w:ascii="Times New Roman" w:hAnsi="Times New Roman" w:cs="Times New Roman"/>
                <w:sz w:val="20"/>
              </w:rPr>
              <w:t xml:space="preserve">. </w:t>
            </w:r>
            <w:r w:rsidR="00B056B7" w:rsidRPr="00401C97">
              <w:rPr>
                <w:rFonts w:ascii="Times New Roman" w:hAnsi="Times New Roman" w:cs="Times New Roman"/>
                <w:sz w:val="20"/>
              </w:rPr>
              <w:t xml:space="preserve">W przypadku tych podmiotów </w:t>
            </w:r>
            <w:r w:rsidR="00DC03F1" w:rsidRPr="00401C97">
              <w:rPr>
                <w:rFonts w:ascii="Times New Roman" w:hAnsi="Times New Roman" w:cs="Times New Roman"/>
                <w:sz w:val="20"/>
              </w:rPr>
              <w:t xml:space="preserve">przepisy </w:t>
            </w:r>
            <w:r w:rsidR="00B056B7" w:rsidRPr="00401C97">
              <w:rPr>
                <w:rFonts w:ascii="Times New Roman" w:hAnsi="Times New Roman" w:cs="Times New Roman"/>
                <w:sz w:val="20"/>
              </w:rPr>
              <w:t>u</w:t>
            </w:r>
            <w:r w:rsidR="00DC03F1" w:rsidRPr="00401C97">
              <w:rPr>
                <w:rFonts w:ascii="Times New Roman" w:hAnsi="Times New Roman" w:cs="Times New Roman"/>
                <w:sz w:val="20"/>
              </w:rPr>
              <w:t>stawy</w:t>
            </w:r>
            <w:r w:rsidR="00B056B7" w:rsidRPr="00401C97">
              <w:rPr>
                <w:rFonts w:ascii="Times New Roman" w:hAnsi="Times New Roman" w:cs="Times New Roman"/>
                <w:sz w:val="20"/>
              </w:rPr>
              <w:t xml:space="preserve"> o obrocie instrumentami finansowymi stwarzają już szerokie możliwości stosowania sankcji administracyjnych za naruszanie przepisów. </w:t>
            </w:r>
          </w:p>
        </w:tc>
      </w:tr>
      <w:tr w:rsidR="00E268F7" w:rsidRPr="000937DC" w:rsidTr="00230A53">
        <w:tc>
          <w:tcPr>
            <w:tcW w:w="572" w:type="dxa"/>
            <w:shd w:val="clear" w:color="auto" w:fill="auto"/>
          </w:tcPr>
          <w:p w:rsidR="00E268F7" w:rsidRPr="000937DC" w:rsidRDefault="00E268F7" w:rsidP="0039053F">
            <w:pPr>
              <w:rPr>
                <w:rFonts w:ascii="Times New Roman" w:hAnsi="Times New Roman" w:cs="Times New Roman"/>
                <w:sz w:val="20"/>
              </w:rPr>
            </w:pPr>
            <w:r w:rsidRPr="000937DC">
              <w:rPr>
                <w:rFonts w:ascii="Times New Roman" w:hAnsi="Times New Roman" w:cs="Times New Roman"/>
                <w:sz w:val="20"/>
              </w:rPr>
              <w:t>65.</w:t>
            </w:r>
          </w:p>
        </w:tc>
        <w:tc>
          <w:tcPr>
            <w:tcW w:w="2193" w:type="dxa"/>
            <w:gridSpan w:val="2"/>
            <w:vMerge w:val="restart"/>
          </w:tcPr>
          <w:p w:rsidR="00E268F7" w:rsidRPr="000937DC" w:rsidRDefault="00E268F7" w:rsidP="0039053F">
            <w:pPr>
              <w:spacing w:after="0"/>
              <w:jc w:val="center"/>
              <w:rPr>
                <w:rFonts w:ascii="Times New Roman" w:hAnsi="Times New Roman" w:cs="Times New Roman"/>
                <w:b/>
                <w:sz w:val="20"/>
              </w:rPr>
            </w:pPr>
            <w:r w:rsidRPr="000937DC">
              <w:rPr>
                <w:rFonts w:ascii="Times New Roman" w:hAnsi="Times New Roman" w:cs="Times New Roman"/>
                <w:b/>
                <w:sz w:val="20"/>
              </w:rPr>
              <w:t>Art. 3</w:t>
            </w:r>
          </w:p>
        </w:tc>
        <w:tc>
          <w:tcPr>
            <w:tcW w:w="2163" w:type="dxa"/>
          </w:tcPr>
          <w:p w:rsidR="00E268F7" w:rsidRPr="000937DC" w:rsidRDefault="00E268F7" w:rsidP="0039053F">
            <w:pPr>
              <w:jc w:val="center"/>
              <w:rPr>
                <w:rFonts w:ascii="Times New Roman" w:hAnsi="Times New Roman" w:cs="Times New Roman"/>
                <w:b/>
                <w:sz w:val="20"/>
              </w:rPr>
            </w:pPr>
            <w:r w:rsidRPr="000937DC">
              <w:rPr>
                <w:rFonts w:ascii="Times New Roman" w:hAnsi="Times New Roman" w:cs="Times New Roman"/>
                <w:b/>
                <w:sz w:val="20"/>
              </w:rPr>
              <w:t>Rada Banków Depozytariuszy</w:t>
            </w:r>
          </w:p>
        </w:tc>
        <w:tc>
          <w:tcPr>
            <w:tcW w:w="5953" w:type="dxa"/>
          </w:tcPr>
          <w:p w:rsidR="00E268F7" w:rsidRDefault="00E268F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Należy ustalić sposób otwierania rejestru akcjonariuszy </w:t>
            </w:r>
            <w:r w:rsidR="00052DD6">
              <w:rPr>
                <w:rFonts w:ascii="Times New Roman" w:hAnsi="Times New Roman" w:cs="Times New Roman"/>
                <w:sz w:val="20"/>
              </w:rPr>
              <w:t xml:space="preserve">w dniu wejścia </w:t>
            </w:r>
            <w:r w:rsidR="00052DD6">
              <w:rPr>
                <w:rFonts w:ascii="Times New Roman" w:hAnsi="Times New Roman" w:cs="Times New Roman"/>
                <w:sz w:val="20"/>
              </w:rPr>
              <w:br/>
              <w:t>w życie ustawy.</w:t>
            </w:r>
          </w:p>
          <w:p w:rsidR="00052DD6" w:rsidRPr="000937DC" w:rsidRDefault="00052DD6" w:rsidP="0039053F">
            <w:pPr>
              <w:spacing w:after="0" w:line="240" w:lineRule="auto"/>
              <w:jc w:val="both"/>
              <w:rPr>
                <w:rFonts w:ascii="Times New Roman" w:hAnsi="Times New Roman" w:cs="Times New Roman"/>
                <w:sz w:val="20"/>
              </w:rPr>
            </w:pPr>
          </w:p>
          <w:p w:rsidR="00AA7CAD" w:rsidRDefault="00AA7CAD" w:rsidP="0039053F">
            <w:pPr>
              <w:spacing w:after="0" w:line="240" w:lineRule="auto"/>
              <w:jc w:val="both"/>
              <w:rPr>
                <w:rFonts w:ascii="Times New Roman" w:hAnsi="Times New Roman" w:cs="Times New Roman"/>
                <w:sz w:val="20"/>
              </w:rPr>
            </w:pPr>
          </w:p>
          <w:p w:rsidR="00AA7CAD" w:rsidRDefault="00AA7CAD" w:rsidP="0039053F">
            <w:pPr>
              <w:spacing w:after="0" w:line="240" w:lineRule="auto"/>
              <w:jc w:val="both"/>
              <w:rPr>
                <w:rFonts w:ascii="Times New Roman" w:hAnsi="Times New Roman" w:cs="Times New Roman"/>
                <w:sz w:val="20"/>
              </w:rPr>
            </w:pPr>
          </w:p>
          <w:p w:rsidR="00AA7CAD" w:rsidRDefault="00AA7CAD" w:rsidP="0039053F">
            <w:pPr>
              <w:spacing w:after="0" w:line="240" w:lineRule="auto"/>
              <w:jc w:val="both"/>
              <w:rPr>
                <w:rFonts w:ascii="Times New Roman" w:hAnsi="Times New Roman" w:cs="Times New Roman"/>
                <w:sz w:val="20"/>
              </w:rPr>
            </w:pPr>
          </w:p>
          <w:p w:rsidR="00AA7CAD" w:rsidRDefault="00AA7CAD" w:rsidP="0039053F">
            <w:pPr>
              <w:spacing w:after="0" w:line="240" w:lineRule="auto"/>
              <w:jc w:val="both"/>
              <w:rPr>
                <w:rFonts w:ascii="Times New Roman" w:hAnsi="Times New Roman" w:cs="Times New Roman"/>
                <w:sz w:val="20"/>
              </w:rPr>
            </w:pPr>
          </w:p>
          <w:p w:rsidR="00AA7CAD" w:rsidRDefault="00AA7CAD" w:rsidP="0039053F">
            <w:pPr>
              <w:spacing w:after="0" w:line="240" w:lineRule="auto"/>
              <w:jc w:val="both"/>
              <w:rPr>
                <w:rFonts w:ascii="Times New Roman" w:hAnsi="Times New Roman" w:cs="Times New Roman"/>
                <w:sz w:val="20"/>
              </w:rPr>
            </w:pPr>
          </w:p>
          <w:p w:rsidR="00AA7CAD" w:rsidRDefault="00AA7CAD" w:rsidP="0039053F">
            <w:pPr>
              <w:spacing w:after="0" w:line="240" w:lineRule="auto"/>
              <w:jc w:val="both"/>
              <w:rPr>
                <w:rFonts w:ascii="Times New Roman" w:hAnsi="Times New Roman" w:cs="Times New Roman"/>
                <w:sz w:val="20"/>
              </w:rPr>
            </w:pPr>
          </w:p>
          <w:p w:rsidR="00AA7CAD" w:rsidRDefault="00AA7CAD" w:rsidP="0039053F">
            <w:pPr>
              <w:spacing w:after="0" w:line="240" w:lineRule="auto"/>
              <w:jc w:val="both"/>
              <w:rPr>
                <w:rFonts w:ascii="Times New Roman" w:hAnsi="Times New Roman" w:cs="Times New Roman"/>
                <w:sz w:val="20"/>
              </w:rPr>
            </w:pPr>
          </w:p>
          <w:p w:rsidR="00AA7CAD" w:rsidRDefault="00AA7CAD" w:rsidP="0039053F">
            <w:pPr>
              <w:spacing w:after="0" w:line="240" w:lineRule="auto"/>
              <w:jc w:val="both"/>
              <w:rPr>
                <w:rFonts w:ascii="Times New Roman" w:hAnsi="Times New Roman" w:cs="Times New Roman"/>
                <w:sz w:val="20"/>
              </w:rPr>
            </w:pPr>
          </w:p>
          <w:p w:rsidR="00AA7CAD" w:rsidRDefault="00AA7CAD" w:rsidP="0039053F">
            <w:pPr>
              <w:spacing w:after="0" w:line="240" w:lineRule="auto"/>
              <w:jc w:val="both"/>
              <w:rPr>
                <w:rFonts w:ascii="Times New Roman" w:hAnsi="Times New Roman" w:cs="Times New Roman"/>
                <w:sz w:val="20"/>
              </w:rPr>
            </w:pPr>
          </w:p>
          <w:p w:rsidR="00AA7CAD" w:rsidRDefault="00AA7CAD" w:rsidP="0039053F">
            <w:pPr>
              <w:spacing w:after="0" w:line="240" w:lineRule="auto"/>
              <w:jc w:val="both"/>
              <w:rPr>
                <w:rFonts w:ascii="Times New Roman" w:hAnsi="Times New Roman" w:cs="Times New Roman"/>
                <w:sz w:val="20"/>
              </w:rPr>
            </w:pPr>
          </w:p>
          <w:p w:rsidR="00AA7CAD" w:rsidRDefault="00AA7CAD" w:rsidP="0039053F">
            <w:pPr>
              <w:spacing w:after="0" w:line="240" w:lineRule="auto"/>
              <w:jc w:val="both"/>
              <w:rPr>
                <w:rFonts w:ascii="Times New Roman" w:hAnsi="Times New Roman" w:cs="Times New Roman"/>
                <w:sz w:val="20"/>
              </w:rPr>
            </w:pPr>
          </w:p>
          <w:p w:rsidR="00AA7CAD" w:rsidRDefault="00AA7CAD" w:rsidP="0039053F">
            <w:pPr>
              <w:spacing w:after="0" w:line="240" w:lineRule="auto"/>
              <w:jc w:val="both"/>
              <w:rPr>
                <w:rFonts w:ascii="Times New Roman" w:hAnsi="Times New Roman" w:cs="Times New Roman"/>
                <w:sz w:val="20"/>
              </w:rPr>
            </w:pPr>
          </w:p>
          <w:p w:rsidR="00255B11" w:rsidRDefault="00255B11" w:rsidP="0039053F">
            <w:pPr>
              <w:spacing w:after="0" w:line="240" w:lineRule="auto"/>
              <w:jc w:val="both"/>
              <w:rPr>
                <w:rFonts w:ascii="Times New Roman" w:hAnsi="Times New Roman" w:cs="Times New Roman"/>
                <w:sz w:val="20"/>
              </w:rPr>
            </w:pPr>
          </w:p>
          <w:p w:rsidR="00AA7CAD" w:rsidRDefault="00AA7CAD" w:rsidP="0039053F">
            <w:pPr>
              <w:spacing w:after="0" w:line="240" w:lineRule="auto"/>
              <w:jc w:val="both"/>
              <w:rPr>
                <w:rFonts w:ascii="Times New Roman" w:hAnsi="Times New Roman" w:cs="Times New Roman"/>
                <w:sz w:val="20"/>
              </w:rPr>
            </w:pPr>
          </w:p>
          <w:p w:rsidR="00E268F7" w:rsidRPr="000937DC" w:rsidRDefault="00E268F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Czy i w jaki sposób akcje nie złożone w spółce lub podmiocie prowadzącym rejestr akcjonariuszy  powinny być wykazywane w tym rejestrze? Jeśli tak (wydaje się to logiczne), to należy określić sposób postępowania z takimi akcjami po upływie trzech lat od wejścia w życie ustawy (podlegałyby umorzeniu?).</w:t>
            </w:r>
          </w:p>
        </w:tc>
        <w:tc>
          <w:tcPr>
            <w:tcW w:w="4733" w:type="dxa"/>
          </w:tcPr>
          <w:p w:rsidR="00E63657" w:rsidRDefault="005A0C15" w:rsidP="00E63657">
            <w:pPr>
              <w:spacing w:line="240" w:lineRule="auto"/>
              <w:jc w:val="both"/>
              <w:rPr>
                <w:rFonts w:ascii="Times New Roman" w:hAnsi="Times New Roman" w:cs="Times New Roman"/>
                <w:sz w:val="20"/>
              </w:rPr>
            </w:pPr>
            <w:r w:rsidRPr="00255B11">
              <w:rPr>
                <w:rFonts w:ascii="Times New Roman" w:hAnsi="Times New Roman" w:cs="Times New Roman"/>
                <w:sz w:val="20"/>
              </w:rPr>
              <w:t xml:space="preserve">Wskazano, że nie </w:t>
            </w:r>
            <w:r w:rsidR="00A808A8" w:rsidRPr="00255B11">
              <w:rPr>
                <w:rFonts w:ascii="Times New Roman" w:hAnsi="Times New Roman" w:cs="Times New Roman"/>
                <w:sz w:val="20"/>
              </w:rPr>
              <w:t>ma</w:t>
            </w:r>
            <w:r w:rsidRPr="00255B11">
              <w:rPr>
                <w:rFonts w:ascii="Times New Roman" w:hAnsi="Times New Roman" w:cs="Times New Roman"/>
                <w:sz w:val="20"/>
              </w:rPr>
              <w:t xml:space="preserve"> potrzeby regulowania tych kwestii na poziomie ustawy. Takiej regulacji nie ma też </w:t>
            </w:r>
            <w:r w:rsidR="00A808A8" w:rsidRPr="00255B11">
              <w:rPr>
                <w:rFonts w:ascii="Times New Roman" w:hAnsi="Times New Roman" w:cs="Times New Roman"/>
                <w:sz w:val="20"/>
              </w:rPr>
              <w:t xml:space="preserve">w odniesieniu do </w:t>
            </w:r>
            <w:r w:rsidR="00F1133B" w:rsidRPr="00255B11">
              <w:rPr>
                <w:rFonts w:ascii="Times New Roman" w:hAnsi="Times New Roman" w:cs="Times New Roman"/>
                <w:sz w:val="20"/>
              </w:rPr>
              <w:t xml:space="preserve">„otwierania rejestru akcjonariuszy” dla nowo tworzonych spółek, czyli </w:t>
            </w:r>
            <w:r w:rsidR="009E12D1" w:rsidRPr="00255B11">
              <w:rPr>
                <w:rFonts w:ascii="Times New Roman" w:hAnsi="Times New Roman" w:cs="Times New Roman"/>
                <w:sz w:val="20"/>
              </w:rPr>
              <w:t>w obrębie zmienianych przepisów k.s.h.</w:t>
            </w:r>
            <w:r w:rsidR="00B36574" w:rsidRPr="00255B11">
              <w:rPr>
                <w:rFonts w:ascii="Times New Roman" w:hAnsi="Times New Roman" w:cs="Times New Roman"/>
                <w:sz w:val="20"/>
              </w:rPr>
              <w:t xml:space="preserve"> i nie było to kwestionowane</w:t>
            </w:r>
            <w:r w:rsidR="0014399E" w:rsidRPr="00255B11">
              <w:rPr>
                <w:rFonts w:ascii="Times New Roman" w:hAnsi="Times New Roman" w:cs="Times New Roman"/>
                <w:sz w:val="20"/>
              </w:rPr>
              <w:t>.</w:t>
            </w:r>
            <w:r w:rsidR="00635946" w:rsidRPr="00255B11">
              <w:rPr>
                <w:rFonts w:ascii="Times New Roman" w:hAnsi="Times New Roman" w:cs="Times New Roman"/>
                <w:sz w:val="20"/>
              </w:rPr>
              <w:t xml:space="preserve"> Szczegóły </w:t>
            </w:r>
            <w:r w:rsidR="00D13BAD" w:rsidRPr="00255B11">
              <w:rPr>
                <w:rFonts w:ascii="Times New Roman" w:hAnsi="Times New Roman" w:cs="Times New Roman"/>
                <w:sz w:val="20"/>
              </w:rPr>
              <w:t xml:space="preserve">powinny </w:t>
            </w:r>
            <w:r w:rsidR="00635946" w:rsidRPr="00255B11">
              <w:rPr>
                <w:rFonts w:ascii="Times New Roman" w:hAnsi="Times New Roman" w:cs="Times New Roman"/>
                <w:sz w:val="20"/>
              </w:rPr>
              <w:t>zostać</w:t>
            </w:r>
            <w:r w:rsidR="00D13BAD" w:rsidRPr="00255B11">
              <w:rPr>
                <w:rFonts w:ascii="Times New Roman" w:hAnsi="Times New Roman" w:cs="Times New Roman"/>
                <w:sz w:val="20"/>
              </w:rPr>
              <w:t xml:space="preserve"> określone</w:t>
            </w:r>
            <w:r w:rsidR="00635946" w:rsidRPr="00255B11">
              <w:rPr>
                <w:rFonts w:ascii="Times New Roman" w:hAnsi="Times New Roman" w:cs="Times New Roman"/>
                <w:sz w:val="20"/>
              </w:rPr>
              <w:t xml:space="preserve"> w umowie o prowadzeniu rej</w:t>
            </w:r>
            <w:r w:rsidR="00D13BAD" w:rsidRPr="00255B11">
              <w:rPr>
                <w:rFonts w:ascii="Times New Roman" w:hAnsi="Times New Roman" w:cs="Times New Roman"/>
                <w:sz w:val="20"/>
              </w:rPr>
              <w:t>e</w:t>
            </w:r>
            <w:r w:rsidR="00635946" w:rsidRPr="00255B11">
              <w:rPr>
                <w:rFonts w:ascii="Times New Roman" w:hAnsi="Times New Roman" w:cs="Times New Roman"/>
                <w:sz w:val="20"/>
              </w:rPr>
              <w:t>stru</w:t>
            </w:r>
            <w:r w:rsidR="009E12D1" w:rsidRPr="00255B11">
              <w:rPr>
                <w:rFonts w:ascii="Times New Roman" w:hAnsi="Times New Roman" w:cs="Times New Roman"/>
                <w:sz w:val="20"/>
              </w:rPr>
              <w:t xml:space="preserve"> </w:t>
            </w:r>
            <w:r w:rsidR="00D13BAD" w:rsidRPr="00255B11">
              <w:rPr>
                <w:rFonts w:ascii="Times New Roman" w:hAnsi="Times New Roman" w:cs="Times New Roman"/>
              </w:rPr>
              <w:t xml:space="preserve"> </w:t>
            </w:r>
            <w:r w:rsidR="00D13BAD" w:rsidRPr="00255B11">
              <w:rPr>
                <w:rFonts w:ascii="Times New Roman" w:hAnsi="Times New Roman" w:cs="Times New Roman"/>
                <w:sz w:val="20"/>
                <w:szCs w:val="20"/>
              </w:rPr>
              <w:t>akcjonariuszy /</w:t>
            </w:r>
            <w:r w:rsidR="00D13BAD" w:rsidRPr="00255B11">
              <w:rPr>
                <w:rFonts w:ascii="Times New Roman" w:hAnsi="Times New Roman" w:cs="Times New Roman"/>
              </w:rPr>
              <w:t xml:space="preserve"> </w:t>
            </w:r>
            <w:r w:rsidR="00D13BAD" w:rsidRPr="00255B11">
              <w:rPr>
                <w:rFonts w:ascii="Times New Roman" w:hAnsi="Times New Roman" w:cs="Times New Roman"/>
                <w:sz w:val="20"/>
              </w:rPr>
              <w:t>umowie o rejestracji akcji w depozycie papierów wartościowych.</w:t>
            </w:r>
            <w:r w:rsidR="00CC6D76" w:rsidRPr="00255B11">
              <w:rPr>
                <w:rFonts w:ascii="Times New Roman" w:hAnsi="Times New Roman" w:cs="Times New Roman"/>
                <w:sz w:val="20"/>
              </w:rPr>
              <w:t xml:space="preserve"> Aby nie było jednak żadnych wątpliwości, z jaką chwilą uzyskują moc prawną wpisy w rejestrze / w depozycie</w:t>
            </w:r>
            <w:r w:rsidR="00C2497B" w:rsidRPr="00255B11">
              <w:rPr>
                <w:rFonts w:ascii="Times New Roman" w:hAnsi="Times New Roman" w:cs="Times New Roman"/>
                <w:sz w:val="20"/>
              </w:rPr>
              <w:t xml:space="preserve"> w odniesieniu do już istniejących spółek, </w:t>
            </w:r>
            <w:r w:rsidR="00924026" w:rsidRPr="00255B11">
              <w:rPr>
                <w:rFonts w:ascii="Times New Roman" w:hAnsi="Times New Roman" w:cs="Times New Roman"/>
                <w:sz w:val="20"/>
              </w:rPr>
              <w:t>zmi</w:t>
            </w:r>
            <w:r w:rsidR="009B3493" w:rsidRPr="00255B11">
              <w:rPr>
                <w:rFonts w:ascii="Times New Roman" w:hAnsi="Times New Roman" w:cs="Times New Roman"/>
                <w:sz w:val="20"/>
              </w:rPr>
              <w:t>e</w:t>
            </w:r>
            <w:r w:rsidR="00924026" w:rsidRPr="00255B11">
              <w:rPr>
                <w:rFonts w:ascii="Times New Roman" w:hAnsi="Times New Roman" w:cs="Times New Roman"/>
                <w:sz w:val="20"/>
              </w:rPr>
              <w:t xml:space="preserve">niono </w:t>
            </w:r>
            <w:r w:rsidR="00255B11" w:rsidRPr="00255B11">
              <w:rPr>
                <w:rFonts w:ascii="Times New Roman" w:hAnsi="Times New Roman" w:cs="Times New Roman"/>
                <w:sz w:val="20"/>
              </w:rPr>
              <w:t xml:space="preserve">dotychczasowy </w:t>
            </w:r>
            <w:r w:rsidR="00924026" w:rsidRPr="00255B11">
              <w:rPr>
                <w:rFonts w:ascii="Times New Roman" w:hAnsi="Times New Roman" w:cs="Times New Roman"/>
                <w:sz w:val="20"/>
              </w:rPr>
              <w:t>art. 3 ust. 1 projektu (art. 7 ust. 1 w nowej wersji projektu) w ten sposób, iż</w:t>
            </w:r>
            <w:r w:rsidR="00C2497B" w:rsidRPr="00255B11">
              <w:rPr>
                <w:rFonts w:ascii="Times New Roman" w:hAnsi="Times New Roman" w:cs="Times New Roman"/>
                <w:sz w:val="20"/>
              </w:rPr>
              <w:t xml:space="preserve"> wyraźnie wskazan</w:t>
            </w:r>
            <w:r w:rsidR="00E63657" w:rsidRPr="00255B11">
              <w:rPr>
                <w:rFonts w:ascii="Times New Roman" w:hAnsi="Times New Roman" w:cs="Times New Roman"/>
                <w:sz w:val="20"/>
              </w:rPr>
              <w:t>o, ż</w:t>
            </w:r>
            <w:r w:rsidR="00C2497B" w:rsidRPr="00255B11">
              <w:rPr>
                <w:rFonts w:ascii="Times New Roman" w:hAnsi="Times New Roman" w:cs="Times New Roman"/>
                <w:sz w:val="20"/>
              </w:rPr>
              <w:t xml:space="preserve">e </w:t>
            </w:r>
            <w:r w:rsidR="00E63657" w:rsidRPr="00255B11">
              <w:rPr>
                <w:rFonts w:ascii="Times New Roman" w:hAnsi="Times New Roman" w:cs="Times New Roman"/>
                <w:sz w:val="20"/>
              </w:rPr>
              <w:t>następuje to z dniem wejścia w życie ustawy, czyli 1 stycznia 2020 r.</w:t>
            </w:r>
          </w:p>
          <w:p w:rsidR="001D7F4E" w:rsidRPr="00255B11" w:rsidRDefault="001D7F4E" w:rsidP="00E63657">
            <w:pPr>
              <w:spacing w:line="240" w:lineRule="auto"/>
              <w:jc w:val="both"/>
              <w:rPr>
                <w:rFonts w:ascii="Times New Roman" w:hAnsi="Times New Roman" w:cs="Times New Roman"/>
                <w:sz w:val="20"/>
              </w:rPr>
            </w:pPr>
          </w:p>
          <w:p w:rsidR="00AA7CAD" w:rsidRPr="00FD3A64" w:rsidRDefault="00612772" w:rsidP="009B3493">
            <w:pPr>
              <w:spacing w:line="240" w:lineRule="auto"/>
              <w:jc w:val="both"/>
              <w:rPr>
                <w:rFonts w:ascii="Times New Roman" w:hAnsi="Times New Roman" w:cs="Times New Roman"/>
                <w:sz w:val="20"/>
              </w:rPr>
            </w:pPr>
            <w:r>
              <w:rPr>
                <w:rFonts w:ascii="Times New Roman" w:hAnsi="Times New Roman" w:cs="Times New Roman"/>
                <w:sz w:val="20"/>
              </w:rPr>
              <w:t xml:space="preserve">Wyjaśniono, że akcje nie złożone w spółce zgodnie z art. </w:t>
            </w:r>
            <w:r w:rsidR="00DF159C">
              <w:rPr>
                <w:rFonts w:ascii="Times New Roman" w:hAnsi="Times New Roman" w:cs="Times New Roman"/>
                <w:sz w:val="20"/>
              </w:rPr>
              <w:t>4 (art. 8 w nowej wersji projektu)</w:t>
            </w:r>
            <w:r w:rsidR="00EB538E">
              <w:rPr>
                <w:rFonts w:ascii="Times New Roman" w:hAnsi="Times New Roman" w:cs="Times New Roman"/>
                <w:sz w:val="20"/>
              </w:rPr>
              <w:t>, nie będą wykaz</w:t>
            </w:r>
            <w:r w:rsidR="00064A43">
              <w:rPr>
                <w:rFonts w:ascii="Times New Roman" w:hAnsi="Times New Roman" w:cs="Times New Roman"/>
                <w:sz w:val="20"/>
              </w:rPr>
              <w:t>yw</w:t>
            </w:r>
            <w:r w:rsidR="00EB538E">
              <w:rPr>
                <w:rFonts w:ascii="Times New Roman" w:hAnsi="Times New Roman" w:cs="Times New Roman"/>
                <w:sz w:val="20"/>
              </w:rPr>
              <w:t xml:space="preserve">ane w rejestrze akcjonariuszy w chwili jego uruchomienia, </w:t>
            </w:r>
            <w:r w:rsidR="00C27D9A">
              <w:rPr>
                <w:rFonts w:ascii="Times New Roman" w:hAnsi="Times New Roman" w:cs="Times New Roman"/>
                <w:sz w:val="20"/>
              </w:rPr>
              <w:t>tj.</w:t>
            </w:r>
            <w:r w:rsidR="00EB538E">
              <w:rPr>
                <w:rFonts w:ascii="Times New Roman" w:hAnsi="Times New Roman" w:cs="Times New Roman"/>
                <w:sz w:val="20"/>
              </w:rPr>
              <w:t xml:space="preserve"> w dniu wejścia  w</w:t>
            </w:r>
            <w:r w:rsidR="00064A43">
              <w:rPr>
                <w:rFonts w:ascii="Times New Roman" w:hAnsi="Times New Roman" w:cs="Times New Roman"/>
                <w:sz w:val="20"/>
              </w:rPr>
              <w:t xml:space="preserve"> ż</w:t>
            </w:r>
            <w:r w:rsidR="00EB538E">
              <w:rPr>
                <w:rFonts w:ascii="Times New Roman" w:hAnsi="Times New Roman" w:cs="Times New Roman"/>
                <w:sz w:val="20"/>
              </w:rPr>
              <w:t xml:space="preserve">ycie ustawy. </w:t>
            </w:r>
            <w:r w:rsidR="00C27D9A">
              <w:rPr>
                <w:rFonts w:ascii="Times New Roman" w:hAnsi="Times New Roman" w:cs="Times New Roman"/>
                <w:sz w:val="20"/>
              </w:rPr>
              <w:t>Po tej dacie możliwe będzie j</w:t>
            </w:r>
            <w:r w:rsidR="004D60E9">
              <w:rPr>
                <w:rFonts w:ascii="Times New Roman" w:hAnsi="Times New Roman" w:cs="Times New Roman"/>
                <w:sz w:val="20"/>
              </w:rPr>
              <w:t>e</w:t>
            </w:r>
            <w:r w:rsidR="00C27D9A">
              <w:rPr>
                <w:rFonts w:ascii="Times New Roman" w:hAnsi="Times New Roman" w:cs="Times New Roman"/>
                <w:sz w:val="20"/>
              </w:rPr>
              <w:t>dnak wp</w:t>
            </w:r>
            <w:r w:rsidR="004D60E9">
              <w:rPr>
                <w:rFonts w:ascii="Times New Roman" w:hAnsi="Times New Roman" w:cs="Times New Roman"/>
                <w:sz w:val="20"/>
              </w:rPr>
              <w:t xml:space="preserve">isanie </w:t>
            </w:r>
            <w:r w:rsidR="005A5F02">
              <w:rPr>
                <w:rFonts w:ascii="Times New Roman" w:hAnsi="Times New Roman" w:cs="Times New Roman"/>
                <w:sz w:val="20"/>
              </w:rPr>
              <w:t xml:space="preserve">do </w:t>
            </w:r>
            <w:r w:rsidR="004D60E9">
              <w:rPr>
                <w:rFonts w:ascii="Times New Roman" w:hAnsi="Times New Roman" w:cs="Times New Roman"/>
                <w:sz w:val="20"/>
              </w:rPr>
              <w:t>re</w:t>
            </w:r>
            <w:r w:rsidR="00C27D9A">
              <w:rPr>
                <w:rFonts w:ascii="Times New Roman" w:hAnsi="Times New Roman" w:cs="Times New Roman"/>
                <w:sz w:val="20"/>
              </w:rPr>
              <w:t>j</w:t>
            </w:r>
            <w:r w:rsidR="004D60E9">
              <w:rPr>
                <w:rFonts w:ascii="Times New Roman" w:hAnsi="Times New Roman" w:cs="Times New Roman"/>
                <w:sz w:val="20"/>
              </w:rPr>
              <w:t>estru takż</w:t>
            </w:r>
            <w:r w:rsidR="00C27D9A">
              <w:rPr>
                <w:rFonts w:ascii="Times New Roman" w:hAnsi="Times New Roman" w:cs="Times New Roman"/>
                <w:sz w:val="20"/>
              </w:rPr>
              <w:t>e</w:t>
            </w:r>
            <w:r w:rsidR="004D60E9">
              <w:rPr>
                <w:rFonts w:ascii="Times New Roman" w:hAnsi="Times New Roman" w:cs="Times New Roman"/>
                <w:sz w:val="20"/>
              </w:rPr>
              <w:t xml:space="preserve"> akcji nie złożone</w:t>
            </w:r>
            <w:r w:rsidR="005A5F02">
              <w:rPr>
                <w:rFonts w:ascii="Times New Roman" w:hAnsi="Times New Roman" w:cs="Times New Roman"/>
                <w:sz w:val="20"/>
              </w:rPr>
              <w:t>j</w:t>
            </w:r>
            <w:r w:rsidR="004D60E9">
              <w:rPr>
                <w:rFonts w:ascii="Times New Roman" w:hAnsi="Times New Roman" w:cs="Times New Roman"/>
                <w:sz w:val="20"/>
              </w:rPr>
              <w:t xml:space="preserve"> spółce, </w:t>
            </w:r>
            <w:r w:rsidR="005A5F02">
              <w:rPr>
                <w:rFonts w:ascii="Times New Roman" w:hAnsi="Times New Roman" w:cs="Times New Roman"/>
                <w:sz w:val="20"/>
              </w:rPr>
              <w:t>jeżeli akcjonariusz</w:t>
            </w:r>
            <w:r w:rsidR="000E1630">
              <w:rPr>
                <w:rFonts w:ascii="Times New Roman" w:hAnsi="Times New Roman" w:cs="Times New Roman"/>
                <w:sz w:val="20"/>
              </w:rPr>
              <w:t xml:space="preserve"> przedstawi </w:t>
            </w:r>
            <w:r w:rsidR="0024778F">
              <w:rPr>
                <w:rFonts w:ascii="Times New Roman" w:hAnsi="Times New Roman" w:cs="Times New Roman"/>
                <w:sz w:val="20"/>
              </w:rPr>
              <w:t xml:space="preserve">spółce </w:t>
            </w:r>
            <w:r w:rsidR="000E1630">
              <w:rPr>
                <w:rFonts w:ascii="Times New Roman" w:hAnsi="Times New Roman" w:cs="Times New Roman"/>
                <w:sz w:val="20"/>
              </w:rPr>
              <w:t xml:space="preserve">dokument akcji, który – na podstawie projektowanego art. 3 ust. 2 </w:t>
            </w:r>
            <w:r w:rsidR="007954B2">
              <w:rPr>
                <w:rFonts w:ascii="Times New Roman" w:hAnsi="Times New Roman" w:cs="Times New Roman"/>
                <w:sz w:val="20"/>
              </w:rPr>
              <w:t xml:space="preserve">(art. </w:t>
            </w:r>
            <w:r w:rsidR="009B3493">
              <w:rPr>
                <w:rFonts w:ascii="Times New Roman" w:hAnsi="Times New Roman" w:cs="Times New Roman"/>
                <w:sz w:val="20"/>
              </w:rPr>
              <w:t xml:space="preserve">7 </w:t>
            </w:r>
            <w:r w:rsidR="007954B2">
              <w:rPr>
                <w:rFonts w:ascii="Times New Roman" w:hAnsi="Times New Roman" w:cs="Times New Roman"/>
                <w:sz w:val="20"/>
              </w:rPr>
              <w:t>ust. 2 w nowej wersji projektu</w:t>
            </w:r>
            <w:r w:rsidR="00434872">
              <w:rPr>
                <w:rFonts w:ascii="Times New Roman" w:hAnsi="Times New Roman" w:cs="Times New Roman"/>
                <w:sz w:val="20"/>
              </w:rPr>
              <w:t>)</w:t>
            </w:r>
            <w:r w:rsidR="007954B2">
              <w:rPr>
                <w:rFonts w:ascii="Times New Roman" w:hAnsi="Times New Roman" w:cs="Times New Roman"/>
                <w:sz w:val="20"/>
              </w:rPr>
              <w:t xml:space="preserve"> </w:t>
            </w:r>
            <w:r w:rsidR="000E1630">
              <w:rPr>
                <w:rFonts w:ascii="Times New Roman" w:hAnsi="Times New Roman" w:cs="Times New Roman"/>
                <w:sz w:val="20"/>
              </w:rPr>
              <w:t xml:space="preserve">– zachowa przecież ograniczoną moc dowodową. </w:t>
            </w:r>
          </w:p>
        </w:tc>
      </w:tr>
      <w:tr w:rsidR="00E268F7" w:rsidRPr="000937DC" w:rsidTr="000A50DC">
        <w:tc>
          <w:tcPr>
            <w:tcW w:w="572" w:type="dxa"/>
          </w:tcPr>
          <w:p w:rsidR="00E268F7" w:rsidRPr="000937DC" w:rsidRDefault="00E268F7" w:rsidP="0039053F">
            <w:pPr>
              <w:rPr>
                <w:rFonts w:ascii="Times New Roman" w:hAnsi="Times New Roman" w:cs="Times New Roman"/>
                <w:sz w:val="20"/>
              </w:rPr>
            </w:pPr>
            <w:r w:rsidRPr="000937DC">
              <w:rPr>
                <w:rFonts w:ascii="Times New Roman" w:hAnsi="Times New Roman" w:cs="Times New Roman"/>
                <w:sz w:val="20"/>
              </w:rPr>
              <w:t>66.</w:t>
            </w:r>
          </w:p>
        </w:tc>
        <w:tc>
          <w:tcPr>
            <w:tcW w:w="2193" w:type="dxa"/>
            <w:gridSpan w:val="2"/>
            <w:vMerge/>
          </w:tcPr>
          <w:p w:rsidR="00E268F7" w:rsidRPr="000937DC" w:rsidRDefault="00E268F7" w:rsidP="0039053F">
            <w:pPr>
              <w:spacing w:after="0"/>
              <w:jc w:val="center"/>
              <w:rPr>
                <w:rFonts w:ascii="Times New Roman" w:hAnsi="Times New Roman" w:cs="Times New Roman"/>
                <w:b/>
                <w:sz w:val="20"/>
              </w:rPr>
            </w:pPr>
          </w:p>
        </w:tc>
        <w:tc>
          <w:tcPr>
            <w:tcW w:w="2163" w:type="dxa"/>
          </w:tcPr>
          <w:p w:rsidR="00E268F7" w:rsidRPr="000937DC" w:rsidRDefault="00E268F7" w:rsidP="0039053F">
            <w:pPr>
              <w:jc w:val="center"/>
              <w:rPr>
                <w:rFonts w:ascii="Times New Roman" w:hAnsi="Times New Roman" w:cs="Times New Roman"/>
                <w:b/>
                <w:sz w:val="20"/>
                <w:lang w:val="de-DE"/>
              </w:rPr>
            </w:pPr>
            <w:r w:rsidRPr="000937DC">
              <w:rPr>
                <w:rFonts w:ascii="Times New Roman" w:hAnsi="Times New Roman" w:cs="Times New Roman"/>
                <w:b/>
                <w:sz w:val="20"/>
                <w:lang w:val="de-DE"/>
              </w:rPr>
              <w:t>Komisja Nadzoru Finansowego</w:t>
            </w:r>
          </w:p>
        </w:tc>
        <w:tc>
          <w:tcPr>
            <w:tcW w:w="5953" w:type="dxa"/>
          </w:tcPr>
          <w:p w:rsidR="00E268F7" w:rsidRPr="000937DC" w:rsidRDefault="00E268F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 rozumieniu UKNF konstrukcja przepisów przejściowych i art. 6 (</w:t>
            </w:r>
            <w:r w:rsidRPr="000937DC">
              <w:rPr>
                <w:rFonts w:ascii="Times New Roman" w:hAnsi="Times New Roman" w:cs="Times New Roman"/>
                <w:i/>
                <w:sz w:val="20"/>
              </w:rPr>
              <w:t>vacatio legis</w:t>
            </w:r>
            <w:r w:rsidRPr="000937DC">
              <w:rPr>
                <w:rFonts w:ascii="Times New Roman" w:hAnsi="Times New Roman" w:cs="Times New Roman"/>
                <w:sz w:val="20"/>
              </w:rPr>
              <w:t>) zakłada, że przed wejściem w życie ustawy możliwe będzie zapisanie akcji w rejestrze lub w depozycie.</w:t>
            </w:r>
          </w:p>
          <w:p w:rsidR="00E268F7" w:rsidRPr="00327BF0" w:rsidRDefault="00E268F7" w:rsidP="0039053F">
            <w:pPr>
              <w:spacing w:after="0" w:line="240" w:lineRule="auto"/>
              <w:jc w:val="both"/>
              <w:rPr>
                <w:rFonts w:ascii="Times New Roman" w:hAnsi="Times New Roman" w:cs="Times New Roman"/>
                <w:sz w:val="20"/>
              </w:rPr>
            </w:pPr>
            <w:r w:rsidRPr="00327BF0">
              <w:rPr>
                <w:rFonts w:ascii="Times New Roman" w:hAnsi="Times New Roman" w:cs="Times New Roman"/>
                <w:sz w:val="20"/>
              </w:rPr>
              <w:t>Zdaniem UKNF brakuje przepisu wskazującego, że taki zapis zyskuje moc prawną dopiero w momencie wejścia w życie ustawy.</w:t>
            </w:r>
          </w:p>
          <w:p w:rsidR="00E268F7" w:rsidRDefault="00E268F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Zdaniem UKNF art. 3 ust. 1 jest w tym zakresie niewystarczający, gdyż wskazuje jedynie na utratę mocy </w:t>
            </w:r>
            <w:r w:rsidR="0064705B">
              <w:rPr>
                <w:rFonts w:ascii="Times New Roman" w:hAnsi="Times New Roman" w:cs="Times New Roman"/>
                <w:sz w:val="20"/>
              </w:rPr>
              <w:t>obowiązującej dokumentów akcji.</w:t>
            </w:r>
          </w:p>
          <w:p w:rsidR="0064705B" w:rsidRPr="000937DC" w:rsidRDefault="0064705B" w:rsidP="0039053F">
            <w:pPr>
              <w:spacing w:after="0" w:line="240" w:lineRule="auto"/>
              <w:jc w:val="both"/>
              <w:rPr>
                <w:rFonts w:ascii="Times New Roman" w:hAnsi="Times New Roman" w:cs="Times New Roman"/>
                <w:sz w:val="20"/>
              </w:rPr>
            </w:pPr>
          </w:p>
          <w:p w:rsidR="00E268F7" w:rsidRDefault="00E268F7" w:rsidP="0039053F">
            <w:pPr>
              <w:spacing w:after="0" w:line="240" w:lineRule="auto"/>
              <w:jc w:val="both"/>
              <w:rPr>
                <w:rFonts w:ascii="Times New Roman" w:hAnsi="Times New Roman" w:cs="Times New Roman"/>
                <w:sz w:val="20"/>
              </w:rPr>
            </w:pPr>
            <w:r w:rsidRPr="00327BF0">
              <w:rPr>
                <w:rFonts w:ascii="Times New Roman" w:hAnsi="Times New Roman" w:cs="Times New Roman"/>
                <w:sz w:val="20"/>
              </w:rPr>
              <w:t>Ponadto, projekt nie przewiduje żadnych środków przymusu,</w:t>
            </w:r>
            <w:r w:rsidRPr="000937DC">
              <w:rPr>
                <w:rFonts w:ascii="Times New Roman" w:hAnsi="Times New Roman" w:cs="Times New Roman"/>
                <w:sz w:val="20"/>
              </w:rPr>
              <w:t xml:space="preserve"> mających na celu skłonić spółkę do wykonania obowiązku wezwania akcjonariuszy w celu dokonania rejestracji akcji w odpowiednim rejestrze.</w:t>
            </w:r>
          </w:p>
          <w:p w:rsidR="00E268F7" w:rsidRDefault="00E268F7" w:rsidP="0039053F">
            <w:pPr>
              <w:spacing w:after="0" w:line="240" w:lineRule="auto"/>
              <w:jc w:val="both"/>
              <w:rPr>
                <w:rFonts w:ascii="Times New Roman" w:hAnsi="Times New Roman" w:cs="Times New Roman"/>
                <w:sz w:val="20"/>
              </w:rPr>
            </w:pPr>
          </w:p>
          <w:p w:rsidR="00A960C4" w:rsidRPr="000937DC" w:rsidRDefault="00A960C4" w:rsidP="0039053F">
            <w:pPr>
              <w:spacing w:after="0" w:line="240" w:lineRule="auto"/>
              <w:jc w:val="both"/>
              <w:rPr>
                <w:rFonts w:ascii="Times New Roman" w:hAnsi="Times New Roman" w:cs="Times New Roman"/>
                <w:sz w:val="20"/>
              </w:rPr>
            </w:pPr>
          </w:p>
          <w:p w:rsidR="00E268F7" w:rsidRPr="000937DC" w:rsidRDefault="00E268F7" w:rsidP="00327BF0">
            <w:pPr>
              <w:spacing w:after="0" w:line="240" w:lineRule="auto"/>
              <w:jc w:val="both"/>
              <w:rPr>
                <w:rFonts w:ascii="Times New Roman" w:hAnsi="Times New Roman" w:cs="Times New Roman"/>
                <w:sz w:val="20"/>
              </w:rPr>
            </w:pPr>
            <w:r w:rsidRPr="000937DC">
              <w:rPr>
                <w:rFonts w:ascii="Times New Roman" w:hAnsi="Times New Roman" w:cs="Times New Roman"/>
                <w:sz w:val="20"/>
              </w:rPr>
              <w:t>Brak jest również rozstrzygnięcia o skutkach utraty mocy akcji mających formę dokumentu, w szczególności dla spółki, jej kapitału oraz majątku, w konsekwencji projektowane zmiany mogą przyczynić się np. w przypadku likwidacji spółki do wzbogacenia się akcjonariuszy, których akcje zostały zarejestrowane, kosztem tych, których prawa udziałowe nie zostały ujawnione w rejestrze. Projekt nie zakłada wygaśnięcia praw z akcji, a jedynie wyklucza możliwość posługiwania się w obrocie akcją w formie dokumentu oraz utratę mocy dowodowej dokumentu akcji po upływie 3 lat od wejścia w życie ustawy, utrudniając po upływie tego okresu możliwość dochodzenia prawa uczestnictwa w spółce przez obecnych posiadaczy akcji na okaziciela mających formę dokumentu, których prawa nie zostaną ujawnione w rejestrze.</w:t>
            </w:r>
          </w:p>
        </w:tc>
        <w:tc>
          <w:tcPr>
            <w:tcW w:w="4733" w:type="dxa"/>
          </w:tcPr>
          <w:p w:rsidR="00E268F7" w:rsidRPr="00937BDA" w:rsidRDefault="0064705B" w:rsidP="0064705B">
            <w:pPr>
              <w:spacing w:line="240" w:lineRule="auto"/>
              <w:jc w:val="both"/>
              <w:rPr>
                <w:rFonts w:ascii="Times New Roman" w:hAnsi="Times New Roman" w:cs="Times New Roman"/>
                <w:sz w:val="20"/>
              </w:rPr>
            </w:pPr>
            <w:r w:rsidRPr="00937BDA">
              <w:rPr>
                <w:rFonts w:ascii="Times New Roman" w:hAnsi="Times New Roman" w:cs="Times New Roman"/>
                <w:sz w:val="20"/>
              </w:rPr>
              <w:t>Vide odniesienie się do pierwszej uwagi z pkt 65 niniejsze tabeli</w:t>
            </w:r>
            <w:r w:rsidR="009B3493" w:rsidRPr="00937BDA">
              <w:rPr>
                <w:rFonts w:ascii="Times New Roman" w:hAnsi="Times New Roman" w:cs="Times New Roman"/>
                <w:sz w:val="20"/>
              </w:rPr>
              <w:t>: art. 3 ust. 1 (art. 7 ust. 1 w nowej wersji projektu) został uzupełniony w ten sposób, iż wyraźnie wskazano, że</w:t>
            </w:r>
            <w:r w:rsidR="00937BDA" w:rsidRPr="00937BDA">
              <w:t xml:space="preserve"> </w:t>
            </w:r>
            <w:r w:rsidR="00937BDA" w:rsidRPr="00937BDA">
              <w:rPr>
                <w:rFonts w:ascii="Times New Roman" w:hAnsi="Times New Roman" w:cs="Times New Roman"/>
                <w:sz w:val="20"/>
              </w:rPr>
              <w:t xml:space="preserve">wpisy w rejestrze akcjonariuszy / w depozycie </w:t>
            </w:r>
            <w:r w:rsidR="009B3493" w:rsidRPr="00937BDA">
              <w:rPr>
                <w:rFonts w:ascii="Times New Roman" w:hAnsi="Times New Roman" w:cs="Times New Roman"/>
                <w:sz w:val="20"/>
              </w:rPr>
              <w:t xml:space="preserve"> </w:t>
            </w:r>
            <w:r w:rsidR="00937BDA" w:rsidRPr="00937BDA">
              <w:rPr>
                <w:rFonts w:ascii="Times New Roman" w:hAnsi="Times New Roman" w:cs="Times New Roman"/>
                <w:sz w:val="20"/>
              </w:rPr>
              <w:t xml:space="preserve">uzyskują moc prawną </w:t>
            </w:r>
            <w:r w:rsidR="009B3493" w:rsidRPr="00937BDA">
              <w:rPr>
                <w:rFonts w:ascii="Times New Roman" w:hAnsi="Times New Roman" w:cs="Times New Roman"/>
                <w:sz w:val="20"/>
              </w:rPr>
              <w:t>z dniem wejścia w życie ustawy, czyli 1 stycznia 2020 r.</w:t>
            </w:r>
          </w:p>
          <w:p w:rsidR="002F39C2" w:rsidRPr="002F39C2" w:rsidRDefault="002F39C2" w:rsidP="00DF5731">
            <w:pPr>
              <w:spacing w:line="240" w:lineRule="auto"/>
              <w:jc w:val="both"/>
              <w:rPr>
                <w:rFonts w:ascii="Times New Roman" w:hAnsi="Times New Roman" w:cs="Times New Roman"/>
                <w:sz w:val="10"/>
              </w:rPr>
            </w:pPr>
          </w:p>
          <w:p w:rsidR="00711EC2" w:rsidRDefault="002E5589" w:rsidP="00DF5731">
            <w:pPr>
              <w:spacing w:line="240" w:lineRule="auto"/>
              <w:jc w:val="both"/>
              <w:rPr>
                <w:rFonts w:ascii="Times New Roman" w:hAnsi="Times New Roman" w:cs="Times New Roman"/>
                <w:sz w:val="20"/>
              </w:rPr>
            </w:pPr>
            <w:r w:rsidRPr="00DF5731">
              <w:rPr>
                <w:rFonts w:ascii="Times New Roman" w:hAnsi="Times New Roman" w:cs="Times New Roman"/>
                <w:sz w:val="20"/>
              </w:rPr>
              <w:t>Uwaga został</w:t>
            </w:r>
            <w:r w:rsidR="008B7DC2">
              <w:rPr>
                <w:rFonts w:ascii="Times New Roman" w:hAnsi="Times New Roman" w:cs="Times New Roman"/>
                <w:sz w:val="20"/>
              </w:rPr>
              <w:t>a</w:t>
            </w:r>
            <w:r w:rsidRPr="00DF5731">
              <w:rPr>
                <w:rFonts w:ascii="Times New Roman" w:hAnsi="Times New Roman" w:cs="Times New Roman"/>
                <w:sz w:val="20"/>
              </w:rPr>
              <w:t xml:space="preserve"> uwzględniona: projekt zostanie uzupełniony o nowy art. 10 </w:t>
            </w:r>
            <w:r w:rsidR="0049281A" w:rsidRPr="00DF5731">
              <w:rPr>
                <w:rFonts w:ascii="Times New Roman" w:hAnsi="Times New Roman" w:cs="Times New Roman"/>
                <w:sz w:val="20"/>
              </w:rPr>
              <w:t>penalizujący zaniechanie przez członków zarządu spółki wykonania obowiązków spółki, o których mowa</w:t>
            </w:r>
            <w:r w:rsidR="00711EC2" w:rsidRPr="00DF5731">
              <w:rPr>
                <w:rFonts w:ascii="Times New Roman" w:hAnsi="Times New Roman" w:cs="Times New Roman"/>
                <w:sz w:val="20"/>
              </w:rPr>
              <w:t xml:space="preserve"> </w:t>
            </w:r>
            <w:r w:rsidR="0049281A" w:rsidRPr="00DF5731">
              <w:rPr>
                <w:rFonts w:ascii="Times New Roman" w:hAnsi="Times New Roman" w:cs="Times New Roman"/>
                <w:sz w:val="20"/>
              </w:rPr>
              <w:t>w</w:t>
            </w:r>
            <w:r w:rsidR="00711EC2" w:rsidRPr="00DF5731">
              <w:rPr>
                <w:rFonts w:ascii="Times New Roman" w:hAnsi="Times New Roman" w:cs="Times New Roman"/>
                <w:sz w:val="20"/>
              </w:rPr>
              <w:t xml:space="preserve"> </w:t>
            </w:r>
            <w:r w:rsidR="0049281A" w:rsidRPr="00DF5731">
              <w:rPr>
                <w:rFonts w:ascii="Times New Roman" w:hAnsi="Times New Roman" w:cs="Times New Roman"/>
                <w:sz w:val="20"/>
              </w:rPr>
              <w:t>art. 4 i 5 ust. 1 projektu</w:t>
            </w:r>
            <w:r w:rsidR="00DF5731" w:rsidRPr="00DF5731">
              <w:rPr>
                <w:rFonts w:ascii="Times New Roman" w:hAnsi="Times New Roman" w:cs="Times New Roman"/>
                <w:sz w:val="20"/>
              </w:rPr>
              <w:t xml:space="preserve"> (art. 8 i 9 w nowej wersji projektu). </w:t>
            </w:r>
          </w:p>
          <w:p w:rsidR="002F39C2" w:rsidRPr="00DF5731" w:rsidRDefault="002F39C2" w:rsidP="00DF5731">
            <w:pPr>
              <w:spacing w:line="240" w:lineRule="auto"/>
              <w:jc w:val="both"/>
              <w:rPr>
                <w:rFonts w:ascii="Times New Roman" w:hAnsi="Times New Roman" w:cs="Times New Roman"/>
                <w:sz w:val="20"/>
              </w:rPr>
            </w:pPr>
          </w:p>
          <w:p w:rsidR="00E268F7" w:rsidRDefault="00B96155" w:rsidP="00173687">
            <w:pPr>
              <w:spacing w:line="240" w:lineRule="auto"/>
              <w:jc w:val="both"/>
              <w:rPr>
                <w:rFonts w:ascii="Times New Roman" w:hAnsi="Times New Roman" w:cs="Times New Roman"/>
                <w:sz w:val="20"/>
              </w:rPr>
            </w:pPr>
            <w:r>
              <w:rPr>
                <w:rFonts w:ascii="Times New Roman" w:hAnsi="Times New Roman" w:cs="Times New Roman"/>
                <w:sz w:val="20"/>
              </w:rPr>
              <w:t>Wyjaśniono, że projekt w art. 3 ust.</w:t>
            </w:r>
            <w:r w:rsidR="00173687">
              <w:rPr>
                <w:rFonts w:ascii="Times New Roman" w:hAnsi="Times New Roman" w:cs="Times New Roman"/>
                <w:sz w:val="20"/>
              </w:rPr>
              <w:t xml:space="preserve"> </w:t>
            </w:r>
            <w:r>
              <w:rPr>
                <w:rFonts w:ascii="Times New Roman" w:hAnsi="Times New Roman" w:cs="Times New Roman"/>
                <w:sz w:val="20"/>
              </w:rPr>
              <w:t xml:space="preserve">1 </w:t>
            </w:r>
            <w:r w:rsidR="0001580E">
              <w:rPr>
                <w:rFonts w:ascii="Times New Roman" w:hAnsi="Times New Roman" w:cs="Times New Roman"/>
                <w:sz w:val="20"/>
              </w:rPr>
              <w:t>(art. 7 ust.</w:t>
            </w:r>
            <w:r w:rsidR="00083F5D">
              <w:rPr>
                <w:rFonts w:ascii="Times New Roman" w:hAnsi="Times New Roman" w:cs="Times New Roman"/>
                <w:sz w:val="20"/>
              </w:rPr>
              <w:t xml:space="preserve"> </w:t>
            </w:r>
            <w:r w:rsidR="0001580E">
              <w:rPr>
                <w:rFonts w:ascii="Times New Roman" w:hAnsi="Times New Roman" w:cs="Times New Roman"/>
                <w:sz w:val="20"/>
              </w:rPr>
              <w:t>1 w nowej wersji projektu)</w:t>
            </w:r>
            <w:r w:rsidR="00083F5D">
              <w:rPr>
                <w:rFonts w:ascii="Times New Roman" w:hAnsi="Times New Roman" w:cs="Times New Roman"/>
                <w:sz w:val="20"/>
              </w:rPr>
              <w:t xml:space="preserve"> </w:t>
            </w:r>
            <w:r>
              <w:rPr>
                <w:rFonts w:ascii="Times New Roman" w:hAnsi="Times New Roman" w:cs="Times New Roman"/>
                <w:sz w:val="20"/>
              </w:rPr>
              <w:t>przewiduje tylko u</w:t>
            </w:r>
            <w:r w:rsidR="00E268F7" w:rsidRPr="000937DC">
              <w:rPr>
                <w:rFonts w:ascii="Times New Roman" w:hAnsi="Times New Roman" w:cs="Times New Roman"/>
                <w:sz w:val="20"/>
              </w:rPr>
              <w:t>trat</w:t>
            </w:r>
            <w:r w:rsidR="00C34D6A">
              <w:rPr>
                <w:rFonts w:ascii="Times New Roman" w:hAnsi="Times New Roman" w:cs="Times New Roman"/>
                <w:sz w:val="20"/>
              </w:rPr>
              <w:t>ę</w:t>
            </w:r>
            <w:r>
              <w:rPr>
                <w:rFonts w:ascii="Times New Roman" w:hAnsi="Times New Roman" w:cs="Times New Roman"/>
                <w:sz w:val="20"/>
              </w:rPr>
              <w:t xml:space="preserve"> mocy obowiązującej dokumentu akcji</w:t>
            </w:r>
            <w:r w:rsidR="00C34D6A">
              <w:rPr>
                <w:rFonts w:ascii="Times New Roman" w:hAnsi="Times New Roman" w:cs="Times New Roman"/>
                <w:sz w:val="20"/>
              </w:rPr>
              <w:t>, co</w:t>
            </w:r>
            <w:r>
              <w:rPr>
                <w:rFonts w:ascii="Times New Roman" w:hAnsi="Times New Roman" w:cs="Times New Roman"/>
                <w:sz w:val="20"/>
              </w:rPr>
              <w:t xml:space="preserve"> </w:t>
            </w:r>
            <w:r w:rsidR="00E268F7" w:rsidRPr="000937DC">
              <w:rPr>
                <w:rFonts w:ascii="Times New Roman" w:hAnsi="Times New Roman" w:cs="Times New Roman"/>
                <w:sz w:val="20"/>
              </w:rPr>
              <w:t xml:space="preserve">oznacza wyłącznie tyle, że </w:t>
            </w:r>
            <w:r w:rsidR="00C34D6A">
              <w:rPr>
                <w:rFonts w:ascii="Times New Roman" w:hAnsi="Times New Roman" w:cs="Times New Roman"/>
                <w:sz w:val="20"/>
              </w:rPr>
              <w:t xml:space="preserve">dokument akcji </w:t>
            </w:r>
            <w:r w:rsidR="00E268F7" w:rsidRPr="000937DC">
              <w:rPr>
                <w:rFonts w:ascii="Times New Roman" w:hAnsi="Times New Roman" w:cs="Times New Roman"/>
                <w:sz w:val="20"/>
              </w:rPr>
              <w:t>nie będzie mógł być wykorzyst</w:t>
            </w:r>
            <w:r w:rsidR="00C34D6A">
              <w:rPr>
                <w:rFonts w:ascii="Times New Roman" w:hAnsi="Times New Roman" w:cs="Times New Roman"/>
                <w:sz w:val="20"/>
              </w:rPr>
              <w:t>yw</w:t>
            </w:r>
            <w:r w:rsidR="00E268F7" w:rsidRPr="000937DC">
              <w:rPr>
                <w:rFonts w:ascii="Times New Roman" w:hAnsi="Times New Roman" w:cs="Times New Roman"/>
                <w:sz w:val="20"/>
              </w:rPr>
              <w:t xml:space="preserve">any do obrotu prawem udziałowym ani do legitymacji formalnej. Nie </w:t>
            </w:r>
            <w:r w:rsidR="00173687">
              <w:rPr>
                <w:rFonts w:ascii="Times New Roman" w:hAnsi="Times New Roman" w:cs="Times New Roman"/>
                <w:sz w:val="20"/>
              </w:rPr>
              <w:t xml:space="preserve">oznacza to natomiast </w:t>
            </w:r>
            <w:r w:rsidR="00E268F7" w:rsidRPr="000937DC">
              <w:rPr>
                <w:rFonts w:ascii="Times New Roman" w:hAnsi="Times New Roman" w:cs="Times New Roman"/>
                <w:sz w:val="20"/>
              </w:rPr>
              <w:t xml:space="preserve">unicestwienie </w:t>
            </w:r>
            <w:r w:rsidR="00173687">
              <w:rPr>
                <w:rFonts w:ascii="Times New Roman" w:hAnsi="Times New Roman" w:cs="Times New Roman"/>
                <w:sz w:val="20"/>
              </w:rPr>
              <w:t>sam</w:t>
            </w:r>
            <w:r w:rsidR="007B6A6D">
              <w:rPr>
                <w:rFonts w:ascii="Times New Roman" w:hAnsi="Times New Roman" w:cs="Times New Roman"/>
                <w:sz w:val="20"/>
              </w:rPr>
              <w:t>ego</w:t>
            </w:r>
            <w:r w:rsidR="00173687">
              <w:rPr>
                <w:rFonts w:ascii="Times New Roman" w:hAnsi="Times New Roman" w:cs="Times New Roman"/>
                <w:sz w:val="20"/>
              </w:rPr>
              <w:t xml:space="preserve"> prawa udziałowego.</w:t>
            </w:r>
          </w:p>
          <w:p w:rsidR="00173687" w:rsidRPr="00173687" w:rsidRDefault="00173687" w:rsidP="00136FA8">
            <w:pPr>
              <w:spacing w:line="240" w:lineRule="auto"/>
              <w:jc w:val="both"/>
              <w:rPr>
                <w:rFonts w:ascii="Times New Roman" w:hAnsi="Times New Roman" w:cs="Times New Roman"/>
                <w:color w:val="0070C0"/>
                <w:sz w:val="20"/>
              </w:rPr>
            </w:pPr>
          </w:p>
        </w:tc>
      </w:tr>
      <w:tr w:rsidR="00E268F7" w:rsidRPr="000937DC" w:rsidTr="000A50DC">
        <w:tc>
          <w:tcPr>
            <w:tcW w:w="572" w:type="dxa"/>
          </w:tcPr>
          <w:p w:rsidR="00E268F7" w:rsidRPr="000937DC" w:rsidRDefault="00E268F7" w:rsidP="0039053F">
            <w:pPr>
              <w:rPr>
                <w:rFonts w:ascii="Times New Roman" w:hAnsi="Times New Roman" w:cs="Times New Roman"/>
                <w:sz w:val="20"/>
              </w:rPr>
            </w:pPr>
            <w:r>
              <w:rPr>
                <w:rFonts w:ascii="Times New Roman" w:hAnsi="Times New Roman" w:cs="Times New Roman"/>
                <w:sz w:val="20"/>
              </w:rPr>
              <w:t>67.</w:t>
            </w:r>
          </w:p>
        </w:tc>
        <w:tc>
          <w:tcPr>
            <w:tcW w:w="2193" w:type="dxa"/>
            <w:gridSpan w:val="2"/>
            <w:vMerge/>
          </w:tcPr>
          <w:p w:rsidR="00E268F7" w:rsidRPr="000937DC" w:rsidRDefault="00E268F7" w:rsidP="0039053F">
            <w:pPr>
              <w:spacing w:after="0"/>
              <w:jc w:val="center"/>
              <w:rPr>
                <w:rFonts w:ascii="Times New Roman" w:hAnsi="Times New Roman" w:cs="Times New Roman"/>
                <w:b/>
                <w:sz w:val="20"/>
              </w:rPr>
            </w:pPr>
          </w:p>
        </w:tc>
        <w:tc>
          <w:tcPr>
            <w:tcW w:w="2163" w:type="dxa"/>
          </w:tcPr>
          <w:p w:rsidR="00E268F7" w:rsidRPr="000937DC" w:rsidRDefault="00E268F7" w:rsidP="0039053F">
            <w:pPr>
              <w:jc w:val="center"/>
              <w:rPr>
                <w:rFonts w:ascii="Times New Roman" w:hAnsi="Times New Roman" w:cs="Times New Roman"/>
                <w:b/>
                <w:sz w:val="20"/>
              </w:rPr>
            </w:pPr>
            <w:r>
              <w:rPr>
                <w:rFonts w:ascii="Times New Roman" w:hAnsi="Times New Roman"/>
                <w:b/>
                <w:sz w:val="20"/>
                <w:lang w:val="de-DE"/>
              </w:rPr>
              <w:t>Prokuratura Krajowa</w:t>
            </w:r>
          </w:p>
        </w:tc>
        <w:tc>
          <w:tcPr>
            <w:tcW w:w="5953" w:type="dxa"/>
          </w:tcPr>
          <w:p w:rsidR="00E268F7" w:rsidRPr="000937DC" w:rsidRDefault="00E268F7" w:rsidP="006F3C0E">
            <w:pPr>
              <w:spacing w:after="0" w:line="240" w:lineRule="auto"/>
              <w:jc w:val="both"/>
              <w:rPr>
                <w:rFonts w:ascii="Times New Roman" w:hAnsi="Times New Roman" w:cs="Times New Roman"/>
                <w:sz w:val="20"/>
                <w:u w:val="single"/>
              </w:rPr>
            </w:pPr>
            <w:r>
              <w:rPr>
                <w:rFonts w:ascii="Times New Roman" w:hAnsi="Times New Roman"/>
                <w:sz w:val="20"/>
              </w:rPr>
              <w:t>Przepisy przejściowe zakładają wygaśnięcie z mocy prawa, z dniem wejścia w życie ustawy, mocy obowiązującej niezdematerializowanych dokumentów akcji wydanych przez spółkę (art.</w:t>
            </w:r>
            <w:r w:rsidR="00280661">
              <w:rPr>
                <w:rFonts w:ascii="Times New Roman" w:hAnsi="Times New Roman"/>
                <w:sz w:val="20"/>
              </w:rPr>
              <w:t xml:space="preserve"> </w:t>
            </w:r>
            <w:r>
              <w:rPr>
                <w:rFonts w:ascii="Times New Roman" w:hAnsi="Times New Roman"/>
                <w:sz w:val="20"/>
              </w:rPr>
              <w:t>3 ust. 1 projektu ustawy). Ponadto, zgodnie z art. 3 ust. 2 projektu ustawy, dokument akcji na okaziciela zachowa przez okres trzech lat od wejścia w życie ustawy moc dowodową wyłącznie w zakresie wykazywania przez akcjonariusza, że przysługują mu prawa udziałowe wobec spółki. Projekt nie zawiera natomiast analogicznej regulacji dotyczącej akcji imiennych, przez co można przyjąć, że stracą one moc dowodową w zakresie wykazania przez akcjonariusza jego praw z dniem wejścia w życie ustawy. Prowadzi to do sytuacji, w której akcjonariusz uprawniony z akcji imiennej, który będzie chciał złożyć dokument akcji w spółce celem jej dematerializacji zgodnie z art. 3 ust. 3 projektu, nie będzie posiadał „dowodu” swoich praw, jeżeli dokona tego po wejściu ustawy w życie.</w:t>
            </w:r>
          </w:p>
        </w:tc>
        <w:tc>
          <w:tcPr>
            <w:tcW w:w="4733" w:type="dxa"/>
          </w:tcPr>
          <w:p w:rsidR="005A4A26" w:rsidRPr="005A4A26" w:rsidRDefault="00454F18" w:rsidP="00785045">
            <w:pPr>
              <w:spacing w:line="240" w:lineRule="auto"/>
              <w:jc w:val="both"/>
              <w:rPr>
                <w:rFonts w:ascii="Times New Roman" w:hAnsi="Times New Roman" w:cs="Times New Roman"/>
                <w:sz w:val="20"/>
              </w:rPr>
            </w:pPr>
            <w:r>
              <w:rPr>
                <w:rFonts w:ascii="Times New Roman" w:hAnsi="Times New Roman" w:cs="Times New Roman"/>
                <w:sz w:val="20"/>
              </w:rPr>
              <w:t>Vide</w:t>
            </w:r>
            <w:r w:rsidR="002F39C2">
              <w:rPr>
                <w:rFonts w:ascii="Times New Roman" w:hAnsi="Times New Roman" w:cs="Times New Roman"/>
                <w:sz w:val="20"/>
              </w:rPr>
              <w:t>:</w:t>
            </w:r>
            <w:r>
              <w:rPr>
                <w:rFonts w:ascii="Times New Roman" w:hAnsi="Times New Roman" w:cs="Times New Roman"/>
                <w:sz w:val="20"/>
              </w:rPr>
              <w:t xml:space="preserve"> odniesienie się do uwagi z pkt 35 w tabeli z uzgodnień międzyresortowych: </w:t>
            </w:r>
            <w:r w:rsidR="00785045">
              <w:rPr>
                <w:rFonts w:ascii="Times New Roman" w:hAnsi="Times New Roman" w:cs="Times New Roman"/>
                <w:sz w:val="20"/>
              </w:rPr>
              <w:t xml:space="preserve">dotychczasowy </w:t>
            </w:r>
            <w:r w:rsidR="0062485C">
              <w:rPr>
                <w:rFonts w:ascii="Times New Roman" w:hAnsi="Times New Roman" w:cs="Times New Roman"/>
                <w:sz w:val="20"/>
              </w:rPr>
              <w:t xml:space="preserve">art. 3 ust. </w:t>
            </w:r>
            <w:r w:rsidR="008E0C7D">
              <w:rPr>
                <w:rFonts w:ascii="Times New Roman" w:hAnsi="Times New Roman" w:cs="Times New Roman"/>
                <w:sz w:val="20"/>
              </w:rPr>
              <w:t>2</w:t>
            </w:r>
            <w:r w:rsidR="0062485C">
              <w:rPr>
                <w:rFonts w:ascii="Times New Roman" w:hAnsi="Times New Roman" w:cs="Times New Roman"/>
                <w:sz w:val="20"/>
              </w:rPr>
              <w:t xml:space="preserve"> </w:t>
            </w:r>
            <w:r w:rsidR="00D27AFB">
              <w:rPr>
                <w:rFonts w:ascii="Times New Roman" w:hAnsi="Times New Roman" w:cs="Times New Roman"/>
                <w:sz w:val="20"/>
              </w:rPr>
              <w:t>zda</w:t>
            </w:r>
            <w:r w:rsidR="008E0C7D">
              <w:rPr>
                <w:rFonts w:ascii="Times New Roman" w:hAnsi="Times New Roman" w:cs="Times New Roman"/>
                <w:sz w:val="20"/>
              </w:rPr>
              <w:t xml:space="preserve">nie 1 </w:t>
            </w:r>
            <w:r w:rsidR="0062485C">
              <w:rPr>
                <w:rFonts w:ascii="Times New Roman" w:hAnsi="Times New Roman" w:cs="Times New Roman"/>
                <w:sz w:val="20"/>
              </w:rPr>
              <w:t>(art.</w:t>
            </w:r>
            <w:r w:rsidR="008E0C7D">
              <w:rPr>
                <w:rFonts w:ascii="Times New Roman" w:hAnsi="Times New Roman" w:cs="Times New Roman"/>
                <w:sz w:val="20"/>
              </w:rPr>
              <w:t xml:space="preserve"> 7 ust. 2 zd. 1.</w:t>
            </w:r>
            <w:r w:rsidR="0062485C">
              <w:rPr>
                <w:rFonts w:ascii="Times New Roman" w:hAnsi="Times New Roman" w:cs="Times New Roman"/>
                <w:sz w:val="20"/>
              </w:rPr>
              <w:t xml:space="preserve"> w nowej wersji </w:t>
            </w:r>
            <w:r w:rsidR="00D27AFB">
              <w:rPr>
                <w:rFonts w:ascii="Times New Roman" w:hAnsi="Times New Roman" w:cs="Times New Roman"/>
                <w:sz w:val="20"/>
              </w:rPr>
              <w:t>projektu</w:t>
            </w:r>
            <w:r w:rsidR="0062485C">
              <w:rPr>
                <w:rFonts w:ascii="Times New Roman" w:hAnsi="Times New Roman" w:cs="Times New Roman"/>
                <w:sz w:val="20"/>
              </w:rPr>
              <w:t>) zosta</w:t>
            </w:r>
            <w:r w:rsidR="008E0C7D">
              <w:rPr>
                <w:rFonts w:ascii="Times New Roman" w:hAnsi="Times New Roman" w:cs="Times New Roman"/>
                <w:sz w:val="20"/>
              </w:rPr>
              <w:t>nie</w:t>
            </w:r>
            <w:r w:rsidR="0062485C">
              <w:rPr>
                <w:rFonts w:ascii="Times New Roman" w:hAnsi="Times New Roman" w:cs="Times New Roman"/>
                <w:sz w:val="20"/>
              </w:rPr>
              <w:t xml:space="preserve"> zmieniony</w:t>
            </w:r>
            <w:r w:rsidR="008E0C7D">
              <w:rPr>
                <w:rFonts w:ascii="Times New Roman" w:hAnsi="Times New Roman" w:cs="Times New Roman"/>
                <w:sz w:val="20"/>
              </w:rPr>
              <w:t xml:space="preserve"> w taki sposób, że będzie dotyczył zarówno akcji na okaziciela, jak i akcji imiennych.</w:t>
            </w:r>
            <w:r w:rsidR="0062485C">
              <w:rPr>
                <w:rFonts w:ascii="Times New Roman" w:hAnsi="Times New Roman" w:cs="Times New Roman"/>
                <w:sz w:val="20"/>
              </w:rPr>
              <w:t xml:space="preserve">  </w:t>
            </w:r>
          </w:p>
        </w:tc>
      </w:tr>
      <w:tr w:rsidR="00193C3F" w:rsidRPr="000937DC" w:rsidTr="000A50DC">
        <w:tc>
          <w:tcPr>
            <w:tcW w:w="572" w:type="dxa"/>
          </w:tcPr>
          <w:p w:rsidR="00193C3F" w:rsidRDefault="003452E7" w:rsidP="0039053F">
            <w:pPr>
              <w:rPr>
                <w:rFonts w:ascii="Times New Roman" w:hAnsi="Times New Roman" w:cs="Times New Roman"/>
                <w:sz w:val="20"/>
              </w:rPr>
            </w:pPr>
            <w:r>
              <w:rPr>
                <w:rFonts w:ascii="Times New Roman" w:hAnsi="Times New Roman" w:cs="Times New Roman"/>
                <w:sz w:val="20"/>
              </w:rPr>
              <w:t>67a.</w:t>
            </w:r>
          </w:p>
        </w:tc>
        <w:tc>
          <w:tcPr>
            <w:tcW w:w="2193" w:type="dxa"/>
            <w:gridSpan w:val="2"/>
          </w:tcPr>
          <w:p w:rsidR="00193C3F" w:rsidRPr="000937DC" w:rsidRDefault="00193C3F" w:rsidP="0039053F">
            <w:pPr>
              <w:spacing w:after="0"/>
              <w:jc w:val="center"/>
              <w:rPr>
                <w:rFonts w:ascii="Times New Roman" w:hAnsi="Times New Roman" w:cs="Times New Roman"/>
                <w:b/>
                <w:sz w:val="20"/>
              </w:rPr>
            </w:pPr>
          </w:p>
        </w:tc>
        <w:tc>
          <w:tcPr>
            <w:tcW w:w="2163" w:type="dxa"/>
          </w:tcPr>
          <w:p w:rsidR="00193C3F" w:rsidRDefault="00193C3F" w:rsidP="0039053F">
            <w:pPr>
              <w:jc w:val="center"/>
              <w:rPr>
                <w:rFonts w:ascii="Times New Roman" w:hAnsi="Times New Roman"/>
                <w:b/>
                <w:sz w:val="20"/>
                <w:lang w:val="de-DE"/>
              </w:rPr>
            </w:pPr>
            <w:r>
              <w:rPr>
                <w:rFonts w:ascii="Times New Roman" w:hAnsi="Times New Roman"/>
                <w:b/>
                <w:sz w:val="20"/>
                <w:lang w:val="de-DE"/>
              </w:rPr>
              <w:t>Stowarzyszenie Inwestorów Indywidualnych</w:t>
            </w:r>
          </w:p>
        </w:tc>
        <w:tc>
          <w:tcPr>
            <w:tcW w:w="5953" w:type="dxa"/>
          </w:tcPr>
          <w:p w:rsidR="00193C3F" w:rsidRDefault="00A760F7" w:rsidP="00DE0C82">
            <w:pPr>
              <w:spacing w:after="0" w:line="240" w:lineRule="auto"/>
              <w:jc w:val="both"/>
              <w:rPr>
                <w:rFonts w:ascii="Times New Roman" w:hAnsi="Times New Roman"/>
                <w:sz w:val="20"/>
              </w:rPr>
            </w:pPr>
            <w:r>
              <w:rPr>
                <w:rFonts w:ascii="Times New Roman" w:hAnsi="Times New Roman"/>
                <w:sz w:val="20"/>
              </w:rPr>
              <w:t>Wątpliwości budzi przepis, zgodnie z którym moc obowiązująca niezdematerializowanych dokumentów akcji wydanych przez spółkę wygasa z mocy prawa z dniem wejścia w życie ustawy. Takie rozwiązanie spowoduje wyłączenie akcji niezdematerializowanych z obrotu gospodarczego na czas bliżej nieokreślony. Dopóki akcje nie zostaną wpisane do rejestru, ich zbycie lub obciążenie obarczone będzie znaczącym ryzykiem uznania takowej czynności prawnej za nieważną. Jednocześnie pow</w:t>
            </w:r>
            <w:r w:rsidR="00DE0C82">
              <w:rPr>
                <w:rFonts w:ascii="Times New Roman" w:hAnsi="Times New Roman"/>
                <w:sz w:val="20"/>
              </w:rPr>
              <w:t>s</w:t>
            </w:r>
            <w:r>
              <w:rPr>
                <w:rFonts w:ascii="Times New Roman" w:hAnsi="Times New Roman"/>
                <w:sz w:val="20"/>
              </w:rPr>
              <w:t>tanie nieokreślony stan prawny akcji obciążonych w chwili wejścia w życie ustawy zastawem lub prawem użytkowania. Czy wygaśnięcie ex lege mocy obowiązującej dokumentów akcji będzie oznaczało w konsekwencji wygaśnięcie obciążeń z nią związanych? Jakie skutki prawne będzie rodzić takie wygaszenie mocy obowiązującej dokumentów akcji w odniesieniu do praw udziałowych akcjonariuszy?</w:t>
            </w:r>
          </w:p>
        </w:tc>
        <w:tc>
          <w:tcPr>
            <w:tcW w:w="4733" w:type="dxa"/>
          </w:tcPr>
          <w:p w:rsidR="00193C3F" w:rsidRPr="00B32DC3" w:rsidRDefault="004F2E94" w:rsidP="00E951EE">
            <w:pPr>
              <w:spacing w:line="240" w:lineRule="auto"/>
              <w:jc w:val="both"/>
              <w:rPr>
                <w:rFonts w:ascii="Times New Roman" w:hAnsi="Times New Roman" w:cs="Times New Roman"/>
                <w:sz w:val="20"/>
              </w:rPr>
            </w:pPr>
            <w:r>
              <w:rPr>
                <w:rFonts w:ascii="Times New Roman" w:hAnsi="Times New Roman" w:cs="Times New Roman"/>
                <w:sz w:val="20"/>
              </w:rPr>
              <w:t>O</w:t>
            </w:r>
            <w:r w:rsidRPr="004F2E94">
              <w:rPr>
                <w:rFonts w:ascii="Times New Roman" w:hAnsi="Times New Roman" w:cs="Times New Roman"/>
                <w:sz w:val="20"/>
              </w:rPr>
              <w:t xml:space="preserve">mawiany przepis odnosi się wyłącznie do dokumentu akcji i oznacza utratę funkcji legitymacyjnej i obiegowej dokumentu akcji. Od dokumentu akcji należy odróżnić prawo udziałowe: nie jest ono objęte dyspozycją omawianego </w:t>
            </w:r>
            <w:r w:rsidRPr="00B32DC3">
              <w:rPr>
                <w:rFonts w:ascii="Times New Roman" w:hAnsi="Times New Roman" w:cs="Times New Roman"/>
                <w:sz w:val="20"/>
              </w:rPr>
              <w:t>przepisu i nie wygasa z dniem wejścia w życie ustaw</w:t>
            </w:r>
            <w:r w:rsidR="00E4369B" w:rsidRPr="00B32DC3">
              <w:rPr>
                <w:rFonts w:ascii="Times New Roman" w:hAnsi="Times New Roman" w:cs="Times New Roman"/>
                <w:sz w:val="20"/>
              </w:rPr>
              <w:t>y</w:t>
            </w:r>
            <w:r w:rsidRPr="00B32DC3">
              <w:rPr>
                <w:rFonts w:ascii="Times New Roman" w:hAnsi="Times New Roman" w:cs="Times New Roman"/>
                <w:sz w:val="20"/>
              </w:rPr>
              <w:t>.</w:t>
            </w:r>
            <w:r w:rsidR="00E4369B" w:rsidRPr="00B32DC3">
              <w:rPr>
                <w:rFonts w:ascii="Times New Roman" w:hAnsi="Times New Roman" w:cs="Times New Roman"/>
                <w:sz w:val="20"/>
              </w:rPr>
              <w:t xml:space="preserve"> To samo dotyczy prawa zastawu czy użytkowania akcji.</w:t>
            </w:r>
          </w:p>
          <w:p w:rsidR="00E4369B" w:rsidRPr="00E4369B" w:rsidRDefault="00E4369B" w:rsidP="00E4369B">
            <w:pPr>
              <w:spacing w:line="240" w:lineRule="auto"/>
              <w:jc w:val="both"/>
              <w:rPr>
                <w:rFonts w:ascii="Times New Roman" w:hAnsi="Times New Roman" w:cs="Times New Roman"/>
                <w:color w:val="0070C0"/>
                <w:sz w:val="20"/>
              </w:rPr>
            </w:pPr>
          </w:p>
        </w:tc>
      </w:tr>
      <w:tr w:rsidR="00E268F7" w:rsidRPr="000937DC" w:rsidTr="000A50DC">
        <w:tc>
          <w:tcPr>
            <w:tcW w:w="572" w:type="dxa"/>
          </w:tcPr>
          <w:p w:rsidR="00E268F7" w:rsidRPr="000937DC" w:rsidRDefault="00E268F7" w:rsidP="0039053F">
            <w:pPr>
              <w:rPr>
                <w:rFonts w:ascii="Times New Roman" w:hAnsi="Times New Roman" w:cs="Times New Roman"/>
                <w:sz w:val="20"/>
              </w:rPr>
            </w:pPr>
            <w:r>
              <w:rPr>
                <w:rFonts w:ascii="Times New Roman" w:hAnsi="Times New Roman" w:cs="Times New Roman"/>
                <w:sz w:val="20"/>
              </w:rPr>
              <w:t>68</w:t>
            </w:r>
            <w:r w:rsidRPr="000937DC">
              <w:rPr>
                <w:rFonts w:ascii="Times New Roman" w:hAnsi="Times New Roman" w:cs="Times New Roman"/>
                <w:sz w:val="20"/>
              </w:rPr>
              <w:t>.</w:t>
            </w:r>
          </w:p>
        </w:tc>
        <w:tc>
          <w:tcPr>
            <w:tcW w:w="2193" w:type="dxa"/>
            <w:gridSpan w:val="2"/>
            <w:vMerge w:val="restart"/>
          </w:tcPr>
          <w:p w:rsidR="00E268F7" w:rsidRPr="000937DC" w:rsidRDefault="00E268F7" w:rsidP="0039053F">
            <w:pPr>
              <w:spacing w:after="0"/>
              <w:jc w:val="center"/>
              <w:rPr>
                <w:rFonts w:ascii="Times New Roman" w:hAnsi="Times New Roman" w:cs="Times New Roman"/>
                <w:b/>
                <w:sz w:val="20"/>
              </w:rPr>
            </w:pPr>
            <w:r w:rsidRPr="000937DC">
              <w:rPr>
                <w:rFonts w:ascii="Times New Roman" w:hAnsi="Times New Roman" w:cs="Times New Roman"/>
                <w:b/>
                <w:sz w:val="20"/>
              </w:rPr>
              <w:t>Art. 4</w:t>
            </w:r>
          </w:p>
        </w:tc>
        <w:tc>
          <w:tcPr>
            <w:tcW w:w="2163" w:type="dxa"/>
          </w:tcPr>
          <w:p w:rsidR="00E268F7" w:rsidRPr="000937DC" w:rsidRDefault="00E268F7" w:rsidP="0039053F">
            <w:pPr>
              <w:jc w:val="center"/>
              <w:rPr>
                <w:rFonts w:ascii="Times New Roman" w:hAnsi="Times New Roman" w:cs="Times New Roman"/>
                <w:b/>
                <w:sz w:val="20"/>
              </w:rPr>
            </w:pPr>
            <w:r w:rsidRPr="000937DC">
              <w:rPr>
                <w:rFonts w:ascii="Times New Roman" w:hAnsi="Times New Roman" w:cs="Times New Roman"/>
                <w:b/>
                <w:sz w:val="20"/>
              </w:rPr>
              <w:t>Rada Banków Depozytariuszy</w:t>
            </w:r>
          </w:p>
        </w:tc>
        <w:tc>
          <w:tcPr>
            <w:tcW w:w="5953" w:type="dxa"/>
          </w:tcPr>
          <w:p w:rsidR="00E268F7" w:rsidRPr="00C5331C" w:rsidRDefault="00E268F7" w:rsidP="0039053F">
            <w:pPr>
              <w:spacing w:after="0" w:line="240" w:lineRule="auto"/>
              <w:jc w:val="both"/>
              <w:rPr>
                <w:rFonts w:ascii="Times New Roman" w:hAnsi="Times New Roman" w:cs="Times New Roman"/>
                <w:sz w:val="20"/>
              </w:rPr>
            </w:pPr>
            <w:r w:rsidRPr="00C5331C">
              <w:rPr>
                <w:rFonts w:ascii="Times New Roman" w:hAnsi="Times New Roman" w:cs="Times New Roman"/>
                <w:sz w:val="20"/>
              </w:rPr>
              <w:t>Propozycja aby doprecyzować następujące kwestie:</w:t>
            </w:r>
          </w:p>
          <w:p w:rsidR="00E268F7" w:rsidRDefault="00E268F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 jakim celu akcje miałyby być składane w podmiocie wybranym do prowadzenia rejestru?</w:t>
            </w:r>
          </w:p>
          <w:p w:rsidR="00DB61CE" w:rsidRDefault="00DB61CE" w:rsidP="0039053F">
            <w:pPr>
              <w:spacing w:after="0" w:line="240" w:lineRule="auto"/>
              <w:jc w:val="both"/>
              <w:rPr>
                <w:rFonts w:ascii="Times New Roman" w:hAnsi="Times New Roman" w:cs="Times New Roman"/>
                <w:sz w:val="20"/>
              </w:rPr>
            </w:pPr>
          </w:p>
          <w:p w:rsidR="00DB61CE" w:rsidRDefault="00DB61CE" w:rsidP="0039053F">
            <w:pPr>
              <w:spacing w:after="0" w:line="240" w:lineRule="auto"/>
              <w:jc w:val="both"/>
              <w:rPr>
                <w:rFonts w:ascii="Times New Roman" w:hAnsi="Times New Roman" w:cs="Times New Roman"/>
                <w:sz w:val="20"/>
              </w:rPr>
            </w:pPr>
          </w:p>
          <w:p w:rsidR="003B65D1" w:rsidRDefault="003B65D1" w:rsidP="0039053F">
            <w:pPr>
              <w:spacing w:after="0" w:line="240" w:lineRule="auto"/>
              <w:jc w:val="both"/>
              <w:rPr>
                <w:rFonts w:ascii="Times New Roman" w:hAnsi="Times New Roman" w:cs="Times New Roman"/>
                <w:sz w:val="20"/>
              </w:rPr>
            </w:pPr>
          </w:p>
          <w:p w:rsidR="00770F57" w:rsidRPr="000937DC" w:rsidRDefault="00770F57" w:rsidP="0039053F">
            <w:pPr>
              <w:spacing w:after="0" w:line="240" w:lineRule="auto"/>
              <w:jc w:val="both"/>
              <w:rPr>
                <w:rFonts w:ascii="Times New Roman" w:hAnsi="Times New Roman" w:cs="Times New Roman"/>
                <w:sz w:val="20"/>
              </w:rPr>
            </w:pPr>
          </w:p>
          <w:p w:rsidR="00E268F7" w:rsidRPr="000937DC" w:rsidRDefault="00E268F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Jeśli na podstawie złożonych dokumentów miałyby być dokonywane wpisy w rejestrze akcjonariuszy, to czy do obowiązków podmiotu prowadzącego rejestr akcjonariuszy należy weryfikacja tytułu własności składanych akcji (czyli kto jest akcjonariuszem) w oparciu o dokumenty potwierdzające nabycie akcji (np. umowa sprzedaży)?</w:t>
            </w:r>
          </w:p>
          <w:p w:rsidR="00E268F7" w:rsidRDefault="00E268F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Czy podmiot ten powinien badać autentyczność składanych akcji?</w:t>
            </w:r>
          </w:p>
          <w:p w:rsidR="00BC0F33" w:rsidRPr="000937DC" w:rsidRDefault="00BC0F33" w:rsidP="0039053F">
            <w:pPr>
              <w:spacing w:after="0" w:line="240" w:lineRule="auto"/>
              <w:jc w:val="both"/>
              <w:rPr>
                <w:rFonts w:ascii="Times New Roman" w:hAnsi="Times New Roman" w:cs="Times New Roman"/>
                <w:sz w:val="20"/>
              </w:rPr>
            </w:pPr>
          </w:p>
          <w:p w:rsidR="00E268F7" w:rsidRPr="000937DC" w:rsidRDefault="00E268F7"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Czy podmiot prowadzący rejestr powinien przechowywać złożone akcje? Jeśli tak, to jak długo? Jeśli nie, to co ma z nimi robić?</w:t>
            </w:r>
          </w:p>
        </w:tc>
        <w:tc>
          <w:tcPr>
            <w:tcW w:w="4733" w:type="dxa"/>
          </w:tcPr>
          <w:p w:rsidR="00E268F7" w:rsidRDefault="00094ED3" w:rsidP="00094ED3">
            <w:pPr>
              <w:spacing w:line="240" w:lineRule="auto"/>
              <w:jc w:val="both"/>
              <w:rPr>
                <w:rFonts w:ascii="Times New Roman" w:hAnsi="Times New Roman" w:cs="Times New Roman"/>
                <w:sz w:val="20"/>
              </w:rPr>
            </w:pPr>
            <w:r w:rsidRPr="00770F57">
              <w:rPr>
                <w:rFonts w:ascii="Times New Roman" w:hAnsi="Times New Roman" w:cs="Times New Roman"/>
                <w:sz w:val="20"/>
              </w:rPr>
              <w:t xml:space="preserve">Przepis art. 4 ust. 1 </w:t>
            </w:r>
            <w:r w:rsidR="00B32DC3" w:rsidRPr="00770F57">
              <w:rPr>
                <w:rFonts w:ascii="Times New Roman" w:hAnsi="Times New Roman" w:cs="Times New Roman"/>
                <w:sz w:val="20"/>
              </w:rPr>
              <w:t xml:space="preserve">(art. </w:t>
            </w:r>
            <w:r w:rsidR="00DE1431" w:rsidRPr="00770F57">
              <w:rPr>
                <w:rFonts w:ascii="Times New Roman" w:hAnsi="Times New Roman" w:cs="Times New Roman"/>
                <w:sz w:val="20"/>
              </w:rPr>
              <w:t xml:space="preserve">8 ust. 1 w nowej wersji projektu) </w:t>
            </w:r>
            <w:r w:rsidRPr="00770F57">
              <w:rPr>
                <w:rFonts w:ascii="Times New Roman" w:hAnsi="Times New Roman" w:cs="Times New Roman"/>
                <w:sz w:val="20"/>
              </w:rPr>
              <w:t>został zmieniony w ten sposób, że dokumenty akcji składane będą przez akcjonariuszy w spółce</w:t>
            </w:r>
            <w:r w:rsidR="00A565AC" w:rsidRPr="00770F57">
              <w:rPr>
                <w:rFonts w:ascii="Times New Roman" w:hAnsi="Times New Roman" w:cs="Times New Roman"/>
                <w:sz w:val="20"/>
              </w:rPr>
              <w:t>,</w:t>
            </w:r>
            <w:r w:rsidRPr="00770F57">
              <w:rPr>
                <w:rFonts w:ascii="Times New Roman" w:hAnsi="Times New Roman" w:cs="Times New Roman"/>
                <w:sz w:val="20"/>
              </w:rPr>
              <w:t xml:space="preserve"> a nie w podmiocie wybranym do prowadzenia rejestru</w:t>
            </w:r>
            <w:r w:rsidR="00DB61CE" w:rsidRPr="00770F57">
              <w:rPr>
                <w:rFonts w:ascii="Times New Roman" w:hAnsi="Times New Roman" w:cs="Times New Roman"/>
                <w:sz w:val="20"/>
              </w:rPr>
              <w:t>.</w:t>
            </w:r>
          </w:p>
          <w:p w:rsidR="002F39C2" w:rsidRPr="00770F57" w:rsidRDefault="002F39C2" w:rsidP="00094ED3">
            <w:pPr>
              <w:spacing w:line="240" w:lineRule="auto"/>
              <w:jc w:val="both"/>
              <w:rPr>
                <w:rFonts w:ascii="Times New Roman" w:hAnsi="Times New Roman" w:cs="Times New Roman"/>
                <w:sz w:val="20"/>
              </w:rPr>
            </w:pPr>
          </w:p>
          <w:p w:rsidR="00BC0F33" w:rsidRDefault="003F5248" w:rsidP="00D82895">
            <w:pPr>
              <w:spacing w:line="240" w:lineRule="auto"/>
              <w:jc w:val="both"/>
              <w:rPr>
                <w:rFonts w:ascii="Times New Roman" w:hAnsi="Times New Roman" w:cs="Times New Roman"/>
                <w:b/>
                <w:sz w:val="20"/>
              </w:rPr>
            </w:pPr>
            <w:r w:rsidRPr="00770F57">
              <w:rPr>
                <w:rFonts w:ascii="Times New Roman" w:hAnsi="Times New Roman" w:cs="Times New Roman"/>
                <w:sz w:val="20"/>
              </w:rPr>
              <w:t>Vide</w:t>
            </w:r>
            <w:r w:rsidR="002F39C2">
              <w:rPr>
                <w:rFonts w:ascii="Times New Roman" w:hAnsi="Times New Roman" w:cs="Times New Roman"/>
                <w:sz w:val="20"/>
              </w:rPr>
              <w:t>:</w:t>
            </w:r>
            <w:r w:rsidRPr="00770F57">
              <w:rPr>
                <w:rFonts w:ascii="Times New Roman" w:hAnsi="Times New Roman" w:cs="Times New Roman"/>
                <w:sz w:val="20"/>
              </w:rPr>
              <w:t xml:space="preserve"> odniesienie się do </w:t>
            </w:r>
            <w:r w:rsidR="00D335C1" w:rsidRPr="00770F57">
              <w:rPr>
                <w:rFonts w:ascii="Times New Roman" w:hAnsi="Times New Roman" w:cs="Times New Roman"/>
                <w:sz w:val="20"/>
              </w:rPr>
              <w:t xml:space="preserve">pierwszej </w:t>
            </w:r>
            <w:r w:rsidRPr="00770F57">
              <w:rPr>
                <w:rFonts w:ascii="Times New Roman" w:hAnsi="Times New Roman" w:cs="Times New Roman"/>
                <w:sz w:val="20"/>
              </w:rPr>
              <w:t>uwagi z pkt 65 niniejszej tabeli.</w:t>
            </w:r>
            <w:r w:rsidRPr="00770F57" w:rsidDel="003F5248">
              <w:rPr>
                <w:rFonts w:ascii="Times New Roman" w:hAnsi="Times New Roman" w:cs="Times New Roman"/>
                <w:sz w:val="20"/>
              </w:rPr>
              <w:t xml:space="preserve"> </w:t>
            </w:r>
          </w:p>
          <w:p w:rsidR="00FC4A53" w:rsidRDefault="00FC4A53" w:rsidP="00D82895">
            <w:pPr>
              <w:spacing w:line="240" w:lineRule="auto"/>
              <w:jc w:val="both"/>
              <w:rPr>
                <w:rFonts w:ascii="Times New Roman" w:hAnsi="Times New Roman" w:cs="Times New Roman"/>
                <w:sz w:val="20"/>
              </w:rPr>
            </w:pPr>
          </w:p>
          <w:p w:rsidR="00FC4A53" w:rsidRDefault="00FC4A53" w:rsidP="00D82895">
            <w:pPr>
              <w:spacing w:line="240" w:lineRule="auto"/>
              <w:jc w:val="both"/>
              <w:rPr>
                <w:rFonts w:ascii="Times New Roman" w:hAnsi="Times New Roman" w:cs="Times New Roman"/>
                <w:sz w:val="20"/>
              </w:rPr>
            </w:pPr>
          </w:p>
          <w:p w:rsidR="00D335C1" w:rsidRPr="002F39C2" w:rsidRDefault="00D52ABA" w:rsidP="00D82895">
            <w:pPr>
              <w:spacing w:line="240" w:lineRule="auto"/>
              <w:jc w:val="both"/>
              <w:rPr>
                <w:rFonts w:ascii="Times New Roman" w:hAnsi="Times New Roman" w:cs="Times New Roman"/>
                <w:sz w:val="20"/>
              </w:rPr>
            </w:pPr>
            <w:r>
              <w:rPr>
                <w:rFonts w:ascii="Times New Roman" w:hAnsi="Times New Roman" w:cs="Times New Roman"/>
                <w:sz w:val="20"/>
              </w:rPr>
              <w:t>Wskazano, że projekt, po wprowadzeniu zmian w art. 4 (art. 8 w nowej wersji projektu) nie przewiduje już składania dokumentów akcji bezpośrednio do podmiotu prowadzącego rejestr. Nie przewiduje też obowiązku przekazania mu zebranych dokumentów akcji przez spółkę. Kwestia ta może być uregulowa</w:t>
            </w:r>
            <w:r w:rsidR="000233FF">
              <w:rPr>
                <w:rFonts w:ascii="Times New Roman" w:hAnsi="Times New Roman" w:cs="Times New Roman"/>
                <w:sz w:val="20"/>
              </w:rPr>
              <w:t>na</w:t>
            </w:r>
            <w:r>
              <w:rPr>
                <w:rFonts w:ascii="Times New Roman" w:hAnsi="Times New Roman" w:cs="Times New Roman"/>
                <w:sz w:val="20"/>
              </w:rPr>
              <w:t xml:space="preserve"> w umowie o prowadzeniu rejestru.</w:t>
            </w:r>
          </w:p>
        </w:tc>
      </w:tr>
      <w:tr w:rsidR="00E268F7" w:rsidRPr="000937DC" w:rsidTr="000A50DC">
        <w:tc>
          <w:tcPr>
            <w:tcW w:w="572" w:type="dxa"/>
          </w:tcPr>
          <w:p w:rsidR="00E268F7" w:rsidRDefault="00E268F7" w:rsidP="0039053F">
            <w:pPr>
              <w:rPr>
                <w:rFonts w:ascii="Times New Roman" w:hAnsi="Times New Roman" w:cs="Times New Roman"/>
                <w:sz w:val="20"/>
              </w:rPr>
            </w:pPr>
            <w:r>
              <w:rPr>
                <w:rFonts w:ascii="Times New Roman" w:hAnsi="Times New Roman" w:cs="Times New Roman"/>
                <w:sz w:val="20"/>
              </w:rPr>
              <w:t>69.</w:t>
            </w:r>
          </w:p>
        </w:tc>
        <w:tc>
          <w:tcPr>
            <w:tcW w:w="2193" w:type="dxa"/>
            <w:gridSpan w:val="2"/>
            <w:vMerge/>
          </w:tcPr>
          <w:p w:rsidR="00E268F7" w:rsidRPr="000937DC" w:rsidRDefault="00E268F7" w:rsidP="0039053F">
            <w:pPr>
              <w:spacing w:after="0"/>
              <w:jc w:val="center"/>
              <w:rPr>
                <w:rFonts w:ascii="Times New Roman" w:hAnsi="Times New Roman" w:cs="Times New Roman"/>
                <w:b/>
                <w:sz w:val="20"/>
              </w:rPr>
            </w:pPr>
          </w:p>
        </w:tc>
        <w:tc>
          <w:tcPr>
            <w:tcW w:w="2163" w:type="dxa"/>
          </w:tcPr>
          <w:p w:rsidR="00E268F7" w:rsidRPr="000937DC" w:rsidRDefault="00E268F7" w:rsidP="0039053F">
            <w:pPr>
              <w:jc w:val="center"/>
              <w:rPr>
                <w:rFonts w:ascii="Times New Roman" w:hAnsi="Times New Roman" w:cs="Times New Roman"/>
                <w:b/>
                <w:sz w:val="20"/>
              </w:rPr>
            </w:pPr>
            <w:r>
              <w:rPr>
                <w:rFonts w:ascii="Times New Roman" w:hAnsi="Times New Roman" w:cs="Times New Roman"/>
                <w:b/>
                <w:sz w:val="20"/>
              </w:rPr>
              <w:t>Prokuratura Krajowa</w:t>
            </w:r>
          </w:p>
        </w:tc>
        <w:tc>
          <w:tcPr>
            <w:tcW w:w="5953" w:type="dxa"/>
          </w:tcPr>
          <w:p w:rsidR="00E268F7" w:rsidRPr="000937DC" w:rsidRDefault="00264D00" w:rsidP="0039053F">
            <w:pPr>
              <w:spacing w:after="0" w:line="240" w:lineRule="auto"/>
              <w:jc w:val="both"/>
              <w:rPr>
                <w:rFonts w:ascii="Times New Roman" w:hAnsi="Times New Roman" w:cs="Times New Roman"/>
                <w:sz w:val="20"/>
                <w:u w:val="single"/>
              </w:rPr>
            </w:pPr>
            <w:r>
              <w:rPr>
                <w:rFonts w:ascii="Times New Roman" w:hAnsi="Times New Roman"/>
                <w:sz w:val="20"/>
              </w:rPr>
              <w:t xml:space="preserve">Projekt nie reguluje bardzo istotnej kwestii, a mianowicie sposobu postępowania przez spółkę z akcjami dokumentowymi, które nie zostały złożone w spółce w terminach określonych w art. 4 ust. 1 oraz co do których (w przypadku akcji na okaziciela) upłynął już termin, w którym akcjonariusz posługując się dokumentem akcji, mógł wykazać swoje uprawnienia przed spółką. Z brzmienia analizowanych przepisów oraz uzasadnienia projektu ustawy wynika, że akcjonariusz utraci swoje prawa z akcji, a więc dojdzie do swoistego wywłaszczenia akcjonariusza z udziału w spółce (które jest porównane do zachowania „osoby porzucającej z własnej woli swoją własność”- </w:t>
            </w:r>
            <w:r>
              <w:rPr>
                <w:rFonts w:ascii="Times New Roman" w:hAnsi="Times New Roman"/>
                <w:i/>
                <w:sz w:val="20"/>
              </w:rPr>
              <w:t>Uzasadnienie projektu ustawy, s. 24</w:t>
            </w:r>
            <w:r>
              <w:rPr>
                <w:rFonts w:ascii="Times New Roman" w:hAnsi="Times New Roman"/>
                <w:sz w:val="20"/>
              </w:rPr>
              <w:t>). Pomijając rozważania co do zgodności powyższego rozwiązania z Konstytucją RP, należy także zwrócić uwagę na brak uregulowania w projekcie ustawy kwestii postępowania przez spółkę z akcjami, które, jak wskazano, przestały być własnością akcjonariusza. Status prawny tych akcji jest niejasny, ponieważ brak jest w projekcie ustawy przepisu, który stanowiłby wyraźnie, że akcje te np. stają się akcjami własnymi spółki. Jednocześnie niemożliwe jest rozwiązanie powyższego problemu w oparciu o obowiązujące obecnie przepisy k.s.h., regulujące umorzenie lub sprzedaż akcji. Nie można przyjąć, że akcje takie podlegają obligatoryjnemu umorzeniu za wypłatą  akcjonariuszowi wynagrodzenia (co skutkuje odpowiednim obniżeniem kapitału zakładowego), ponieważ umorzenie akcji jest dozwolone tylko wtedy, gdy statut tak stanowi (art. 359</w:t>
            </w:r>
            <w:r w:rsidR="00563BBD">
              <w:rPr>
                <w:rFonts w:ascii="Times New Roman" w:hAnsi="Times New Roman"/>
                <w:sz w:val="20"/>
              </w:rPr>
              <w:t xml:space="preserve"> </w:t>
            </w:r>
            <w:r>
              <w:rPr>
                <w:rFonts w:ascii="Sylfaen" w:hAnsi="Sylfaen"/>
                <w:sz w:val="20"/>
              </w:rPr>
              <w:t>§</w:t>
            </w:r>
            <w:r>
              <w:rPr>
                <w:rFonts w:ascii="Times New Roman" w:hAnsi="Times New Roman"/>
                <w:sz w:val="20"/>
              </w:rPr>
              <w:t xml:space="preserve"> 1 k.s.h.). Podobnie, nie ma także podstawy prawnej do przeprowadzenia przez spółkę sprzedaży akcji, jak to przewiduje np. art. 331</w:t>
            </w:r>
            <w:r w:rsidR="00563BBD">
              <w:rPr>
                <w:rFonts w:ascii="Times New Roman" w:hAnsi="Times New Roman"/>
                <w:sz w:val="20"/>
              </w:rPr>
              <w:t xml:space="preserve"> </w:t>
            </w:r>
            <w:r>
              <w:rPr>
                <w:rFonts w:ascii="Sylfaen" w:hAnsi="Sylfaen"/>
                <w:sz w:val="20"/>
              </w:rPr>
              <w:t>§</w:t>
            </w:r>
            <w:r>
              <w:rPr>
                <w:rFonts w:ascii="Times New Roman" w:hAnsi="Times New Roman"/>
                <w:sz w:val="20"/>
              </w:rPr>
              <w:t xml:space="preserve"> 1 k.s.h. (…) w spółce, w której nie wszystkie akcje zostały złożone w celu dematerializacji, dojdzie do sytuacji, w której część akcji będzie niejako „zamrożona” – nie będą mogły stanowić przedmiotu obrotu, a prawa z nich wygasną. Sytuacja stanie się jeszcze bardziej problematyczna, jeśli w spółce żadna z akcji nie zostanie zdematerializowana, a terminy umożliwiające akcjonariuszom wykonywanie praw z akcji dokumentowych upłyną.</w:t>
            </w:r>
          </w:p>
        </w:tc>
        <w:tc>
          <w:tcPr>
            <w:tcW w:w="4733" w:type="dxa"/>
          </w:tcPr>
          <w:p w:rsidR="008A2719" w:rsidRPr="0039658B" w:rsidRDefault="008A2719" w:rsidP="0039658B">
            <w:pPr>
              <w:spacing w:line="240" w:lineRule="auto"/>
              <w:jc w:val="both"/>
              <w:rPr>
                <w:rFonts w:ascii="Times New Roman" w:hAnsi="Times New Roman" w:cs="Times New Roman"/>
                <w:sz w:val="20"/>
              </w:rPr>
            </w:pPr>
            <w:r w:rsidRPr="0039658B">
              <w:rPr>
                <w:rFonts w:ascii="Times New Roman" w:hAnsi="Times New Roman" w:cs="Times New Roman"/>
                <w:sz w:val="20"/>
              </w:rPr>
              <w:t>Vide</w:t>
            </w:r>
            <w:r w:rsidR="002F39C2">
              <w:rPr>
                <w:rFonts w:ascii="Times New Roman" w:hAnsi="Times New Roman" w:cs="Times New Roman"/>
                <w:sz w:val="20"/>
              </w:rPr>
              <w:t>:</w:t>
            </w:r>
            <w:r w:rsidRPr="0039658B">
              <w:rPr>
                <w:rFonts w:ascii="Times New Roman" w:hAnsi="Times New Roman" w:cs="Times New Roman"/>
                <w:sz w:val="20"/>
              </w:rPr>
              <w:t xml:space="preserve"> wyjaśnienia do </w:t>
            </w:r>
            <w:r w:rsidR="0039658B" w:rsidRPr="0039658B">
              <w:rPr>
                <w:rFonts w:ascii="Times New Roman" w:hAnsi="Times New Roman" w:cs="Times New Roman"/>
                <w:sz w:val="20"/>
              </w:rPr>
              <w:t xml:space="preserve">trzeciej </w:t>
            </w:r>
            <w:r w:rsidRPr="0039658B">
              <w:rPr>
                <w:rFonts w:ascii="Times New Roman" w:hAnsi="Times New Roman" w:cs="Times New Roman"/>
                <w:sz w:val="20"/>
              </w:rPr>
              <w:t xml:space="preserve">uwagi z pkt 66 niniejszej tabeli. </w:t>
            </w:r>
          </w:p>
          <w:p w:rsidR="00206A62" w:rsidRPr="00206A62" w:rsidRDefault="00206A62" w:rsidP="00280661">
            <w:pPr>
              <w:jc w:val="both"/>
              <w:rPr>
                <w:rFonts w:ascii="Times New Roman" w:hAnsi="Times New Roman" w:cs="Times New Roman"/>
                <w:sz w:val="20"/>
              </w:rPr>
            </w:pPr>
          </w:p>
        </w:tc>
      </w:tr>
      <w:tr w:rsidR="00E92BDF" w:rsidRPr="000937DC" w:rsidTr="000A50DC">
        <w:tc>
          <w:tcPr>
            <w:tcW w:w="572" w:type="dxa"/>
          </w:tcPr>
          <w:p w:rsidR="00E92BDF" w:rsidRPr="000937DC" w:rsidRDefault="00E92BDF" w:rsidP="0039053F">
            <w:pPr>
              <w:rPr>
                <w:rFonts w:ascii="Times New Roman" w:hAnsi="Times New Roman" w:cs="Times New Roman"/>
                <w:sz w:val="20"/>
              </w:rPr>
            </w:pPr>
            <w:r>
              <w:rPr>
                <w:rFonts w:ascii="Times New Roman" w:hAnsi="Times New Roman" w:cs="Times New Roman"/>
                <w:sz w:val="20"/>
              </w:rPr>
              <w:t>70</w:t>
            </w:r>
            <w:r w:rsidRPr="000937DC">
              <w:rPr>
                <w:rFonts w:ascii="Times New Roman" w:hAnsi="Times New Roman" w:cs="Times New Roman"/>
                <w:sz w:val="20"/>
              </w:rPr>
              <w:t>.</w:t>
            </w:r>
          </w:p>
        </w:tc>
        <w:tc>
          <w:tcPr>
            <w:tcW w:w="2193" w:type="dxa"/>
            <w:gridSpan w:val="2"/>
            <w:vMerge w:val="restart"/>
          </w:tcPr>
          <w:p w:rsidR="00E92BDF" w:rsidRPr="000937DC" w:rsidRDefault="00E92BDF" w:rsidP="0039053F">
            <w:pPr>
              <w:spacing w:after="0"/>
              <w:jc w:val="center"/>
              <w:rPr>
                <w:rFonts w:ascii="Times New Roman" w:hAnsi="Times New Roman" w:cs="Times New Roman"/>
                <w:b/>
                <w:sz w:val="20"/>
              </w:rPr>
            </w:pPr>
            <w:r w:rsidRPr="000937DC">
              <w:rPr>
                <w:rFonts w:ascii="Times New Roman" w:hAnsi="Times New Roman" w:cs="Times New Roman"/>
                <w:b/>
                <w:sz w:val="20"/>
              </w:rPr>
              <w:t>Art. 5</w:t>
            </w:r>
          </w:p>
        </w:tc>
        <w:tc>
          <w:tcPr>
            <w:tcW w:w="2163" w:type="dxa"/>
          </w:tcPr>
          <w:p w:rsidR="00E92BDF" w:rsidRPr="000937DC" w:rsidRDefault="00E92BDF" w:rsidP="0039053F">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E92BDF" w:rsidRPr="000937DC" w:rsidRDefault="00E92BDF"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Przepis ten nie uwzględnia sytuacji spółki publicznej, w której część akcji nie została zdematerializowana, a także nie uwzględnia możliwości zarejestrowania akcji spółki niepublicznej w depozycie papierów wartościowych, zamiast w rejestrze akcjonariuszy. Co więcej, przepis ten w zap</w:t>
            </w:r>
            <w:r w:rsidR="007F455B">
              <w:rPr>
                <w:rFonts w:ascii="Times New Roman" w:hAnsi="Times New Roman" w:cs="Times New Roman"/>
                <w:sz w:val="20"/>
              </w:rPr>
              <w:t>roponowanym brzmieniu, wymuszał</w:t>
            </w:r>
            <w:r w:rsidRPr="000937DC">
              <w:rPr>
                <w:rFonts w:ascii="Times New Roman" w:hAnsi="Times New Roman" w:cs="Times New Roman"/>
                <w:sz w:val="20"/>
              </w:rPr>
              <w:t xml:space="preserve">by na spółkach istniejących przeprowadzanie procesu dematerializacji akcji wyłącznie poprzez utworzenie rejestru akcjonariuszy. </w:t>
            </w:r>
          </w:p>
          <w:p w:rsidR="00E92BDF" w:rsidRPr="000937DC" w:rsidRDefault="00E92BDF" w:rsidP="0039053F">
            <w:pPr>
              <w:spacing w:after="0" w:line="240" w:lineRule="auto"/>
              <w:jc w:val="both"/>
              <w:rPr>
                <w:rFonts w:ascii="Times New Roman" w:hAnsi="Times New Roman" w:cs="Times New Roman"/>
                <w:sz w:val="8"/>
              </w:rPr>
            </w:pPr>
          </w:p>
          <w:p w:rsidR="00E92BDF" w:rsidRPr="000937DC" w:rsidRDefault="00E92BDF"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Aby dać spółkom niepublicznym szansę przeprowadzenia tego procesu z wykorzystaniem depozytu papierów wartościowych, a także aby umożliwić spółkom publicznym jego przeprowadzenie (takie spółki zgodnie z projektowaną ustawą będą musiały zdematerializować w depozycie papierów wartościowych wszystkie wyemitowane przez nie akcje) proponujemy wprowadzenie następujących zmian w art. 5:</w:t>
            </w:r>
          </w:p>
          <w:p w:rsidR="00E92BDF" w:rsidRPr="000937DC" w:rsidRDefault="00E92BDF" w:rsidP="0039053F">
            <w:pPr>
              <w:spacing w:after="0" w:line="240" w:lineRule="auto"/>
              <w:jc w:val="both"/>
              <w:rPr>
                <w:rFonts w:ascii="Times New Roman" w:hAnsi="Times New Roman" w:cs="Times New Roman"/>
                <w:sz w:val="8"/>
              </w:rPr>
            </w:pPr>
          </w:p>
          <w:p w:rsidR="00E92BDF" w:rsidRPr="009B54F8" w:rsidRDefault="00E92BDF"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w:t>
            </w:r>
            <w:r w:rsidRPr="000937DC">
              <w:rPr>
                <w:rFonts w:ascii="Times New Roman" w:hAnsi="Times New Roman" w:cs="Times New Roman"/>
                <w:i/>
                <w:sz w:val="20"/>
              </w:rPr>
              <w:t>Art. 5. 1</w:t>
            </w:r>
            <w:r w:rsidRPr="009B54F8">
              <w:rPr>
                <w:rFonts w:ascii="Times New Roman" w:hAnsi="Times New Roman" w:cs="Times New Roman"/>
                <w:i/>
                <w:sz w:val="20"/>
              </w:rPr>
              <w:t>. Przed pierwszym wezwaniem akcjonariuszy, o którym mowa w art. 4, spółka jest obowiązana do zawarcia umowy, o której mowa w art. 328</w:t>
            </w:r>
            <w:r w:rsidRPr="009B54F8">
              <w:rPr>
                <w:rFonts w:ascii="Times New Roman" w:hAnsi="Times New Roman" w:cs="Times New Roman"/>
                <w:i/>
                <w:sz w:val="20"/>
                <w:vertAlign w:val="superscript"/>
              </w:rPr>
              <w:t>2</w:t>
            </w:r>
            <w:r w:rsidRPr="009B54F8">
              <w:rPr>
                <w:rFonts w:ascii="Times New Roman" w:hAnsi="Times New Roman" w:cs="Times New Roman"/>
                <w:i/>
                <w:sz w:val="20"/>
              </w:rPr>
              <w:t xml:space="preserve"> ustawy zmienianej w art. 1 niniejszej ustawy, chyba że jest spółką publiczną albo że walne zgromadzenie spółki podjęło uchwałę w sprawie rejestrowania jej akcji w depozycie papierów wartościowych w rozumieniu przepisów o obrocie instrumentami finansowymi.”.</w:t>
            </w:r>
          </w:p>
          <w:p w:rsidR="00E92BDF" w:rsidRPr="000937DC" w:rsidRDefault="00E92BDF" w:rsidP="0039053F">
            <w:pPr>
              <w:spacing w:after="0" w:line="240" w:lineRule="auto"/>
              <w:jc w:val="both"/>
              <w:rPr>
                <w:rFonts w:ascii="Times New Roman" w:hAnsi="Times New Roman" w:cs="Times New Roman"/>
                <w:sz w:val="8"/>
              </w:rPr>
            </w:pPr>
          </w:p>
        </w:tc>
        <w:tc>
          <w:tcPr>
            <w:tcW w:w="4733" w:type="dxa"/>
          </w:tcPr>
          <w:p w:rsidR="00E92BDF" w:rsidRPr="009B54F8" w:rsidRDefault="00C36D57" w:rsidP="00C36D57">
            <w:pPr>
              <w:spacing w:line="240" w:lineRule="auto"/>
              <w:jc w:val="both"/>
              <w:rPr>
                <w:rFonts w:ascii="Times New Roman" w:hAnsi="Times New Roman" w:cs="Times New Roman"/>
                <w:sz w:val="20"/>
              </w:rPr>
            </w:pPr>
            <w:r w:rsidRPr="009B54F8">
              <w:rPr>
                <w:rFonts w:ascii="Times New Roman" w:hAnsi="Times New Roman" w:cs="Times New Roman"/>
                <w:sz w:val="20"/>
              </w:rPr>
              <w:t>Uwaga został</w:t>
            </w:r>
            <w:r w:rsidR="00946AB7" w:rsidRPr="009B54F8">
              <w:rPr>
                <w:rFonts w:ascii="Times New Roman" w:hAnsi="Times New Roman" w:cs="Times New Roman"/>
                <w:sz w:val="20"/>
              </w:rPr>
              <w:t>a</w:t>
            </w:r>
            <w:r w:rsidRPr="009B54F8">
              <w:rPr>
                <w:rFonts w:ascii="Times New Roman" w:hAnsi="Times New Roman" w:cs="Times New Roman"/>
                <w:sz w:val="20"/>
              </w:rPr>
              <w:t xml:space="preserve"> uwzględniona: art. 5 ust. 1 </w:t>
            </w:r>
            <w:r w:rsidR="00946AB7" w:rsidRPr="009B54F8">
              <w:rPr>
                <w:rFonts w:ascii="Times New Roman" w:hAnsi="Times New Roman" w:cs="Times New Roman"/>
                <w:sz w:val="20"/>
              </w:rPr>
              <w:t>projektu</w:t>
            </w:r>
            <w:r w:rsidR="00905EA4" w:rsidRPr="009B54F8">
              <w:rPr>
                <w:rFonts w:ascii="Times New Roman" w:hAnsi="Times New Roman" w:cs="Times New Roman"/>
                <w:sz w:val="20"/>
              </w:rPr>
              <w:t xml:space="preserve"> (art. 9 w nowej wersji projektu)</w:t>
            </w:r>
            <w:r w:rsidR="00946AB7" w:rsidRPr="009B54F8">
              <w:rPr>
                <w:rFonts w:ascii="Times New Roman" w:hAnsi="Times New Roman" w:cs="Times New Roman"/>
                <w:sz w:val="20"/>
              </w:rPr>
              <w:t xml:space="preserve"> </w:t>
            </w:r>
            <w:r w:rsidRPr="009B54F8">
              <w:rPr>
                <w:rFonts w:ascii="Times New Roman" w:hAnsi="Times New Roman" w:cs="Times New Roman"/>
                <w:sz w:val="20"/>
              </w:rPr>
              <w:t>zostanie odpowiednio zmieniony.</w:t>
            </w:r>
          </w:p>
          <w:p w:rsidR="00E92BDF" w:rsidRPr="000937DC" w:rsidRDefault="00E92BDF" w:rsidP="00844943">
            <w:pPr>
              <w:rPr>
                <w:rFonts w:ascii="Times New Roman" w:hAnsi="Times New Roman" w:cs="Times New Roman"/>
                <w:sz w:val="20"/>
              </w:rPr>
            </w:pPr>
          </w:p>
          <w:p w:rsidR="00E92BDF" w:rsidRPr="000937DC" w:rsidRDefault="00E92BDF" w:rsidP="00844943">
            <w:pPr>
              <w:rPr>
                <w:rFonts w:ascii="Times New Roman" w:hAnsi="Times New Roman" w:cs="Times New Roman"/>
                <w:sz w:val="20"/>
              </w:rPr>
            </w:pPr>
          </w:p>
          <w:p w:rsidR="00E92BDF" w:rsidRPr="000937DC" w:rsidRDefault="00E92BDF" w:rsidP="00844943">
            <w:pPr>
              <w:jc w:val="center"/>
              <w:rPr>
                <w:rFonts w:ascii="Times New Roman" w:hAnsi="Times New Roman" w:cs="Times New Roman"/>
                <w:sz w:val="20"/>
              </w:rPr>
            </w:pPr>
          </w:p>
        </w:tc>
      </w:tr>
      <w:tr w:rsidR="00E92BDF" w:rsidRPr="000937DC" w:rsidTr="000A50DC">
        <w:tc>
          <w:tcPr>
            <w:tcW w:w="572" w:type="dxa"/>
          </w:tcPr>
          <w:p w:rsidR="00E92BDF" w:rsidRDefault="00E92BDF" w:rsidP="0039053F">
            <w:pPr>
              <w:rPr>
                <w:rFonts w:ascii="Times New Roman" w:hAnsi="Times New Roman" w:cs="Times New Roman"/>
                <w:sz w:val="20"/>
              </w:rPr>
            </w:pPr>
            <w:r>
              <w:rPr>
                <w:rFonts w:ascii="Times New Roman" w:hAnsi="Times New Roman" w:cs="Times New Roman"/>
                <w:sz w:val="20"/>
              </w:rPr>
              <w:t>71.</w:t>
            </w:r>
          </w:p>
        </w:tc>
        <w:tc>
          <w:tcPr>
            <w:tcW w:w="2193" w:type="dxa"/>
            <w:gridSpan w:val="2"/>
            <w:vMerge/>
          </w:tcPr>
          <w:p w:rsidR="00E92BDF" w:rsidRPr="000937DC" w:rsidRDefault="00E92BDF" w:rsidP="0039053F">
            <w:pPr>
              <w:spacing w:after="0"/>
              <w:jc w:val="center"/>
              <w:rPr>
                <w:rFonts w:ascii="Times New Roman" w:hAnsi="Times New Roman" w:cs="Times New Roman"/>
                <w:b/>
                <w:sz w:val="20"/>
              </w:rPr>
            </w:pPr>
          </w:p>
        </w:tc>
        <w:tc>
          <w:tcPr>
            <w:tcW w:w="2163" w:type="dxa"/>
          </w:tcPr>
          <w:p w:rsidR="00E92BDF" w:rsidRPr="000937DC" w:rsidRDefault="00E92BDF" w:rsidP="0039053F">
            <w:pPr>
              <w:jc w:val="center"/>
              <w:rPr>
                <w:rFonts w:ascii="Times New Roman" w:hAnsi="Times New Roman" w:cs="Times New Roman"/>
                <w:b/>
                <w:sz w:val="20"/>
              </w:rPr>
            </w:pPr>
            <w:r>
              <w:rPr>
                <w:rFonts w:ascii="Times New Roman" w:hAnsi="Times New Roman" w:cs="Times New Roman"/>
                <w:b/>
                <w:sz w:val="20"/>
              </w:rPr>
              <w:t>Prokuratura Krajowa</w:t>
            </w:r>
          </w:p>
        </w:tc>
        <w:tc>
          <w:tcPr>
            <w:tcW w:w="5953" w:type="dxa"/>
          </w:tcPr>
          <w:p w:rsidR="00666BDB" w:rsidRPr="00666BDB" w:rsidRDefault="00666BDB" w:rsidP="00666BDB">
            <w:pPr>
              <w:spacing w:after="0" w:line="240" w:lineRule="auto"/>
              <w:jc w:val="both"/>
              <w:rPr>
                <w:rFonts w:ascii="Times New Roman" w:hAnsi="Times New Roman" w:cs="Times New Roman"/>
                <w:sz w:val="20"/>
              </w:rPr>
            </w:pPr>
            <w:r w:rsidRPr="00666BDB">
              <w:rPr>
                <w:rFonts w:ascii="Times New Roman" w:hAnsi="Times New Roman" w:cs="Times New Roman"/>
                <w:sz w:val="20"/>
              </w:rPr>
              <w:t>Zgodnie z projektem ustawy, rozpoczęcie przez spółkę procedury dematerializacji akcji jest uzależnione od zawarcia przez spółkę umowy o prowadzenie rejestru akcjonariuszy określonej w art. 328</w:t>
            </w:r>
            <w:r w:rsidRPr="00666BDB">
              <w:rPr>
                <w:rFonts w:ascii="Times New Roman" w:hAnsi="Times New Roman" w:cs="Times New Roman"/>
                <w:sz w:val="20"/>
                <w:vertAlign w:val="superscript"/>
              </w:rPr>
              <w:t xml:space="preserve">2 </w:t>
            </w:r>
            <w:r w:rsidRPr="00666BDB">
              <w:rPr>
                <w:rFonts w:ascii="Times New Roman" w:hAnsi="Times New Roman" w:cs="Times New Roman"/>
                <w:sz w:val="20"/>
              </w:rPr>
              <w:t>k.s.h. (art. 5 ust. 1 projektu). Wskazany przepis nie przewiduje jednak żadnych mechanizmów gwarancyjnych umożliwiających akcjonariuszom skuteczne żądanie zawarcia takiej umowy przez spółkę. Może to doprowadzić do sytuacji, w której na skutek zaniedbań zarządu taka umowa nie zostanie zawarta, przez co akcjonariusze będą zagrożeni utratą praw z akcji. O ile można przyjąć, że akcjonariusze większościowi będą dysponować dostatecznym wpływem na decyzje zarządu, o tyle akcjonariusze mniejszościowi mogą być takiego wpływu pozbawieni.</w:t>
            </w:r>
          </w:p>
          <w:p w:rsidR="00666BDB" w:rsidRPr="00666BDB" w:rsidRDefault="00666BDB" w:rsidP="00666BDB">
            <w:pPr>
              <w:spacing w:after="0" w:line="240" w:lineRule="auto"/>
              <w:jc w:val="both"/>
              <w:rPr>
                <w:rFonts w:ascii="Times New Roman" w:hAnsi="Times New Roman" w:cs="Times New Roman"/>
                <w:sz w:val="20"/>
              </w:rPr>
            </w:pPr>
            <w:r w:rsidRPr="00666BDB">
              <w:rPr>
                <w:rFonts w:ascii="Times New Roman" w:hAnsi="Times New Roman" w:cs="Times New Roman"/>
                <w:sz w:val="20"/>
              </w:rPr>
              <w:t>Projekt nie przewiduje żadnej odpowiedzialności karnej członków zarządu za nieprzeprowadzenie dematerializacji, co wydawałoby się zasadne ze względu na niezwykle surowe konsekwencje niedokonania dematerializacji dla akcjonariuszy. W związku z powyższym, należy rozważyć albo wprowadzenie odpowiedzialności karnej członków zarządu za nieprzeprowadzenie procedury dematerializacji albo wprowadzenie mechanizmu umożliwiającego akcjonariuszom reprezentującym określony procent kapitału zakładowego żądania zawarcia przez zarząd umowy o prowadzenie rejestru akcjonariuszy celem przeprowadzenia dematerializacji akcji.</w:t>
            </w:r>
          </w:p>
          <w:p w:rsidR="00666BDB" w:rsidRPr="00666BDB" w:rsidRDefault="00666BDB" w:rsidP="00666BDB">
            <w:pPr>
              <w:spacing w:after="0" w:line="240" w:lineRule="auto"/>
              <w:jc w:val="both"/>
              <w:rPr>
                <w:rFonts w:ascii="Times New Roman" w:hAnsi="Times New Roman" w:cs="Times New Roman"/>
                <w:sz w:val="20"/>
              </w:rPr>
            </w:pPr>
          </w:p>
          <w:p w:rsidR="00666BDB" w:rsidRPr="00666BDB" w:rsidRDefault="002450AC" w:rsidP="00666BDB">
            <w:pPr>
              <w:spacing w:after="0" w:line="240" w:lineRule="auto"/>
              <w:jc w:val="both"/>
              <w:rPr>
                <w:rFonts w:ascii="Times New Roman" w:hAnsi="Times New Roman" w:cs="Times New Roman"/>
                <w:sz w:val="20"/>
              </w:rPr>
            </w:pPr>
            <w:r>
              <w:rPr>
                <w:rFonts w:ascii="Times New Roman" w:hAnsi="Times New Roman" w:cs="Times New Roman"/>
                <w:sz w:val="20"/>
              </w:rPr>
              <w:t>P</w:t>
            </w:r>
            <w:r w:rsidR="00666BDB" w:rsidRPr="00666BDB">
              <w:rPr>
                <w:rFonts w:ascii="Times New Roman" w:hAnsi="Times New Roman" w:cs="Times New Roman"/>
                <w:sz w:val="20"/>
              </w:rPr>
              <w:t>rzepis ten nie uwzględnia sytuacji, w której spółka zdecydowała się na rejestrację akcji w depozycie papierów wartościowych zgodnie z art. 328</w:t>
            </w:r>
            <w:r w:rsidR="00666BDB" w:rsidRPr="00666BDB">
              <w:rPr>
                <w:rFonts w:ascii="Times New Roman" w:hAnsi="Times New Roman" w:cs="Times New Roman"/>
                <w:sz w:val="20"/>
                <w:vertAlign w:val="superscript"/>
              </w:rPr>
              <w:t>11</w:t>
            </w:r>
            <w:r w:rsidR="00666BDB" w:rsidRPr="00666BDB">
              <w:rPr>
                <w:rFonts w:ascii="Times New Roman" w:hAnsi="Times New Roman" w:cs="Times New Roman"/>
                <w:sz w:val="20"/>
              </w:rPr>
              <w:t xml:space="preserve"> § 1 k.s.h., co wyklucza zawarcie przez spółkę umowy o prowadzenie rejestru akcjonariuszy (art. 328</w:t>
            </w:r>
            <w:r w:rsidR="00666BDB" w:rsidRPr="00666BDB">
              <w:rPr>
                <w:rFonts w:ascii="Times New Roman" w:hAnsi="Times New Roman" w:cs="Times New Roman"/>
                <w:sz w:val="20"/>
                <w:vertAlign w:val="superscript"/>
              </w:rPr>
              <w:t>12</w:t>
            </w:r>
            <w:r w:rsidR="00666BDB" w:rsidRPr="00666BDB">
              <w:rPr>
                <w:rFonts w:ascii="Times New Roman" w:hAnsi="Times New Roman" w:cs="Times New Roman"/>
                <w:sz w:val="20"/>
              </w:rPr>
              <w:t xml:space="preserve"> k.s.h.). Wynika to z faktu, że dematerializacja akcji spółki niepublicznej, które mają być zarejestrowane w depozycie papierów wartościowych będą regulować przepisy o obrocie instrumentami finansowymi w sposób przewidziany dotychczas  dla spółek publicznych. Takie rozwiązanie należy uznać za błędne, ponieważ regulacja wtórnej dematerializacji papierów wartościowych zawarta w art. 5 u.o.i.f. nie może być uznana za właściwe narzędzie dla obligatoryjnej dematerializacji akcji spółki niepublicznej, która jako zdarzenie wyjątkowe powinna być dokonana w trybie szczególnym, regulowanym przepisami przejściowymi. </w:t>
            </w:r>
          </w:p>
          <w:p w:rsidR="00E92BDF" w:rsidRPr="000937DC" w:rsidRDefault="002450AC" w:rsidP="00666BDB">
            <w:pPr>
              <w:spacing w:after="0" w:line="240" w:lineRule="auto"/>
              <w:jc w:val="both"/>
              <w:rPr>
                <w:rFonts w:ascii="Times New Roman" w:hAnsi="Times New Roman" w:cs="Times New Roman"/>
                <w:sz w:val="20"/>
              </w:rPr>
            </w:pPr>
            <w:r>
              <w:rPr>
                <w:rFonts w:ascii="Times New Roman" w:hAnsi="Times New Roman" w:cs="Times New Roman"/>
                <w:sz w:val="20"/>
              </w:rPr>
              <w:t>N</w:t>
            </w:r>
            <w:r w:rsidR="00666BDB" w:rsidRPr="00666BDB">
              <w:rPr>
                <w:rFonts w:ascii="Times New Roman" w:hAnsi="Times New Roman" w:cs="Times New Roman"/>
                <w:sz w:val="20"/>
              </w:rPr>
              <w:t xml:space="preserve">ależy rozważyć zmianę art. 5 ust. 3 u.o.i.f., która dopuszcza rezygnację przez emitenta papierów wartościowych (w tym akcji) z ich dematerializacji, jeżeli akcje będące przedmiotem oferty publicznej nie będą podlegać dopuszczeniu do obrotu na rynku regulowanym albo będą wprowadzone wyłącznie do alternatywnego systemu obrotu. Pozostawienie cytowanego przepisu będzie mogło być rozumiane jako </w:t>
            </w:r>
            <w:r w:rsidR="00666BDB" w:rsidRPr="00666BDB">
              <w:rPr>
                <w:rFonts w:ascii="Times New Roman" w:hAnsi="Times New Roman" w:cs="Times New Roman"/>
                <w:i/>
                <w:sz w:val="20"/>
              </w:rPr>
              <w:t>lex specialis</w:t>
            </w:r>
            <w:r w:rsidR="00666BDB" w:rsidRPr="00666BDB">
              <w:rPr>
                <w:rFonts w:ascii="Times New Roman" w:hAnsi="Times New Roman" w:cs="Times New Roman"/>
                <w:sz w:val="20"/>
              </w:rPr>
              <w:t xml:space="preserve"> wobec ogólnego zakazu emisji akcji niezdematerializowanych wprowadzonego w art. 328 § 1 k.s.h.</w:t>
            </w:r>
          </w:p>
        </w:tc>
        <w:tc>
          <w:tcPr>
            <w:tcW w:w="4733" w:type="dxa"/>
          </w:tcPr>
          <w:p w:rsidR="00E7283E" w:rsidRPr="006F5152" w:rsidRDefault="006F5152" w:rsidP="006F5152">
            <w:pPr>
              <w:spacing w:line="240" w:lineRule="auto"/>
              <w:jc w:val="both"/>
              <w:rPr>
                <w:rFonts w:ascii="Times New Roman" w:hAnsi="Times New Roman" w:cs="Times New Roman"/>
                <w:sz w:val="20"/>
              </w:rPr>
            </w:pPr>
            <w:r>
              <w:rPr>
                <w:rFonts w:ascii="Times New Roman" w:hAnsi="Times New Roman" w:cs="Times New Roman"/>
                <w:sz w:val="20"/>
              </w:rPr>
              <w:t>Vide</w:t>
            </w:r>
            <w:r w:rsidR="00D80123">
              <w:rPr>
                <w:rFonts w:ascii="Times New Roman" w:hAnsi="Times New Roman" w:cs="Times New Roman"/>
                <w:sz w:val="20"/>
              </w:rPr>
              <w:t>:</w:t>
            </w:r>
            <w:r>
              <w:rPr>
                <w:rFonts w:ascii="Times New Roman" w:hAnsi="Times New Roman" w:cs="Times New Roman"/>
                <w:sz w:val="20"/>
              </w:rPr>
              <w:t xml:space="preserve"> odniesienie się do drugiej uwagi z pkt 66 niniejszej tabelki (propozycja wprowadzenia dodatkowego przepisu karnego).</w:t>
            </w:r>
          </w:p>
          <w:p w:rsidR="00E7283E" w:rsidRDefault="00E7283E" w:rsidP="00666BDB">
            <w:pPr>
              <w:jc w:val="both"/>
              <w:rPr>
                <w:rFonts w:ascii="Times New Roman" w:hAnsi="Times New Roman" w:cs="Times New Roman"/>
                <w:b/>
                <w:sz w:val="20"/>
              </w:rPr>
            </w:pPr>
          </w:p>
          <w:p w:rsidR="00E7283E" w:rsidRDefault="00E7283E" w:rsidP="00666BDB">
            <w:pPr>
              <w:jc w:val="both"/>
              <w:rPr>
                <w:rFonts w:ascii="Times New Roman" w:hAnsi="Times New Roman" w:cs="Times New Roman"/>
                <w:b/>
                <w:sz w:val="20"/>
              </w:rPr>
            </w:pPr>
          </w:p>
          <w:p w:rsidR="00E639D5" w:rsidRDefault="00E639D5" w:rsidP="00666BDB">
            <w:pPr>
              <w:jc w:val="both"/>
              <w:rPr>
                <w:rFonts w:ascii="Times New Roman" w:hAnsi="Times New Roman" w:cs="Times New Roman"/>
                <w:b/>
                <w:sz w:val="20"/>
              </w:rPr>
            </w:pPr>
          </w:p>
          <w:p w:rsidR="00E639D5" w:rsidRPr="009B54F8" w:rsidRDefault="00E639D5" w:rsidP="00666BDB">
            <w:pPr>
              <w:jc w:val="both"/>
              <w:rPr>
                <w:rFonts w:ascii="Times New Roman" w:hAnsi="Times New Roman" w:cs="Times New Roman"/>
                <w:b/>
                <w:sz w:val="20"/>
              </w:rPr>
            </w:pPr>
          </w:p>
          <w:p w:rsidR="00E639D5" w:rsidRPr="009B54F8" w:rsidRDefault="00E639D5" w:rsidP="00666BDB">
            <w:pPr>
              <w:jc w:val="both"/>
              <w:rPr>
                <w:rFonts w:ascii="Times New Roman" w:hAnsi="Times New Roman" w:cs="Times New Roman"/>
                <w:sz w:val="20"/>
              </w:rPr>
            </w:pPr>
          </w:p>
          <w:p w:rsidR="003C693C" w:rsidRPr="009B54F8" w:rsidRDefault="003C693C" w:rsidP="00666BDB">
            <w:pPr>
              <w:jc w:val="both"/>
              <w:rPr>
                <w:rFonts w:ascii="Times New Roman" w:hAnsi="Times New Roman" w:cs="Times New Roman"/>
                <w:sz w:val="20"/>
              </w:rPr>
            </w:pPr>
          </w:p>
          <w:p w:rsidR="003C693C" w:rsidRPr="009B54F8" w:rsidRDefault="003C693C" w:rsidP="00666BDB">
            <w:pPr>
              <w:jc w:val="both"/>
              <w:rPr>
                <w:rFonts w:ascii="Times New Roman" w:hAnsi="Times New Roman" w:cs="Times New Roman"/>
                <w:sz w:val="20"/>
              </w:rPr>
            </w:pPr>
          </w:p>
          <w:p w:rsidR="003C693C" w:rsidRPr="009B54F8" w:rsidRDefault="003C693C" w:rsidP="00666BDB">
            <w:pPr>
              <w:jc w:val="both"/>
              <w:rPr>
                <w:rFonts w:ascii="Times New Roman" w:hAnsi="Times New Roman" w:cs="Times New Roman"/>
                <w:sz w:val="20"/>
              </w:rPr>
            </w:pPr>
          </w:p>
          <w:p w:rsidR="002450AC" w:rsidRPr="009B54F8" w:rsidRDefault="002450AC" w:rsidP="00666BDB">
            <w:pPr>
              <w:jc w:val="both"/>
              <w:rPr>
                <w:rFonts w:ascii="Times New Roman" w:hAnsi="Times New Roman" w:cs="Times New Roman"/>
                <w:sz w:val="20"/>
              </w:rPr>
            </w:pPr>
          </w:p>
          <w:p w:rsidR="00585D22" w:rsidRPr="009B54F8" w:rsidRDefault="00585D22" w:rsidP="00666BDB">
            <w:pPr>
              <w:jc w:val="both"/>
              <w:rPr>
                <w:rFonts w:ascii="Times New Roman" w:hAnsi="Times New Roman" w:cs="Times New Roman"/>
                <w:sz w:val="20"/>
              </w:rPr>
            </w:pPr>
          </w:p>
          <w:p w:rsidR="003C693C" w:rsidRPr="009B54F8" w:rsidRDefault="003C693C" w:rsidP="002450AC">
            <w:pPr>
              <w:spacing w:line="240" w:lineRule="auto"/>
              <w:jc w:val="both"/>
              <w:rPr>
                <w:rFonts w:ascii="Times New Roman" w:hAnsi="Times New Roman" w:cs="Times New Roman"/>
                <w:sz w:val="20"/>
              </w:rPr>
            </w:pPr>
            <w:r w:rsidRPr="009B54F8">
              <w:rPr>
                <w:rFonts w:ascii="Times New Roman" w:hAnsi="Times New Roman" w:cs="Times New Roman"/>
                <w:sz w:val="20"/>
              </w:rPr>
              <w:t>Vide</w:t>
            </w:r>
            <w:r w:rsidR="00D80123">
              <w:rPr>
                <w:rFonts w:ascii="Times New Roman" w:hAnsi="Times New Roman" w:cs="Times New Roman"/>
                <w:sz w:val="20"/>
              </w:rPr>
              <w:t>:</w:t>
            </w:r>
            <w:r w:rsidRPr="009B54F8">
              <w:rPr>
                <w:rFonts w:ascii="Times New Roman" w:hAnsi="Times New Roman" w:cs="Times New Roman"/>
                <w:sz w:val="20"/>
              </w:rPr>
              <w:t xml:space="preserve"> </w:t>
            </w:r>
            <w:r w:rsidR="002450AC" w:rsidRPr="009B54F8">
              <w:rPr>
                <w:rFonts w:ascii="Times New Roman" w:hAnsi="Times New Roman" w:cs="Times New Roman"/>
                <w:sz w:val="20"/>
              </w:rPr>
              <w:t>odniesienie</w:t>
            </w:r>
            <w:r w:rsidRPr="009B54F8">
              <w:rPr>
                <w:rFonts w:ascii="Times New Roman" w:hAnsi="Times New Roman" w:cs="Times New Roman"/>
                <w:sz w:val="20"/>
              </w:rPr>
              <w:t xml:space="preserve"> się do uwagi </w:t>
            </w:r>
            <w:r w:rsidR="002450AC" w:rsidRPr="009B54F8">
              <w:rPr>
                <w:rFonts w:ascii="Times New Roman" w:hAnsi="Times New Roman" w:cs="Times New Roman"/>
                <w:sz w:val="20"/>
              </w:rPr>
              <w:t>z pkt 70 niniejszej tabeli: u</w:t>
            </w:r>
            <w:r w:rsidRPr="009B54F8">
              <w:rPr>
                <w:rFonts w:ascii="Times New Roman" w:hAnsi="Times New Roman" w:cs="Times New Roman"/>
                <w:sz w:val="20"/>
              </w:rPr>
              <w:t xml:space="preserve">waga została uwzględniona </w:t>
            </w:r>
            <w:r w:rsidR="002450AC" w:rsidRPr="009B54F8">
              <w:rPr>
                <w:rFonts w:ascii="Times New Roman" w:hAnsi="Times New Roman" w:cs="Times New Roman"/>
                <w:sz w:val="20"/>
              </w:rPr>
              <w:t xml:space="preserve">– </w:t>
            </w:r>
            <w:r w:rsidRPr="009B54F8">
              <w:rPr>
                <w:rFonts w:ascii="Times New Roman" w:hAnsi="Times New Roman" w:cs="Times New Roman"/>
                <w:sz w:val="20"/>
              </w:rPr>
              <w:t xml:space="preserve">art. 5 ust. 1 projektu </w:t>
            </w:r>
            <w:r w:rsidR="00463A54" w:rsidRPr="009B54F8">
              <w:rPr>
                <w:rFonts w:ascii="Times New Roman" w:hAnsi="Times New Roman" w:cs="Times New Roman"/>
                <w:sz w:val="20"/>
              </w:rPr>
              <w:t xml:space="preserve">(art. 9 </w:t>
            </w:r>
            <w:r w:rsidR="009B54F8" w:rsidRPr="009B54F8">
              <w:rPr>
                <w:rFonts w:ascii="Times New Roman" w:hAnsi="Times New Roman" w:cs="Times New Roman"/>
                <w:sz w:val="20"/>
              </w:rPr>
              <w:t>w</w:t>
            </w:r>
            <w:r w:rsidR="00463A54" w:rsidRPr="009B54F8">
              <w:rPr>
                <w:rFonts w:ascii="Times New Roman" w:hAnsi="Times New Roman" w:cs="Times New Roman"/>
                <w:sz w:val="20"/>
              </w:rPr>
              <w:t xml:space="preserve"> nowej wersji projektu) </w:t>
            </w:r>
            <w:r w:rsidRPr="009B54F8">
              <w:rPr>
                <w:rFonts w:ascii="Times New Roman" w:hAnsi="Times New Roman" w:cs="Times New Roman"/>
                <w:sz w:val="20"/>
              </w:rPr>
              <w:t>zostanie odpowiednio zmieniony.</w:t>
            </w:r>
          </w:p>
          <w:p w:rsidR="003C693C" w:rsidRPr="009B54F8" w:rsidRDefault="003C693C" w:rsidP="00666BDB">
            <w:pPr>
              <w:jc w:val="both"/>
              <w:rPr>
                <w:rFonts w:ascii="Times New Roman" w:hAnsi="Times New Roman" w:cs="Times New Roman"/>
                <w:sz w:val="20"/>
              </w:rPr>
            </w:pPr>
          </w:p>
          <w:p w:rsidR="00227A92" w:rsidRDefault="00227A92" w:rsidP="00666BDB">
            <w:pPr>
              <w:jc w:val="both"/>
              <w:rPr>
                <w:rFonts w:ascii="Times New Roman" w:hAnsi="Times New Roman" w:cs="Times New Roman"/>
                <w:sz w:val="20"/>
              </w:rPr>
            </w:pPr>
          </w:p>
          <w:p w:rsidR="00227A92" w:rsidRDefault="00227A92" w:rsidP="00666BDB">
            <w:pPr>
              <w:jc w:val="both"/>
              <w:rPr>
                <w:rFonts w:ascii="Times New Roman" w:hAnsi="Times New Roman" w:cs="Times New Roman"/>
                <w:sz w:val="20"/>
              </w:rPr>
            </w:pPr>
          </w:p>
          <w:p w:rsidR="00281B8B" w:rsidRDefault="00281B8B" w:rsidP="00666BDB">
            <w:pPr>
              <w:jc w:val="both"/>
              <w:rPr>
                <w:rFonts w:ascii="Times New Roman" w:hAnsi="Times New Roman" w:cs="Times New Roman"/>
                <w:sz w:val="20"/>
              </w:rPr>
            </w:pPr>
          </w:p>
          <w:p w:rsidR="00227A92" w:rsidRPr="00E639D5" w:rsidRDefault="00081AF8" w:rsidP="007A2EC6">
            <w:pPr>
              <w:spacing w:line="240" w:lineRule="auto"/>
              <w:jc w:val="both"/>
              <w:rPr>
                <w:rFonts w:ascii="Times New Roman" w:hAnsi="Times New Roman" w:cs="Times New Roman"/>
                <w:sz w:val="20"/>
              </w:rPr>
            </w:pPr>
            <w:r>
              <w:rPr>
                <w:rFonts w:ascii="Times New Roman" w:hAnsi="Times New Roman" w:cs="Times New Roman"/>
                <w:sz w:val="20"/>
              </w:rPr>
              <w:t>Vide</w:t>
            </w:r>
            <w:r w:rsidR="00D80123">
              <w:rPr>
                <w:rFonts w:ascii="Times New Roman" w:hAnsi="Times New Roman" w:cs="Times New Roman"/>
                <w:sz w:val="20"/>
              </w:rPr>
              <w:t>:</w:t>
            </w:r>
            <w:r>
              <w:rPr>
                <w:rFonts w:ascii="Times New Roman" w:hAnsi="Times New Roman" w:cs="Times New Roman"/>
                <w:sz w:val="20"/>
              </w:rPr>
              <w:t xml:space="preserve"> odniesienie się do drugiej uwagi z pkt 4 tabeli z uzgodnień międzyresortowych:</w:t>
            </w:r>
            <w:r w:rsidRPr="00081AF8">
              <w:rPr>
                <w:rFonts w:ascii="Times New Roman" w:hAnsi="Times New Roman" w:cs="Times New Roman"/>
                <w:sz w:val="20"/>
              </w:rPr>
              <w:t xml:space="preserve"> dematerializacji </w:t>
            </w:r>
            <w:r w:rsidR="00177687">
              <w:rPr>
                <w:rFonts w:ascii="Times New Roman" w:hAnsi="Times New Roman" w:cs="Times New Roman"/>
                <w:sz w:val="20"/>
              </w:rPr>
              <w:t xml:space="preserve">mają </w:t>
            </w:r>
            <w:r w:rsidRPr="00081AF8">
              <w:rPr>
                <w:rFonts w:ascii="Times New Roman" w:hAnsi="Times New Roman" w:cs="Times New Roman"/>
                <w:sz w:val="20"/>
              </w:rPr>
              <w:t>podlegać wszystkie akcje także w spółce publicznej</w:t>
            </w:r>
            <w:r w:rsidR="00177687">
              <w:rPr>
                <w:rFonts w:ascii="Times New Roman" w:hAnsi="Times New Roman" w:cs="Times New Roman"/>
                <w:sz w:val="20"/>
              </w:rPr>
              <w:t>, w związku z tym p</w:t>
            </w:r>
            <w:r w:rsidR="00177687" w:rsidRPr="00081AF8">
              <w:rPr>
                <w:rFonts w:ascii="Times New Roman" w:hAnsi="Times New Roman" w:cs="Times New Roman"/>
                <w:sz w:val="20"/>
              </w:rPr>
              <w:t>rojekt</w:t>
            </w:r>
            <w:r w:rsidRPr="00081AF8">
              <w:rPr>
                <w:rFonts w:ascii="Times New Roman" w:hAnsi="Times New Roman" w:cs="Times New Roman"/>
                <w:sz w:val="20"/>
              </w:rPr>
              <w:t xml:space="preserve"> zostanie uzupełniony o niezbędne zmiany </w:t>
            </w:r>
            <w:r w:rsidR="00177687">
              <w:rPr>
                <w:rFonts w:ascii="Times New Roman" w:hAnsi="Times New Roman" w:cs="Times New Roman"/>
                <w:sz w:val="20"/>
              </w:rPr>
              <w:t xml:space="preserve">także </w:t>
            </w:r>
            <w:r w:rsidRPr="00081AF8">
              <w:rPr>
                <w:rFonts w:ascii="Times New Roman" w:hAnsi="Times New Roman" w:cs="Times New Roman"/>
                <w:sz w:val="20"/>
              </w:rPr>
              <w:t>w ustawie o obrocie instrumentami finansowymi, które obejmą m.in. art. 5 i 5a tej ustawy</w:t>
            </w:r>
            <w:r w:rsidR="00177687">
              <w:rPr>
                <w:rFonts w:ascii="Times New Roman" w:hAnsi="Times New Roman" w:cs="Times New Roman"/>
                <w:sz w:val="20"/>
              </w:rPr>
              <w:t>.</w:t>
            </w:r>
          </w:p>
        </w:tc>
      </w:tr>
      <w:tr w:rsidR="000A50DC" w:rsidRPr="000937DC" w:rsidTr="000A50DC">
        <w:tc>
          <w:tcPr>
            <w:tcW w:w="572" w:type="dxa"/>
          </w:tcPr>
          <w:p w:rsidR="00E63FB4" w:rsidRPr="000937DC" w:rsidRDefault="008A3D39" w:rsidP="0039053F">
            <w:pPr>
              <w:rPr>
                <w:rFonts w:ascii="Times New Roman" w:hAnsi="Times New Roman" w:cs="Times New Roman"/>
                <w:sz w:val="20"/>
              </w:rPr>
            </w:pPr>
            <w:r>
              <w:rPr>
                <w:rFonts w:ascii="Times New Roman" w:hAnsi="Times New Roman" w:cs="Times New Roman"/>
                <w:sz w:val="20"/>
              </w:rPr>
              <w:t>72</w:t>
            </w:r>
            <w:r w:rsidR="00973920" w:rsidRPr="000937DC">
              <w:rPr>
                <w:rFonts w:ascii="Times New Roman" w:hAnsi="Times New Roman" w:cs="Times New Roman"/>
                <w:sz w:val="20"/>
              </w:rPr>
              <w:t>.</w:t>
            </w:r>
          </w:p>
        </w:tc>
        <w:tc>
          <w:tcPr>
            <w:tcW w:w="2193" w:type="dxa"/>
            <w:gridSpan w:val="2"/>
            <w:vMerge w:val="restart"/>
          </w:tcPr>
          <w:p w:rsidR="00E63FB4" w:rsidRPr="000937DC" w:rsidRDefault="00E63FB4" w:rsidP="0039053F">
            <w:pPr>
              <w:spacing w:after="0"/>
              <w:jc w:val="center"/>
              <w:rPr>
                <w:rFonts w:ascii="Times New Roman" w:hAnsi="Times New Roman" w:cs="Times New Roman"/>
                <w:b/>
                <w:sz w:val="20"/>
              </w:rPr>
            </w:pPr>
            <w:r w:rsidRPr="000937DC">
              <w:rPr>
                <w:rFonts w:ascii="Times New Roman" w:hAnsi="Times New Roman" w:cs="Times New Roman"/>
                <w:b/>
                <w:sz w:val="20"/>
              </w:rPr>
              <w:t>Art. 6</w:t>
            </w: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Sąd Najwyższy</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Wątpliwości budzi termin </w:t>
            </w:r>
            <w:r w:rsidRPr="000937DC">
              <w:rPr>
                <w:rFonts w:ascii="Times New Roman" w:hAnsi="Times New Roman" w:cs="Times New Roman"/>
                <w:i/>
                <w:sz w:val="20"/>
              </w:rPr>
              <w:t>vacatio legis</w:t>
            </w:r>
            <w:r w:rsidRPr="000937DC">
              <w:rPr>
                <w:rFonts w:ascii="Times New Roman" w:hAnsi="Times New Roman" w:cs="Times New Roman"/>
                <w:sz w:val="20"/>
              </w:rPr>
              <w:t xml:space="preserve"> wskazany w art. 6 ustawy zmieniającej. Wbrew bowiem twierdzeniom zawartym w motywach projektu szereg kluczowych przepisów dotyczących technicznych aspektów dematerializacji akcji wejdzie w życie nie z dniem 1 lipca 2018 r., lecz zaledwie 1 dzień po ogłoszeniu projektowanej ustawy. Zabieg ten należy ocenić krytycznie, gdyż powoduje dalszą defragmentację regulacji i oznacza natychmiastową wymagalność prawnych obowiązków nakładanych na spółki objęte proponowaną regulacją, praktycznie bez </w:t>
            </w:r>
            <w:r w:rsidRPr="000937DC">
              <w:rPr>
                <w:rFonts w:ascii="Times New Roman" w:hAnsi="Times New Roman" w:cs="Times New Roman"/>
                <w:i/>
                <w:sz w:val="20"/>
              </w:rPr>
              <w:t>vacatio legis</w:t>
            </w:r>
            <w:r w:rsidRPr="000937DC">
              <w:rPr>
                <w:rFonts w:ascii="Times New Roman" w:hAnsi="Times New Roman" w:cs="Times New Roman"/>
                <w:sz w:val="20"/>
              </w:rPr>
              <w:t>.</w:t>
            </w: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Jest on ponadto sprzeczny z § 12 ust. 2 Zasad Techniki Prawodawczej, gdyż motywy projektu nie wyjaśniają szczegółowo potrzeby skrócenia okresu vacatio legis poniżej 14 dni od daty ogłoszenia. Sformułowanie jednego vacatio legis dla całości ustawy (np. 1.07.2018) pozwoliłoby spółkom na dostosowanie się do wymagań mającej wejść w życie ustawy bez szkody dla spójności  regulacji i z zachowaniem wskazanych terminów.</w:t>
            </w:r>
          </w:p>
        </w:tc>
        <w:tc>
          <w:tcPr>
            <w:tcW w:w="4733" w:type="dxa"/>
          </w:tcPr>
          <w:p w:rsidR="00326B3A" w:rsidRPr="00326B3A" w:rsidRDefault="0035334B" w:rsidP="008A4E51">
            <w:pPr>
              <w:spacing w:line="240" w:lineRule="auto"/>
              <w:jc w:val="both"/>
              <w:rPr>
                <w:rFonts w:ascii="Times New Roman" w:hAnsi="Times New Roman" w:cs="Times New Roman"/>
                <w:sz w:val="20"/>
              </w:rPr>
            </w:pPr>
            <w:r w:rsidRPr="00BB78A5">
              <w:rPr>
                <w:rFonts w:ascii="Times New Roman" w:hAnsi="Times New Roman" w:cs="Times New Roman"/>
                <w:sz w:val="20"/>
              </w:rPr>
              <w:t xml:space="preserve">Uwaga została uwzględniona: przepis art. 6 </w:t>
            </w:r>
            <w:r w:rsidR="00922821" w:rsidRPr="00BB78A5">
              <w:rPr>
                <w:rFonts w:ascii="Times New Roman" w:hAnsi="Times New Roman" w:cs="Times New Roman"/>
                <w:sz w:val="20"/>
              </w:rPr>
              <w:t xml:space="preserve">(art. 13 w nowej wersji projektu) </w:t>
            </w:r>
            <w:r w:rsidRPr="00BB78A5">
              <w:rPr>
                <w:rFonts w:ascii="Times New Roman" w:hAnsi="Times New Roman" w:cs="Times New Roman"/>
                <w:sz w:val="20"/>
              </w:rPr>
              <w:t>zostanie odpowiednio zmi</w:t>
            </w:r>
            <w:r w:rsidR="00101243" w:rsidRPr="00BB78A5">
              <w:rPr>
                <w:rFonts w:ascii="Times New Roman" w:hAnsi="Times New Roman" w:cs="Times New Roman"/>
                <w:sz w:val="20"/>
              </w:rPr>
              <w:t>eniony</w:t>
            </w:r>
            <w:r w:rsidRPr="00BB78A5">
              <w:rPr>
                <w:rFonts w:ascii="Times New Roman" w:hAnsi="Times New Roman" w:cs="Times New Roman"/>
                <w:sz w:val="20"/>
              </w:rPr>
              <w:t xml:space="preserve"> –</w:t>
            </w:r>
            <w:r w:rsidR="00101243" w:rsidRPr="00BB78A5">
              <w:rPr>
                <w:rFonts w:ascii="Times New Roman" w:hAnsi="Times New Roman" w:cs="Times New Roman"/>
                <w:sz w:val="20"/>
              </w:rPr>
              <w:t xml:space="preserve"> vide</w:t>
            </w:r>
            <w:r w:rsidR="00D80123">
              <w:rPr>
                <w:rFonts w:ascii="Times New Roman" w:hAnsi="Times New Roman" w:cs="Times New Roman"/>
                <w:sz w:val="20"/>
              </w:rPr>
              <w:t>:</w:t>
            </w:r>
            <w:r w:rsidR="00101243" w:rsidRPr="00BB78A5">
              <w:rPr>
                <w:rFonts w:ascii="Times New Roman" w:hAnsi="Times New Roman" w:cs="Times New Roman"/>
                <w:sz w:val="20"/>
              </w:rPr>
              <w:t xml:space="preserve"> ustalenia</w:t>
            </w:r>
            <w:r w:rsidRPr="00BB78A5">
              <w:rPr>
                <w:rFonts w:ascii="Times New Roman" w:hAnsi="Times New Roman" w:cs="Times New Roman"/>
                <w:sz w:val="20"/>
              </w:rPr>
              <w:t xml:space="preserve"> dot. uwagi z pkt </w:t>
            </w:r>
            <w:r w:rsidR="00101243" w:rsidRPr="00BB78A5">
              <w:rPr>
                <w:rFonts w:ascii="Times New Roman" w:hAnsi="Times New Roman" w:cs="Times New Roman"/>
                <w:sz w:val="20"/>
              </w:rPr>
              <w:t>37 tabeli z uzgodnień międzyresortowych</w:t>
            </w:r>
            <w:r w:rsidR="00162822" w:rsidRPr="00BB78A5">
              <w:rPr>
                <w:rFonts w:ascii="Times New Roman" w:hAnsi="Times New Roman" w:cs="Times New Roman"/>
                <w:sz w:val="20"/>
              </w:rPr>
              <w:t xml:space="preserve">, przy czym </w:t>
            </w:r>
            <w:r w:rsidR="00F9227F" w:rsidRPr="00BB78A5">
              <w:rPr>
                <w:rFonts w:ascii="Times New Roman" w:hAnsi="Times New Roman" w:cs="Times New Roman"/>
                <w:sz w:val="20"/>
              </w:rPr>
              <w:t xml:space="preserve">termin wejścia w życie niektórych </w:t>
            </w:r>
            <w:r w:rsidR="008A4E51" w:rsidRPr="00BB78A5">
              <w:rPr>
                <w:rFonts w:ascii="Times New Roman" w:hAnsi="Times New Roman" w:cs="Times New Roman"/>
                <w:sz w:val="20"/>
              </w:rPr>
              <w:t>projektowanych</w:t>
            </w:r>
            <w:r w:rsidR="00F9227F" w:rsidRPr="00BB78A5">
              <w:rPr>
                <w:rFonts w:ascii="Times New Roman" w:hAnsi="Times New Roman" w:cs="Times New Roman"/>
                <w:sz w:val="20"/>
              </w:rPr>
              <w:t xml:space="preserve"> </w:t>
            </w:r>
            <w:r w:rsidR="008A4E51" w:rsidRPr="00BB78A5">
              <w:rPr>
                <w:rFonts w:ascii="Times New Roman" w:hAnsi="Times New Roman" w:cs="Times New Roman"/>
                <w:sz w:val="20"/>
              </w:rPr>
              <w:t>przepisów określony</w:t>
            </w:r>
            <w:r w:rsidR="00F9227F" w:rsidRPr="00BB78A5">
              <w:rPr>
                <w:rFonts w:ascii="Times New Roman" w:hAnsi="Times New Roman" w:cs="Times New Roman"/>
                <w:sz w:val="20"/>
              </w:rPr>
              <w:t xml:space="preserve"> do tej pory </w:t>
            </w:r>
            <w:r w:rsidR="008A4E51" w:rsidRPr="00BB78A5">
              <w:rPr>
                <w:rFonts w:ascii="Times New Roman" w:hAnsi="Times New Roman" w:cs="Times New Roman"/>
                <w:sz w:val="20"/>
              </w:rPr>
              <w:t>jako dzień następujący po dniu ogłoszenia zostanie istotnie wydłużony (będzie określony konkretną datą dzienną).</w:t>
            </w:r>
          </w:p>
        </w:tc>
      </w:tr>
      <w:tr w:rsidR="000A50DC" w:rsidRPr="000937DC" w:rsidTr="000A50DC">
        <w:tc>
          <w:tcPr>
            <w:tcW w:w="572" w:type="dxa"/>
          </w:tcPr>
          <w:p w:rsidR="00E63FB4" w:rsidRPr="000937DC" w:rsidRDefault="00CF20CD" w:rsidP="008A3D39">
            <w:pPr>
              <w:rPr>
                <w:rFonts w:ascii="Times New Roman" w:hAnsi="Times New Roman" w:cs="Times New Roman"/>
                <w:sz w:val="20"/>
              </w:rPr>
            </w:pPr>
            <w:r w:rsidRPr="000937DC">
              <w:rPr>
                <w:rFonts w:ascii="Times New Roman" w:hAnsi="Times New Roman" w:cs="Times New Roman"/>
                <w:sz w:val="20"/>
              </w:rPr>
              <w:t>7</w:t>
            </w:r>
            <w:r w:rsidR="008A3D39">
              <w:rPr>
                <w:rFonts w:ascii="Times New Roman" w:hAnsi="Times New Roman" w:cs="Times New Roman"/>
                <w:sz w:val="20"/>
              </w:rPr>
              <w:t>3</w:t>
            </w:r>
            <w:r w:rsidR="00973920" w:rsidRPr="000937DC">
              <w:rPr>
                <w:rFonts w:ascii="Times New Roman" w:hAnsi="Times New Roman" w:cs="Times New Roman"/>
                <w:sz w:val="20"/>
              </w:rPr>
              <w:t>.</w:t>
            </w:r>
          </w:p>
        </w:tc>
        <w:tc>
          <w:tcPr>
            <w:tcW w:w="2193" w:type="dxa"/>
            <w:gridSpan w:val="2"/>
            <w:vMerge/>
          </w:tcPr>
          <w:p w:rsidR="00E63FB4" w:rsidRPr="000937DC" w:rsidRDefault="00E63FB4" w:rsidP="0039053F">
            <w:pPr>
              <w:jc w:val="center"/>
              <w:rPr>
                <w:rFonts w:ascii="Times New Roman" w:hAnsi="Times New Roman" w:cs="Times New Roman"/>
                <w:b/>
                <w:sz w:val="20"/>
              </w:rPr>
            </w:pP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Nie rozumiemy celowości przyspieszonego wejścia w życie przepisów dotyczących prowadzenia rejestru akcjonariuszy, danych w nim zawartych, zasad dokonywania w nim wpisów, świadectw rejestrowych, jawności rejestru akcjonariuszy, czy też uprawnienia spółki do żądania od podmiotu prowadzącego rachunki papierów wartościowych, informacji identyfikujących jej akcjonariuszy. Skoro bowiem zgodnie z art. 5 ust 2 projektowanej ustawy do wykonywania i przenoszenia praw z akcji na okaziciela, których dokumenty zostały złożone spółce lub podmiotowi mającemu utworzyć rejestr jej akcjonariuszy, przed dniem wejścia w życie projektowanej ustawy mają się stosować odpowiednio przepisy dotyczące akcji imiennych, rozumiemy z tego, że nie będzie to wymagać utworzenia rejestru prowadzonego na zasadach określonych w projektowanej ustawie, jeszcze przed dniem jej wejścia w życie. </w:t>
            </w:r>
          </w:p>
          <w:p w:rsidR="00010AAE" w:rsidRPr="000937DC" w:rsidRDefault="00010AAE" w:rsidP="0039053F">
            <w:pPr>
              <w:spacing w:after="0" w:line="240" w:lineRule="auto"/>
              <w:jc w:val="both"/>
              <w:rPr>
                <w:rFonts w:ascii="Times New Roman" w:hAnsi="Times New Roman" w:cs="Times New Roman"/>
                <w:sz w:val="14"/>
              </w:rPr>
            </w:pP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 xml:space="preserve">W naszym przekonaniu dla celów wykonywania praw z akcji na okaziciela, których dokumenty zostaną złożone spółce lub w wybranym przez nią podmiocie, należałoby raczej odpowiednio wykorzystać instytucję księgi akcyjnej, którą spółki będą musiały prowadzić do dnia wejścia ustawy w życie i w której mogłyby one zapisywać dane osób uprawnionych z takich akcji na okaziciela oraz rejestrować przeniesienie takich akcji przy odpowiednim stosowaniu art. 341 K.s.h. oraz art. 350 K.c. Byłoby to bardziej praktyczne i tańsze rozwiązanie dla spółek, a zarazem porządkowałoby ono sytuację spółek publicznych oraz spółek niepublicznych, które, odpowiednio, nie będą mogły albo nie będą zamierzały zawierać umowy o prowadzenie rejestru akcjonariuszy, ponieważ wszystkie ich akcje będą miały być rejestrowane w depozycie papierów wartościowych prowadzonym przez KDPW. </w:t>
            </w:r>
          </w:p>
          <w:p w:rsidR="00E63FB4" w:rsidRPr="000937DC" w:rsidRDefault="00E63FB4" w:rsidP="0039053F">
            <w:pPr>
              <w:spacing w:after="0" w:line="240" w:lineRule="auto"/>
              <w:jc w:val="both"/>
              <w:rPr>
                <w:rFonts w:ascii="Times New Roman" w:hAnsi="Times New Roman" w:cs="Times New Roman"/>
                <w:sz w:val="12"/>
              </w:rPr>
            </w:pP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Ponadto</w:t>
            </w:r>
            <w:r w:rsidR="00010AAE" w:rsidRPr="000937DC">
              <w:rPr>
                <w:rFonts w:ascii="Times New Roman" w:hAnsi="Times New Roman" w:cs="Times New Roman"/>
                <w:sz w:val="20"/>
              </w:rPr>
              <w:t>,</w:t>
            </w:r>
            <w:r w:rsidRPr="000937DC">
              <w:rPr>
                <w:rFonts w:ascii="Times New Roman" w:hAnsi="Times New Roman" w:cs="Times New Roman"/>
                <w:sz w:val="20"/>
              </w:rPr>
              <w:t xml:space="preserve"> widzimy potrzebę uwzględnienia w art. 6, wśród przepisów wchodzących w życie przed </w:t>
            </w:r>
            <w:r w:rsidR="00010AAE" w:rsidRPr="000937DC">
              <w:rPr>
                <w:rFonts w:ascii="Times New Roman" w:hAnsi="Times New Roman" w:cs="Times New Roman"/>
                <w:sz w:val="20"/>
              </w:rPr>
              <w:t>upływem vacatio legis, art. 328</w:t>
            </w:r>
            <w:r w:rsidRPr="000937DC">
              <w:rPr>
                <w:rFonts w:ascii="Times New Roman" w:hAnsi="Times New Roman" w:cs="Times New Roman"/>
                <w:sz w:val="20"/>
                <w:vertAlign w:val="superscript"/>
              </w:rPr>
              <w:t xml:space="preserve">11 </w:t>
            </w:r>
            <w:r w:rsidRPr="000937DC">
              <w:rPr>
                <w:rFonts w:ascii="Times New Roman" w:hAnsi="Times New Roman" w:cs="Times New Roman"/>
                <w:sz w:val="20"/>
              </w:rPr>
              <w:t>§ 1 K.s.h., o ile wśród takich przepisów mi</w:t>
            </w:r>
            <w:r w:rsidR="00010AAE" w:rsidRPr="000937DC">
              <w:rPr>
                <w:rFonts w:ascii="Times New Roman" w:hAnsi="Times New Roman" w:cs="Times New Roman"/>
                <w:sz w:val="20"/>
              </w:rPr>
              <w:t>ałby znaleźć się także art. 328</w:t>
            </w:r>
            <w:r w:rsidRPr="000937DC">
              <w:rPr>
                <w:rFonts w:ascii="Times New Roman" w:hAnsi="Times New Roman" w:cs="Times New Roman"/>
                <w:sz w:val="20"/>
                <w:vertAlign w:val="superscript"/>
              </w:rPr>
              <w:t xml:space="preserve">2 </w:t>
            </w:r>
            <w:r w:rsidRPr="000937DC">
              <w:rPr>
                <w:rFonts w:ascii="Times New Roman" w:hAnsi="Times New Roman" w:cs="Times New Roman"/>
                <w:sz w:val="20"/>
              </w:rPr>
              <w:t>§ 1 K.s.h. W przeciwnym razie dojdzie do sytuacji, w której wszystkie spółki (w tym także publiczne i te, które będą zamierzały dematerializować akcje w depozycie papierów wartościowych) zostaną objęte obowiązkiem zawarcia umowy o prowadzenie rejestru, który nie będzie równoważony możliwością jego uniknięcia w razie zamiaru zarejestrowania akcji w depo</w:t>
            </w:r>
            <w:r w:rsidR="00092F56" w:rsidRPr="000937DC">
              <w:rPr>
                <w:rFonts w:ascii="Times New Roman" w:hAnsi="Times New Roman" w:cs="Times New Roman"/>
                <w:sz w:val="20"/>
              </w:rPr>
              <w:t xml:space="preserve">zycie papierów wartościowych.  </w:t>
            </w:r>
          </w:p>
        </w:tc>
        <w:tc>
          <w:tcPr>
            <w:tcW w:w="4733" w:type="dxa"/>
          </w:tcPr>
          <w:p w:rsidR="0045412E" w:rsidRPr="008567DD" w:rsidRDefault="001E3C5D" w:rsidP="00022C1E">
            <w:pPr>
              <w:spacing w:line="240" w:lineRule="auto"/>
              <w:jc w:val="both"/>
              <w:rPr>
                <w:rFonts w:ascii="Times New Roman" w:hAnsi="Times New Roman" w:cs="Times New Roman"/>
                <w:sz w:val="20"/>
              </w:rPr>
            </w:pPr>
            <w:r w:rsidRPr="008567DD">
              <w:rPr>
                <w:rFonts w:ascii="Times New Roman" w:hAnsi="Times New Roman" w:cs="Times New Roman"/>
                <w:sz w:val="20"/>
              </w:rPr>
              <w:t xml:space="preserve">Uwaga została uwzględniona: przepis art. 6 </w:t>
            </w:r>
            <w:r w:rsidR="00922821" w:rsidRPr="008567DD">
              <w:rPr>
                <w:rFonts w:ascii="Times New Roman" w:hAnsi="Times New Roman" w:cs="Times New Roman"/>
                <w:sz w:val="20"/>
              </w:rPr>
              <w:t xml:space="preserve">(art. 13 w nowej wersji projektu) </w:t>
            </w:r>
            <w:r w:rsidRPr="008567DD">
              <w:rPr>
                <w:rFonts w:ascii="Times New Roman" w:hAnsi="Times New Roman" w:cs="Times New Roman"/>
                <w:sz w:val="20"/>
              </w:rPr>
              <w:t>zostanie odpowiednio zmieniony – vide</w:t>
            </w:r>
            <w:r w:rsidR="00D80123">
              <w:rPr>
                <w:rFonts w:ascii="Times New Roman" w:hAnsi="Times New Roman" w:cs="Times New Roman"/>
                <w:sz w:val="20"/>
              </w:rPr>
              <w:t>:</w:t>
            </w:r>
            <w:r w:rsidRPr="008567DD">
              <w:rPr>
                <w:rFonts w:ascii="Times New Roman" w:hAnsi="Times New Roman" w:cs="Times New Roman"/>
                <w:sz w:val="20"/>
              </w:rPr>
              <w:t xml:space="preserve"> ustalenia dot. uwagi z pkt 37 tabeli z uzgodnień międzyresortowych.</w:t>
            </w:r>
          </w:p>
          <w:p w:rsidR="0045412E" w:rsidRPr="000937DC" w:rsidRDefault="0045412E" w:rsidP="00022C1E">
            <w:pPr>
              <w:jc w:val="both"/>
              <w:rPr>
                <w:rFonts w:ascii="Times New Roman" w:hAnsi="Times New Roman" w:cs="Times New Roman"/>
                <w:sz w:val="20"/>
              </w:rPr>
            </w:pPr>
          </w:p>
          <w:p w:rsidR="0045412E" w:rsidRPr="000937DC" w:rsidRDefault="0045412E" w:rsidP="00022C1E">
            <w:pPr>
              <w:jc w:val="both"/>
              <w:rPr>
                <w:rFonts w:ascii="Times New Roman" w:hAnsi="Times New Roman" w:cs="Times New Roman"/>
                <w:sz w:val="20"/>
              </w:rPr>
            </w:pPr>
          </w:p>
          <w:p w:rsidR="0045412E" w:rsidRPr="000937DC" w:rsidRDefault="0045412E" w:rsidP="00022C1E">
            <w:pPr>
              <w:jc w:val="both"/>
              <w:rPr>
                <w:rFonts w:ascii="Times New Roman" w:hAnsi="Times New Roman" w:cs="Times New Roman"/>
                <w:sz w:val="20"/>
              </w:rPr>
            </w:pPr>
          </w:p>
          <w:p w:rsidR="00022C1E" w:rsidRDefault="00022C1E" w:rsidP="00022C1E">
            <w:pPr>
              <w:jc w:val="both"/>
              <w:rPr>
                <w:rFonts w:ascii="Times New Roman" w:hAnsi="Times New Roman" w:cs="Times New Roman"/>
                <w:sz w:val="20"/>
              </w:rPr>
            </w:pPr>
          </w:p>
          <w:p w:rsidR="00022C1E" w:rsidRPr="00171929" w:rsidRDefault="00022C1E" w:rsidP="00022C1E">
            <w:pPr>
              <w:jc w:val="both"/>
              <w:rPr>
                <w:rFonts w:ascii="Times New Roman" w:hAnsi="Times New Roman" w:cs="Times New Roman"/>
                <w:sz w:val="20"/>
              </w:rPr>
            </w:pPr>
          </w:p>
          <w:p w:rsidR="0045412E" w:rsidRPr="00171929" w:rsidRDefault="00965C47" w:rsidP="00793ECC">
            <w:pPr>
              <w:spacing w:line="240" w:lineRule="auto"/>
              <w:jc w:val="both"/>
              <w:rPr>
                <w:rFonts w:ascii="Times New Roman" w:hAnsi="Times New Roman" w:cs="Times New Roman"/>
                <w:sz w:val="20"/>
              </w:rPr>
            </w:pPr>
            <w:r w:rsidRPr="00171929">
              <w:rPr>
                <w:rFonts w:ascii="Times New Roman" w:hAnsi="Times New Roman" w:cs="Times New Roman"/>
                <w:sz w:val="20"/>
              </w:rPr>
              <w:t>Wskazano, że zaproponowane w projekcie rozwiązanie</w:t>
            </w:r>
            <w:r w:rsidR="006F6119" w:rsidRPr="00171929">
              <w:rPr>
                <w:rFonts w:ascii="Times New Roman" w:hAnsi="Times New Roman" w:cs="Times New Roman"/>
                <w:sz w:val="20"/>
              </w:rPr>
              <w:t xml:space="preserve"> dot. </w:t>
            </w:r>
            <w:r w:rsidR="00407D7E" w:rsidRPr="00171929">
              <w:rPr>
                <w:rFonts w:ascii="Times New Roman" w:hAnsi="Times New Roman" w:cs="Times New Roman"/>
                <w:sz w:val="20"/>
              </w:rPr>
              <w:t>wykonywania i przenoszenia praw z akcji na okaziciela złożonych w spółce</w:t>
            </w:r>
            <w:r w:rsidR="006F6119" w:rsidRPr="00171929">
              <w:rPr>
                <w:rFonts w:ascii="Times New Roman" w:hAnsi="Times New Roman" w:cs="Times New Roman"/>
                <w:sz w:val="20"/>
              </w:rPr>
              <w:t xml:space="preserve"> równie</w:t>
            </w:r>
            <w:r w:rsidR="00793ECC" w:rsidRPr="00171929">
              <w:rPr>
                <w:rFonts w:ascii="Times New Roman" w:hAnsi="Times New Roman" w:cs="Times New Roman"/>
                <w:sz w:val="20"/>
              </w:rPr>
              <w:t>ż nadaje się do realizacji celu, któremu ma służyć</w:t>
            </w:r>
            <w:r w:rsidR="002840A6" w:rsidRPr="00171929">
              <w:rPr>
                <w:rFonts w:ascii="Times New Roman" w:hAnsi="Times New Roman" w:cs="Times New Roman"/>
                <w:sz w:val="20"/>
              </w:rPr>
              <w:t>,</w:t>
            </w:r>
            <w:r w:rsidR="006F6119" w:rsidRPr="00171929">
              <w:rPr>
                <w:rFonts w:ascii="Times New Roman" w:hAnsi="Times New Roman" w:cs="Times New Roman"/>
                <w:sz w:val="20"/>
              </w:rPr>
              <w:t xml:space="preserve"> a przy tym w praktyce </w:t>
            </w:r>
            <w:r w:rsidR="00171929" w:rsidRPr="00171929">
              <w:rPr>
                <w:rFonts w:ascii="Times New Roman" w:hAnsi="Times New Roman" w:cs="Times New Roman"/>
                <w:sz w:val="20"/>
              </w:rPr>
              <w:t xml:space="preserve">jest </w:t>
            </w:r>
            <w:r w:rsidR="006F6119" w:rsidRPr="00171929">
              <w:rPr>
                <w:rFonts w:ascii="Times New Roman" w:hAnsi="Times New Roman" w:cs="Times New Roman"/>
                <w:sz w:val="20"/>
              </w:rPr>
              <w:t>prostsze niż sugerowane w uwadze.</w:t>
            </w:r>
          </w:p>
          <w:p w:rsidR="00841358" w:rsidRPr="00171929" w:rsidRDefault="00841358" w:rsidP="00022C1E">
            <w:pPr>
              <w:jc w:val="both"/>
              <w:rPr>
                <w:rFonts w:ascii="Times New Roman" w:hAnsi="Times New Roman" w:cs="Times New Roman"/>
                <w:sz w:val="20"/>
              </w:rPr>
            </w:pPr>
          </w:p>
          <w:p w:rsidR="00670862" w:rsidRDefault="00670862" w:rsidP="00022C1E">
            <w:pPr>
              <w:jc w:val="both"/>
              <w:rPr>
                <w:rFonts w:ascii="Times New Roman" w:hAnsi="Times New Roman" w:cs="Times New Roman"/>
                <w:sz w:val="20"/>
              </w:rPr>
            </w:pPr>
          </w:p>
          <w:p w:rsidR="00670862" w:rsidRDefault="00670862" w:rsidP="00022C1E">
            <w:pPr>
              <w:jc w:val="both"/>
              <w:rPr>
                <w:rFonts w:ascii="Times New Roman" w:hAnsi="Times New Roman" w:cs="Times New Roman"/>
                <w:sz w:val="20"/>
              </w:rPr>
            </w:pPr>
          </w:p>
          <w:p w:rsidR="00793ECC" w:rsidRDefault="00793ECC" w:rsidP="00022C1E">
            <w:pPr>
              <w:jc w:val="both"/>
              <w:rPr>
                <w:rFonts w:ascii="Times New Roman" w:hAnsi="Times New Roman" w:cs="Times New Roman"/>
                <w:sz w:val="20"/>
              </w:rPr>
            </w:pPr>
          </w:p>
          <w:p w:rsidR="002840A6" w:rsidRDefault="002840A6" w:rsidP="00793ECC">
            <w:pPr>
              <w:spacing w:line="240" w:lineRule="auto"/>
              <w:jc w:val="both"/>
              <w:rPr>
                <w:rFonts w:ascii="Times New Roman" w:hAnsi="Times New Roman" w:cs="Times New Roman"/>
                <w:sz w:val="20"/>
              </w:rPr>
            </w:pPr>
          </w:p>
          <w:p w:rsidR="00670862" w:rsidRDefault="00F72EB7" w:rsidP="00793ECC">
            <w:pPr>
              <w:spacing w:line="240" w:lineRule="auto"/>
              <w:jc w:val="both"/>
              <w:rPr>
                <w:rFonts w:ascii="Times New Roman" w:hAnsi="Times New Roman" w:cs="Times New Roman"/>
                <w:sz w:val="20"/>
              </w:rPr>
            </w:pPr>
            <w:r>
              <w:rPr>
                <w:rFonts w:ascii="Times New Roman" w:hAnsi="Times New Roman" w:cs="Times New Roman"/>
                <w:sz w:val="20"/>
              </w:rPr>
              <w:t>Art</w:t>
            </w:r>
            <w:r w:rsidR="00A565AC">
              <w:rPr>
                <w:rFonts w:ascii="Times New Roman" w:hAnsi="Times New Roman" w:cs="Times New Roman"/>
                <w:sz w:val="20"/>
              </w:rPr>
              <w:t>.</w:t>
            </w:r>
            <w:r w:rsidR="00C12A6E">
              <w:rPr>
                <w:rFonts w:ascii="Times New Roman" w:hAnsi="Times New Roman" w:cs="Times New Roman"/>
                <w:sz w:val="20"/>
              </w:rPr>
              <w:t xml:space="preserve"> 5 i 6 </w:t>
            </w:r>
            <w:r w:rsidR="002C1A66">
              <w:rPr>
                <w:rFonts w:ascii="Times New Roman" w:hAnsi="Times New Roman" w:cs="Times New Roman"/>
                <w:sz w:val="20"/>
              </w:rPr>
              <w:t xml:space="preserve">(art. </w:t>
            </w:r>
            <w:r w:rsidR="00CE3F7C">
              <w:rPr>
                <w:rFonts w:ascii="Times New Roman" w:hAnsi="Times New Roman" w:cs="Times New Roman"/>
                <w:sz w:val="20"/>
              </w:rPr>
              <w:t xml:space="preserve">9 i 13 w nowej wersji projektu) </w:t>
            </w:r>
            <w:r w:rsidR="00C12A6E">
              <w:rPr>
                <w:rFonts w:ascii="Times New Roman" w:hAnsi="Times New Roman" w:cs="Times New Roman"/>
                <w:sz w:val="20"/>
              </w:rPr>
              <w:t>zostały zmienione w</w:t>
            </w:r>
            <w:r w:rsidR="00A565AC">
              <w:rPr>
                <w:rFonts w:ascii="Times New Roman" w:hAnsi="Times New Roman" w:cs="Times New Roman"/>
                <w:sz w:val="20"/>
              </w:rPr>
              <w:t xml:space="preserve"> </w:t>
            </w:r>
            <w:r w:rsidR="00C12A6E">
              <w:rPr>
                <w:rFonts w:ascii="Times New Roman" w:hAnsi="Times New Roman" w:cs="Times New Roman"/>
                <w:sz w:val="20"/>
              </w:rPr>
              <w:t>t</w:t>
            </w:r>
            <w:r>
              <w:rPr>
                <w:rFonts w:ascii="Times New Roman" w:hAnsi="Times New Roman" w:cs="Times New Roman"/>
                <w:sz w:val="20"/>
              </w:rPr>
              <w:t>a</w:t>
            </w:r>
            <w:r w:rsidR="00C12A6E">
              <w:rPr>
                <w:rFonts w:ascii="Times New Roman" w:hAnsi="Times New Roman" w:cs="Times New Roman"/>
                <w:sz w:val="20"/>
              </w:rPr>
              <w:t xml:space="preserve">ki sposób, </w:t>
            </w:r>
            <w:r>
              <w:rPr>
                <w:rFonts w:ascii="Times New Roman" w:hAnsi="Times New Roman" w:cs="Times New Roman"/>
                <w:sz w:val="20"/>
              </w:rPr>
              <w:t>ż</w:t>
            </w:r>
            <w:r w:rsidR="00C12A6E">
              <w:rPr>
                <w:rFonts w:ascii="Times New Roman" w:hAnsi="Times New Roman" w:cs="Times New Roman"/>
                <w:sz w:val="20"/>
              </w:rPr>
              <w:t xml:space="preserve">e nie ma potrzeby uzupełniania tego </w:t>
            </w:r>
            <w:r>
              <w:rPr>
                <w:rFonts w:ascii="Times New Roman" w:hAnsi="Times New Roman" w:cs="Times New Roman"/>
                <w:sz w:val="20"/>
              </w:rPr>
              <w:t>ostatniego</w:t>
            </w:r>
            <w:r w:rsidR="00C12A6E">
              <w:rPr>
                <w:rFonts w:ascii="Times New Roman" w:hAnsi="Times New Roman" w:cs="Times New Roman"/>
                <w:sz w:val="20"/>
              </w:rPr>
              <w:t xml:space="preserve"> o </w:t>
            </w:r>
            <w:r>
              <w:rPr>
                <w:rFonts w:ascii="Times New Roman" w:hAnsi="Times New Roman" w:cs="Times New Roman"/>
                <w:sz w:val="20"/>
              </w:rPr>
              <w:t>dod</w:t>
            </w:r>
            <w:r w:rsidR="00A565AC">
              <w:rPr>
                <w:rFonts w:ascii="Times New Roman" w:hAnsi="Times New Roman" w:cs="Times New Roman"/>
                <w:sz w:val="20"/>
              </w:rPr>
              <w:t>a</w:t>
            </w:r>
            <w:r>
              <w:rPr>
                <w:rFonts w:ascii="Times New Roman" w:hAnsi="Times New Roman" w:cs="Times New Roman"/>
                <w:sz w:val="20"/>
              </w:rPr>
              <w:t xml:space="preserve">wany </w:t>
            </w:r>
            <w:r w:rsidR="00C12A6E">
              <w:rPr>
                <w:rFonts w:ascii="Times New Roman" w:hAnsi="Times New Roman" w:cs="Times New Roman"/>
                <w:sz w:val="20"/>
              </w:rPr>
              <w:t xml:space="preserve">art. </w:t>
            </w:r>
            <w:r>
              <w:rPr>
                <w:rFonts w:ascii="Times New Roman" w:hAnsi="Times New Roman" w:cs="Times New Roman"/>
                <w:sz w:val="20"/>
              </w:rPr>
              <w:t>328</w:t>
            </w:r>
            <w:r w:rsidR="00A565AC">
              <w:rPr>
                <w:rFonts w:ascii="Times New Roman" w:hAnsi="Times New Roman" w:cs="Times New Roman"/>
                <w:sz w:val="20"/>
                <w:vertAlign w:val="superscript"/>
              </w:rPr>
              <w:t>11</w:t>
            </w:r>
            <w:r>
              <w:rPr>
                <w:rFonts w:ascii="Times New Roman" w:hAnsi="Times New Roman" w:cs="Times New Roman"/>
                <w:sz w:val="20"/>
              </w:rPr>
              <w:t xml:space="preserve"> k.s.h.</w:t>
            </w:r>
          </w:p>
          <w:p w:rsidR="00841358" w:rsidRPr="000937DC" w:rsidRDefault="00841358" w:rsidP="00022C1E">
            <w:pPr>
              <w:rPr>
                <w:rFonts w:ascii="Times New Roman" w:hAnsi="Times New Roman" w:cs="Times New Roman"/>
                <w:sz w:val="20"/>
              </w:rPr>
            </w:pPr>
          </w:p>
        </w:tc>
      </w:tr>
      <w:tr w:rsidR="000A50DC" w:rsidRPr="000937DC" w:rsidTr="000A50DC">
        <w:trPr>
          <w:trHeight w:val="448"/>
        </w:trPr>
        <w:tc>
          <w:tcPr>
            <w:tcW w:w="572" w:type="dxa"/>
          </w:tcPr>
          <w:p w:rsidR="00E63FB4" w:rsidRPr="000937DC" w:rsidRDefault="008A3D39" w:rsidP="0039053F">
            <w:pPr>
              <w:rPr>
                <w:rFonts w:ascii="Times New Roman" w:hAnsi="Times New Roman" w:cs="Times New Roman"/>
                <w:sz w:val="20"/>
              </w:rPr>
            </w:pPr>
            <w:r>
              <w:rPr>
                <w:rFonts w:ascii="Times New Roman" w:hAnsi="Times New Roman" w:cs="Times New Roman"/>
                <w:sz w:val="20"/>
              </w:rPr>
              <w:t>74</w:t>
            </w:r>
            <w:r w:rsidR="00010AAE" w:rsidRPr="000937DC">
              <w:rPr>
                <w:rFonts w:ascii="Times New Roman" w:hAnsi="Times New Roman" w:cs="Times New Roman"/>
                <w:sz w:val="20"/>
              </w:rPr>
              <w:t>.</w:t>
            </w:r>
          </w:p>
        </w:tc>
        <w:tc>
          <w:tcPr>
            <w:tcW w:w="2193" w:type="dxa"/>
            <w:gridSpan w:val="2"/>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Art. 6</w:t>
            </w:r>
          </w:p>
        </w:tc>
        <w:tc>
          <w:tcPr>
            <w:tcW w:w="2163" w:type="dxa"/>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Komisja Nadzoru Finansowego</w:t>
            </w:r>
          </w:p>
        </w:tc>
        <w:tc>
          <w:tcPr>
            <w:tcW w:w="5953" w:type="dxa"/>
          </w:tcPr>
          <w:p w:rsidR="00E63FB4" w:rsidRPr="000937DC" w:rsidRDefault="005B64D8" w:rsidP="0039053F">
            <w:pPr>
              <w:spacing w:after="0" w:line="240" w:lineRule="auto"/>
              <w:jc w:val="both"/>
              <w:rPr>
                <w:rFonts w:ascii="Times New Roman" w:hAnsi="Times New Roman" w:cs="Times New Roman"/>
                <w:sz w:val="20"/>
              </w:rPr>
            </w:pPr>
            <w:r>
              <w:rPr>
                <w:rFonts w:ascii="Times New Roman" w:hAnsi="Times New Roman" w:cs="Times New Roman"/>
                <w:sz w:val="20"/>
              </w:rPr>
              <w:t>Uwaga jak w pkt 66</w:t>
            </w:r>
            <w:r w:rsidR="00092F56" w:rsidRPr="000937DC">
              <w:rPr>
                <w:rFonts w:ascii="Times New Roman" w:hAnsi="Times New Roman" w:cs="Times New Roman"/>
                <w:sz w:val="20"/>
              </w:rPr>
              <w:t xml:space="preserve"> tabeli.</w:t>
            </w:r>
          </w:p>
        </w:tc>
        <w:tc>
          <w:tcPr>
            <w:tcW w:w="4733" w:type="dxa"/>
          </w:tcPr>
          <w:p w:rsidR="00E63FB4" w:rsidRPr="000937DC" w:rsidRDefault="006102A7" w:rsidP="006102A7">
            <w:pPr>
              <w:spacing w:line="240" w:lineRule="auto"/>
              <w:jc w:val="both"/>
              <w:rPr>
                <w:rFonts w:ascii="Times New Roman" w:hAnsi="Times New Roman" w:cs="Times New Roman"/>
                <w:sz w:val="20"/>
              </w:rPr>
            </w:pPr>
            <w:r w:rsidRPr="006102A7">
              <w:rPr>
                <w:rFonts w:ascii="Times New Roman" w:hAnsi="Times New Roman" w:cs="Times New Roman"/>
                <w:sz w:val="20"/>
              </w:rPr>
              <w:t>Vide</w:t>
            </w:r>
            <w:r w:rsidR="00D80123">
              <w:rPr>
                <w:rFonts w:ascii="Times New Roman" w:hAnsi="Times New Roman" w:cs="Times New Roman"/>
                <w:sz w:val="20"/>
              </w:rPr>
              <w:t>:</w:t>
            </w:r>
            <w:r w:rsidRPr="006102A7">
              <w:rPr>
                <w:rFonts w:ascii="Times New Roman" w:hAnsi="Times New Roman" w:cs="Times New Roman"/>
                <w:sz w:val="20"/>
              </w:rPr>
              <w:t xml:space="preserve"> odniesienie się do pierwszej uwagi z pkt 65</w:t>
            </w:r>
            <w:r>
              <w:rPr>
                <w:rFonts w:ascii="Times New Roman" w:hAnsi="Times New Roman" w:cs="Times New Roman"/>
                <w:sz w:val="20"/>
              </w:rPr>
              <w:t xml:space="preserve"> oraz z pkt 66</w:t>
            </w:r>
            <w:r w:rsidRPr="006102A7">
              <w:rPr>
                <w:rFonts w:ascii="Times New Roman" w:hAnsi="Times New Roman" w:cs="Times New Roman"/>
                <w:sz w:val="20"/>
              </w:rPr>
              <w:t xml:space="preserve"> niniejsze</w:t>
            </w:r>
            <w:r>
              <w:rPr>
                <w:rFonts w:ascii="Times New Roman" w:hAnsi="Times New Roman" w:cs="Times New Roman"/>
                <w:sz w:val="20"/>
              </w:rPr>
              <w:t>j</w:t>
            </w:r>
            <w:r w:rsidRPr="006102A7">
              <w:rPr>
                <w:rFonts w:ascii="Times New Roman" w:hAnsi="Times New Roman" w:cs="Times New Roman"/>
                <w:sz w:val="20"/>
              </w:rPr>
              <w:t xml:space="preserve"> tabeli.</w:t>
            </w:r>
          </w:p>
        </w:tc>
      </w:tr>
      <w:tr w:rsidR="00E63FB4" w:rsidRPr="000937DC" w:rsidTr="0039053F">
        <w:tc>
          <w:tcPr>
            <w:tcW w:w="15614" w:type="dxa"/>
            <w:gridSpan w:val="6"/>
          </w:tcPr>
          <w:p w:rsidR="00E63FB4" w:rsidRPr="000937DC" w:rsidRDefault="00E63FB4" w:rsidP="0039053F">
            <w:pPr>
              <w:jc w:val="center"/>
              <w:rPr>
                <w:rFonts w:ascii="Times New Roman" w:hAnsi="Times New Roman" w:cs="Times New Roman"/>
                <w:b/>
                <w:sz w:val="2"/>
              </w:rPr>
            </w:pPr>
          </w:p>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4"/>
              </w:rPr>
              <w:t>III. UWAGI ZAWIERAJĄCE PROPOZYCJE ZMIAN WYKRACZAJĄCYCH POZA ZAKRES PROJEKTU</w:t>
            </w:r>
          </w:p>
        </w:tc>
      </w:tr>
      <w:tr w:rsidR="000A50DC" w:rsidRPr="000937DC" w:rsidTr="000A50DC">
        <w:tc>
          <w:tcPr>
            <w:tcW w:w="572" w:type="dxa"/>
          </w:tcPr>
          <w:p w:rsidR="00E63FB4" w:rsidRPr="000937DC" w:rsidRDefault="00282E49" w:rsidP="0039053F">
            <w:pPr>
              <w:rPr>
                <w:rFonts w:ascii="Times New Roman" w:hAnsi="Times New Roman" w:cs="Times New Roman"/>
                <w:sz w:val="20"/>
              </w:rPr>
            </w:pPr>
            <w:r>
              <w:rPr>
                <w:rFonts w:ascii="Times New Roman" w:hAnsi="Times New Roman" w:cs="Times New Roman"/>
                <w:sz w:val="20"/>
              </w:rPr>
              <w:t>75</w:t>
            </w:r>
            <w:r w:rsidR="00363A59" w:rsidRPr="000937DC">
              <w:rPr>
                <w:rFonts w:ascii="Times New Roman" w:hAnsi="Times New Roman" w:cs="Times New Roman"/>
                <w:sz w:val="20"/>
              </w:rPr>
              <w:t>.</w:t>
            </w:r>
          </w:p>
        </w:tc>
        <w:tc>
          <w:tcPr>
            <w:tcW w:w="2177" w:type="dxa"/>
          </w:tcPr>
          <w:p w:rsidR="00E63FB4" w:rsidRPr="000937DC" w:rsidRDefault="00E63FB4" w:rsidP="0039053F">
            <w:pPr>
              <w:rPr>
                <w:rFonts w:ascii="Times New Roman" w:hAnsi="Times New Roman" w:cs="Times New Roman"/>
                <w:b/>
                <w:sz w:val="20"/>
              </w:rPr>
            </w:pPr>
            <w:r w:rsidRPr="000937DC">
              <w:rPr>
                <w:rFonts w:ascii="Times New Roman" w:hAnsi="Times New Roman" w:cs="Times New Roman"/>
                <w:b/>
                <w:sz w:val="20"/>
              </w:rPr>
              <w:t>Art. 355 § 1 i 2 K.s.h.</w:t>
            </w:r>
          </w:p>
        </w:tc>
        <w:tc>
          <w:tcPr>
            <w:tcW w:w="2179" w:type="dxa"/>
            <w:gridSpan w:val="2"/>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E63FB4" w:rsidRPr="00D80123" w:rsidRDefault="00E63FB4" w:rsidP="0039053F">
            <w:pPr>
              <w:spacing w:after="0" w:line="240" w:lineRule="auto"/>
              <w:jc w:val="both"/>
              <w:rPr>
                <w:rFonts w:ascii="Times New Roman" w:hAnsi="Times New Roman" w:cs="Times New Roman"/>
                <w:sz w:val="20"/>
              </w:rPr>
            </w:pPr>
            <w:r w:rsidRPr="00D80123">
              <w:rPr>
                <w:rFonts w:ascii="Times New Roman" w:hAnsi="Times New Roman" w:cs="Times New Roman"/>
                <w:sz w:val="20"/>
              </w:rPr>
              <w:t>Przepisy te mówią o wydawaniu przez spółkę imiennych świadectw depozytowych. Mając na uwadze zmiany dokonywane w innych przepisach K</w:t>
            </w:r>
            <w:r w:rsidR="00B85E22" w:rsidRPr="00D80123">
              <w:rPr>
                <w:rFonts w:ascii="Times New Roman" w:hAnsi="Times New Roman" w:cs="Times New Roman"/>
                <w:sz w:val="20"/>
              </w:rPr>
              <w:t>.s.h.</w:t>
            </w:r>
            <w:r w:rsidRPr="00D80123">
              <w:rPr>
                <w:rFonts w:ascii="Times New Roman" w:hAnsi="Times New Roman" w:cs="Times New Roman"/>
                <w:sz w:val="20"/>
              </w:rPr>
              <w:t xml:space="preserve"> wydaje się, że konsekwentnie należałoby czasownik „wydaje” zastąpić czasownikiem „emituje”.</w:t>
            </w:r>
          </w:p>
        </w:tc>
        <w:tc>
          <w:tcPr>
            <w:tcW w:w="4733" w:type="dxa"/>
          </w:tcPr>
          <w:p w:rsidR="00E63FB4" w:rsidRPr="00D80123" w:rsidRDefault="00282E49" w:rsidP="00EA755C">
            <w:pPr>
              <w:spacing w:line="240" w:lineRule="auto"/>
              <w:jc w:val="both"/>
              <w:rPr>
                <w:rFonts w:ascii="Times New Roman" w:hAnsi="Times New Roman" w:cs="Times New Roman"/>
                <w:sz w:val="20"/>
              </w:rPr>
            </w:pPr>
            <w:r w:rsidRPr="00D80123">
              <w:rPr>
                <w:rFonts w:ascii="Times New Roman" w:hAnsi="Times New Roman" w:cs="Times New Roman"/>
                <w:sz w:val="20"/>
              </w:rPr>
              <w:t>U</w:t>
            </w:r>
            <w:r w:rsidR="005256D6" w:rsidRPr="00D80123">
              <w:rPr>
                <w:rFonts w:ascii="Times New Roman" w:hAnsi="Times New Roman" w:cs="Times New Roman"/>
                <w:sz w:val="20"/>
              </w:rPr>
              <w:t>waga zost</w:t>
            </w:r>
            <w:r w:rsidR="00EA755C" w:rsidRPr="00D80123">
              <w:rPr>
                <w:rFonts w:ascii="Times New Roman" w:hAnsi="Times New Roman" w:cs="Times New Roman"/>
                <w:sz w:val="20"/>
              </w:rPr>
              <w:t>a</w:t>
            </w:r>
            <w:r w:rsidR="005256D6" w:rsidRPr="00D80123">
              <w:rPr>
                <w:rFonts w:ascii="Times New Roman" w:hAnsi="Times New Roman" w:cs="Times New Roman"/>
                <w:sz w:val="20"/>
              </w:rPr>
              <w:t xml:space="preserve">ła uwzględniona: </w:t>
            </w:r>
            <w:r w:rsidR="00D8347E" w:rsidRPr="00D80123">
              <w:rPr>
                <w:rFonts w:ascii="Times New Roman" w:hAnsi="Times New Roman" w:cs="Times New Roman"/>
                <w:sz w:val="20"/>
              </w:rPr>
              <w:t>zostanie dodany przepis wprowadzający st</w:t>
            </w:r>
            <w:r w:rsidR="00EA755C" w:rsidRPr="00D80123">
              <w:rPr>
                <w:rFonts w:ascii="Times New Roman" w:hAnsi="Times New Roman" w:cs="Times New Roman"/>
                <w:sz w:val="20"/>
              </w:rPr>
              <w:t>oso</w:t>
            </w:r>
            <w:r w:rsidR="00D8347E" w:rsidRPr="00D80123">
              <w:rPr>
                <w:rFonts w:ascii="Times New Roman" w:hAnsi="Times New Roman" w:cs="Times New Roman"/>
                <w:sz w:val="20"/>
              </w:rPr>
              <w:t>wne zmi</w:t>
            </w:r>
            <w:r w:rsidR="00EA755C" w:rsidRPr="00D80123">
              <w:rPr>
                <w:rFonts w:ascii="Times New Roman" w:hAnsi="Times New Roman" w:cs="Times New Roman"/>
                <w:sz w:val="20"/>
              </w:rPr>
              <w:t>a</w:t>
            </w:r>
            <w:r w:rsidR="00D8347E" w:rsidRPr="00D80123">
              <w:rPr>
                <w:rFonts w:ascii="Times New Roman" w:hAnsi="Times New Roman" w:cs="Times New Roman"/>
                <w:sz w:val="20"/>
              </w:rPr>
              <w:t xml:space="preserve">ny także w art. 355 </w:t>
            </w:r>
            <w:r w:rsidR="00EA755C" w:rsidRPr="00D80123">
              <w:rPr>
                <w:rFonts w:ascii="Times New Roman" w:hAnsi="Times New Roman" w:cs="Times New Roman"/>
                <w:sz w:val="20"/>
              </w:rPr>
              <w:t xml:space="preserve">§ </w:t>
            </w:r>
            <w:r w:rsidR="00D8347E" w:rsidRPr="00D80123">
              <w:rPr>
                <w:rFonts w:ascii="Times New Roman" w:hAnsi="Times New Roman" w:cs="Times New Roman"/>
                <w:sz w:val="20"/>
              </w:rPr>
              <w:t>1 i 2 k.s</w:t>
            </w:r>
            <w:r w:rsidR="00EA755C" w:rsidRPr="00D80123">
              <w:rPr>
                <w:rFonts w:ascii="Times New Roman" w:hAnsi="Times New Roman" w:cs="Times New Roman"/>
                <w:sz w:val="20"/>
              </w:rPr>
              <w:t>.</w:t>
            </w:r>
            <w:r w:rsidR="00D8347E" w:rsidRPr="00D80123">
              <w:rPr>
                <w:rFonts w:ascii="Times New Roman" w:hAnsi="Times New Roman" w:cs="Times New Roman"/>
                <w:sz w:val="20"/>
              </w:rPr>
              <w:t>h.</w:t>
            </w:r>
          </w:p>
          <w:p w:rsidR="00653C77" w:rsidRPr="00D80123" w:rsidRDefault="00653C77" w:rsidP="00EA755C">
            <w:pPr>
              <w:spacing w:line="240" w:lineRule="auto"/>
              <w:jc w:val="both"/>
              <w:rPr>
                <w:rFonts w:ascii="Times New Roman" w:hAnsi="Times New Roman" w:cs="Times New Roman"/>
                <w:sz w:val="20"/>
              </w:rPr>
            </w:pPr>
            <w:r w:rsidRPr="00D80123">
              <w:rPr>
                <w:rFonts w:ascii="Times New Roman" w:hAnsi="Times New Roman" w:cs="Times New Roman"/>
                <w:sz w:val="20"/>
              </w:rPr>
              <w:t xml:space="preserve">Uzasadnienie projektu zostanie </w:t>
            </w:r>
            <w:r w:rsidR="00615596" w:rsidRPr="00D80123">
              <w:rPr>
                <w:rFonts w:ascii="Times New Roman" w:hAnsi="Times New Roman" w:cs="Times New Roman"/>
                <w:sz w:val="20"/>
              </w:rPr>
              <w:t xml:space="preserve">odpowiednio </w:t>
            </w:r>
            <w:r w:rsidRPr="00D80123">
              <w:rPr>
                <w:rFonts w:ascii="Times New Roman" w:hAnsi="Times New Roman" w:cs="Times New Roman"/>
                <w:sz w:val="20"/>
              </w:rPr>
              <w:t>uzupełnione.</w:t>
            </w:r>
          </w:p>
        </w:tc>
      </w:tr>
      <w:tr w:rsidR="000A50DC" w:rsidRPr="000937DC" w:rsidTr="000A50DC">
        <w:tc>
          <w:tcPr>
            <w:tcW w:w="572" w:type="dxa"/>
          </w:tcPr>
          <w:p w:rsidR="00E63FB4" w:rsidRPr="000937DC" w:rsidRDefault="00363A59" w:rsidP="0039053F">
            <w:pPr>
              <w:rPr>
                <w:rFonts w:ascii="Times New Roman" w:hAnsi="Times New Roman" w:cs="Times New Roman"/>
                <w:sz w:val="20"/>
              </w:rPr>
            </w:pPr>
            <w:r w:rsidRPr="000937DC">
              <w:rPr>
                <w:rFonts w:ascii="Times New Roman" w:hAnsi="Times New Roman" w:cs="Times New Roman"/>
                <w:sz w:val="20"/>
              </w:rPr>
              <w:t>7</w:t>
            </w:r>
            <w:r w:rsidR="00CF20CD" w:rsidRPr="000937DC">
              <w:rPr>
                <w:rFonts w:ascii="Times New Roman" w:hAnsi="Times New Roman" w:cs="Times New Roman"/>
                <w:sz w:val="20"/>
              </w:rPr>
              <w:t>3</w:t>
            </w:r>
            <w:r w:rsidRPr="000937DC">
              <w:rPr>
                <w:rFonts w:ascii="Times New Roman" w:hAnsi="Times New Roman" w:cs="Times New Roman"/>
                <w:sz w:val="20"/>
              </w:rPr>
              <w:t>.</w:t>
            </w:r>
          </w:p>
        </w:tc>
        <w:tc>
          <w:tcPr>
            <w:tcW w:w="2177" w:type="dxa"/>
            <w:vMerge w:val="restart"/>
          </w:tcPr>
          <w:p w:rsidR="00E63FB4" w:rsidRPr="000937DC" w:rsidRDefault="00E63FB4" w:rsidP="0039053F">
            <w:pPr>
              <w:rPr>
                <w:rFonts w:ascii="Times New Roman" w:hAnsi="Times New Roman" w:cs="Times New Roman"/>
                <w:b/>
                <w:sz w:val="20"/>
              </w:rPr>
            </w:pPr>
            <w:r w:rsidRPr="000937DC">
              <w:rPr>
                <w:rFonts w:ascii="Times New Roman" w:hAnsi="Times New Roman" w:cs="Times New Roman"/>
                <w:b/>
                <w:sz w:val="20"/>
              </w:rPr>
              <w:t>Ustawa  z dnia 29 lipca 2005 r. o ofercie publicznej i warunkach wprowadzania instrumentów finansowych do zorganizowanego systemu obrotu oraz o spółkach publicznych</w:t>
            </w:r>
          </w:p>
        </w:tc>
        <w:tc>
          <w:tcPr>
            <w:tcW w:w="2179" w:type="dxa"/>
            <w:gridSpan w:val="2"/>
          </w:tcPr>
          <w:p w:rsidR="00E63FB4" w:rsidRPr="000937DC" w:rsidRDefault="00E63FB4" w:rsidP="0070446C">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Proponowane zmiany wywołują konieczność zmiany definicji spółki publicznej zawartej w ustawie o ofercie publicznej (…), a także konieczność zmiany art. 91 i 92 tej ustawy.</w:t>
            </w:r>
            <w:r w:rsidR="005D7900" w:rsidRPr="000937DC">
              <w:rPr>
                <w:rFonts w:ascii="Times New Roman" w:hAnsi="Times New Roman" w:cs="Times New Roman"/>
                <w:sz w:val="20"/>
              </w:rPr>
              <w:t xml:space="preserve"> </w:t>
            </w:r>
          </w:p>
        </w:tc>
        <w:tc>
          <w:tcPr>
            <w:tcW w:w="4733" w:type="dxa"/>
          </w:tcPr>
          <w:p w:rsidR="00E63FB4" w:rsidRPr="000937DC" w:rsidRDefault="005C1803" w:rsidP="00633175">
            <w:pPr>
              <w:spacing w:line="240" w:lineRule="auto"/>
              <w:jc w:val="both"/>
              <w:rPr>
                <w:rFonts w:ascii="Times New Roman" w:hAnsi="Times New Roman" w:cs="Times New Roman"/>
                <w:sz w:val="20"/>
              </w:rPr>
            </w:pPr>
            <w:r w:rsidRPr="003A6752">
              <w:rPr>
                <w:rFonts w:ascii="Times New Roman" w:hAnsi="Times New Roman" w:cs="Times New Roman"/>
                <w:sz w:val="20"/>
              </w:rPr>
              <w:t>Uwaga została uwzględniona:</w:t>
            </w:r>
            <w:r w:rsidR="003B47C7" w:rsidRPr="003A6752">
              <w:rPr>
                <w:rFonts w:ascii="Times New Roman" w:hAnsi="Times New Roman" w:cs="Times New Roman"/>
                <w:sz w:val="20"/>
              </w:rPr>
              <w:t xml:space="preserve"> definicja spółki publicznej w ustawie o ofercie zostanie zmieniona - vide ustalenia dot. uwagi z pkt 6 niniejszej</w:t>
            </w:r>
            <w:r w:rsidR="00633175" w:rsidRPr="003A6752">
              <w:rPr>
                <w:rFonts w:ascii="Times New Roman" w:hAnsi="Times New Roman" w:cs="Times New Roman"/>
                <w:sz w:val="20"/>
              </w:rPr>
              <w:t xml:space="preserve"> tabeli, nadto zmienione zostaną art. 91 i nast. tej ustawy na podstawie propozycji KNF – vide ustalenia dot. uwagi z pkt 74 niniejszej tabeli.</w:t>
            </w:r>
          </w:p>
        </w:tc>
      </w:tr>
      <w:tr w:rsidR="000A50DC" w:rsidRPr="000937DC" w:rsidTr="000A50DC">
        <w:tc>
          <w:tcPr>
            <w:tcW w:w="572" w:type="dxa"/>
          </w:tcPr>
          <w:p w:rsidR="00E63FB4" w:rsidRPr="000937DC" w:rsidRDefault="00CF20CD" w:rsidP="0039053F">
            <w:pPr>
              <w:rPr>
                <w:rFonts w:ascii="Times New Roman" w:hAnsi="Times New Roman" w:cs="Times New Roman"/>
                <w:sz w:val="20"/>
              </w:rPr>
            </w:pPr>
            <w:r w:rsidRPr="000937DC">
              <w:rPr>
                <w:rFonts w:ascii="Times New Roman" w:hAnsi="Times New Roman" w:cs="Times New Roman"/>
                <w:sz w:val="20"/>
              </w:rPr>
              <w:t>74</w:t>
            </w:r>
            <w:r w:rsidR="00363A59" w:rsidRPr="000937DC">
              <w:rPr>
                <w:rFonts w:ascii="Times New Roman" w:hAnsi="Times New Roman" w:cs="Times New Roman"/>
                <w:sz w:val="20"/>
              </w:rPr>
              <w:t>.</w:t>
            </w:r>
          </w:p>
        </w:tc>
        <w:tc>
          <w:tcPr>
            <w:tcW w:w="2177" w:type="dxa"/>
            <w:vMerge/>
          </w:tcPr>
          <w:p w:rsidR="00E63FB4" w:rsidRPr="000937DC" w:rsidRDefault="00E63FB4" w:rsidP="0039053F">
            <w:pPr>
              <w:rPr>
                <w:rFonts w:ascii="Times New Roman" w:hAnsi="Times New Roman" w:cs="Times New Roman"/>
                <w:b/>
                <w:sz w:val="20"/>
              </w:rPr>
            </w:pPr>
          </w:p>
        </w:tc>
        <w:tc>
          <w:tcPr>
            <w:tcW w:w="2179" w:type="dxa"/>
            <w:gridSpan w:val="2"/>
          </w:tcPr>
          <w:p w:rsidR="00E63FB4" w:rsidRPr="000937DC" w:rsidRDefault="00E63FB4" w:rsidP="0039053F">
            <w:pPr>
              <w:rPr>
                <w:rFonts w:ascii="Times New Roman" w:hAnsi="Times New Roman" w:cs="Times New Roman"/>
                <w:b/>
                <w:sz w:val="20"/>
              </w:rPr>
            </w:pPr>
            <w:r w:rsidRPr="000937DC">
              <w:rPr>
                <w:rFonts w:ascii="Times New Roman" w:hAnsi="Times New Roman" w:cs="Times New Roman"/>
                <w:b/>
                <w:sz w:val="20"/>
              </w:rPr>
              <w:t>Komisja Nadzoru Finansowego</w:t>
            </w:r>
          </w:p>
        </w:tc>
        <w:tc>
          <w:tcPr>
            <w:tcW w:w="5953" w:type="dxa"/>
          </w:tcPr>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W związku z brakiem możliwości przywrócenia akcjom formy dokumentu, dostosowania wymagają przepisy rozdziału 5 ustawy o ofercie:</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a) tytuł rozdziału 5 otrzymuje brzmienie:</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„Wycofanie akcji z obrotu zorganizowanego”;</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b) Art. 91 otrzymuje brzmienie:</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„1. Komisja na wniosek spółki publicznej z siedzibą na terytorium Rzeczypospolitej Polskiej, udziela zezwolenia na wycofanie z obrotu akcji dopuszczonych do obrotu na rynku regulowanym lub wprowadzonych do obrotu w alternatywnym systemie obrotu, które są prowadzone na terytorium Rzeczypospolitej Polskiej, jeżeli zostały spełnione warunki określone w ust. 4 - 7. Komisja udzielając zezwolenia określa termin,  nie dłuższy określa termin, nie dłuższy niż miesiąc, przed upływem którego ma nastąpić wycofanie akcji z obrotu na rynku regulowanym lub z obrotu w alternatywnym systemie obrotu.</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2. (uchylony)</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3. (uchylony)</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4. Złożenie wniosku, o którym mowa w ust. 1, jest dopuszczalne, jeżeli walne zgromadzenie spółki, większością 9/10 głosów oddanych w obecności akcjonariuszy reprezentujących przynajmniej połowę kapitału zakładowego, podjęło uchwałę o wycofaniu z obrotu akcji dopuszczonych do obrotu na rynku regulowanym lub wprowadzonych do obrotu w alternatywnym systemie obrotu. Do wniosku należy dołączyć odpis uchwały.</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5. Umieszczenie w porządku obrad walnego zgromadzenia sprawy podjęcia uchwały, o której mowa w ust. 4, może być dokonane wyłącznie w trybie określonym w art. 400 § 1 ustawy z dnia 15 września 2000 r.- Kodeks spółek handlowych.</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6. Akcjonariusz lub akcjonariusze żądający umieszczenia w porządku obrad sprawy podjęcia uchwały, o której mowa w ust. 4, są obowiązani do uprzedniego ogłoszenia wezwania do zapisywania się na sprzedaż akcji tej spółki przez wszystkich pozostałych akcjonariuszy. Do wezwania stosuje się odpowiednio przepisy art. 77-79.</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7. Akcjonariusz lub akcjonariusze żądający umieszczenia w porządku obrad walnego zgromadzenia spółki sprawy podjęcia uchwały, o której mowa w ust. 4, mogą nabywać akcje tej spółki w okresie między zgłoszeniem żądania a zakończeniem wezwania, o którym mowa w ust. 6, jedynie w drodze tego wezwania.</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8. Obowiązek ogłoszenia wezwania, o którym mowa w ust. 6, nie powstaje w przypadku, gdy z wnioskiem o umieszczenia w porządku obrad walnego zgromadzenia sprawy podjęcia uchwały, o której mowa w ust. 4, występują wszyscy akcjonariusze spółki.</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9. (uchylony)</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9a. (uchylony)</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10. (uchylony)</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11. (uchylony)</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12. (uchylony)</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13. Przepisów ust. 1 nie stosuje się, w przypadku gdy przed wycofaniem akcji spółki publicznej z obrotu w alternatywnym systemie obrotu, jej akcje zostały dopuszczone do obrotu na rynku regulowanym.”;</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c) po art. 91 dodaje się art. 91a i 91 b w brzmieniu:</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„Art.91a.</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Spółka prowadząca rynek regulowany lub podmiot organizujący alternatywny system obrotu wyklucza z obrotu akcje spółki, które zostały dopuszczone do obrotu na rynku regulowanym lub wprowadzone do obrotu w alternatywnym systemie obrotu niezwłocznie po upływie 6 miesięcy od dnia uprawomocnienia się postanowienia o ogłoszeniu upadłości tej spółki lub postanowienia o oddaleniu wniosku o ogłoszenie jej upadłości ze względu na to, że majątek spółki nie wystarcza lub wystarcza jedynie na zaspokojenie kosztów postępowania. Spółka prowadząca rynek regulowany lub podmiot organizujący alternatywny system obrotu wykluczając akcje spółki z obrotu wskazuje termin, nie dłuższy niż 7 dni, w którym nastąpi wykluczenie z obrotu.</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Art.91b</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1. Akcje wycofane lub wykluczone z obrotu na rynku regulowanym lub z obrotu w alternatywnym systemie obrotu uważa się za zarejestrowane w depozycie papierów wartościowych na podstawie art. 328</w:t>
            </w:r>
            <w:r w:rsidRPr="000937DC">
              <w:rPr>
                <w:rFonts w:ascii="Times New Roman" w:hAnsi="Times New Roman" w:cs="Times New Roman"/>
                <w:sz w:val="20"/>
                <w:vertAlign w:val="superscript"/>
              </w:rPr>
              <w:t>11</w:t>
            </w:r>
            <w:r w:rsidRPr="000937DC">
              <w:rPr>
                <w:rFonts w:ascii="Times New Roman" w:hAnsi="Times New Roman" w:cs="Times New Roman"/>
                <w:sz w:val="20"/>
              </w:rPr>
              <w:t xml:space="preserve"> ustawy z dnia 15 września 2000 r. – Kodeks spółek handlowych, odpowiednio z chwilą wycofania lub wykluczenia akcji z obrotu na rynku regulowanym lub w alternatywnym systemie obrotu.</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2. W przypadku gdy akcje spółki są zarejestrowane w systemie depozytowym prowadzonym przez spółkę, której Krajowy Depozyt przekazał wykonywanie czynności z zakresu zadań, o których mowa w art. 48 ust. 1 pkt 1-6 ustawy o obrocie instrumentami finansowymi, ust. 1 stosuje się odpowiednio.”;</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d) art. 92 otrzymuje brzmienie:</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„Art. 92</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1. Uzyskania zezwolenia w trybie i na warunkach określonych w art. 91 wymaga:</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1) przekształcenie spółki publicznej z siedzibą na terytorium Rzeczypospolitej Polskiej w inną spółkę niż akcyjna;</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2) połączenie spółki publicznej z siedzibą na terytorium Rzeczypospolitej Polskiej, której akcje są dopuszczone do obrotu na rynku regulowanym z inną spółą lub podział takiej spółki – w przypadku, gdy akcje spółki lub spółek nowo zawiązanych lub przejmujących nie są dopuszczone do obrotu na rynku regulowanym;</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2a) połączenie spółki publicznej z siedzibą na terytorium Rzeczypospolitej Polskiej, której akcje są wprowadzone do obrotu w alternatywnym systemie obrotu z inną spółką lub podział takiej spółki – w przypadku, gdy akcje spółki lub spółek nowo zawiązanych lub przejmujących  nie są dopuszczone do obrotu na rynku regulowanym lub wprowadzone do obrotu w alternatywnym systemie obrotu;</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3) wycofanie z obrotu na rynku regulowanym lub z obrotu w alternatywnym systemie obrotu na terytorium Rzeczypospolitej Polskiej akcji spółki publicznej dopuszczonych do tego obrotu, które są jednocześnie przedmiotem obrotu a rynku regulowanym lub w obrocie w alternatywnym systemie obrotu w innym państwie, z tym, że obowiązek ogłoszenia wezwania dotyczy akcji tej spółki, które zostały nabyte w wyniku transakcji zawartych w obrocie na rynku regulowanym lub w alternatywnym systemie obrotu na terytorium Rzeczypospolitej Polskiej i są zapisane na rachunkach papierów wartościowych  prowadzonych na tym terytorium według stanu na koniec drugiego dnia od dnia ogłoszenia tego wezwania; złożenie wniosku, o którym mowa w art. 91 ust. 1 wymaga załączenia zgody właściwego organu spółki, wyrażonej zgodnie z prawem obowiązującym w państwie, w którym spółka ma siedzibę.</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4) wycofanie z obrotu na rynku regulowanym lub z obrotu w alternatywnym systemie obrotu na terytorium Rzeczypospolitej Polskiej akcji spółki publicznej z siedzibą w innym państwie, które sąd opuszczone do obrotu na rynku regulowanym lub w alternatywnym systemie obrotu wyłącznie na terytorium Rzeczypospolitej Polskiej, z tym że obowiązek ogłoszenia wezwania dotyczy akcji tej spółki, które zostały nabyte w wyniku transakcji zawartych w obrocie na rynku regulowanym lub w alternatywnym systemie obrotu na terytorium Rzeczypospolitej Polskiej i są zapisane na rachunkach papierów wartościowych prowadzonych na tym terytorium według stanu na koniec drugiego dnia od dnia ogłoszenia tego wezwania. Złożenie wniosku, o którym mowa w art. 91 ust. 1 wymaga załączenia zgody właściwego organu spółki, wyrażonej zgodnie z prawem obowiązującym w państwie, w którym spółka ma siedzibę.";</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 xml:space="preserve">e) Po art. 92 dodaje się art. 92a w brzmieniu: </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„Art. 92a. 1. W przypadku wycofania akcji z obrotu zorganizowanego, albo wykluczenia z takiego obrotu, spółka może rozwiązać umowę zawartą z Krajowym Depozytem o rejestrację akcji w depozycie papierów wartościowych.</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2.</w:t>
            </w:r>
            <w:r w:rsidRPr="000937DC">
              <w:rPr>
                <w:rFonts w:ascii="Times New Roman" w:hAnsi="Times New Roman" w:cs="Times New Roman"/>
                <w:sz w:val="20"/>
              </w:rPr>
              <w:tab/>
              <w:t>W przypadku wykluczenia akcji spółki, o którym mowa w art. 91</w:t>
            </w:r>
            <w:r w:rsidR="00CC19F0">
              <w:rPr>
                <w:rFonts w:ascii="Times New Roman" w:hAnsi="Times New Roman" w:cs="Times New Roman"/>
                <w:sz w:val="20"/>
              </w:rPr>
              <w:t>a</w:t>
            </w:r>
            <w:r w:rsidRPr="000937DC">
              <w:rPr>
                <w:rFonts w:ascii="Times New Roman" w:hAnsi="Times New Roman" w:cs="Times New Roman"/>
                <w:sz w:val="20"/>
              </w:rPr>
              <w:t>, Krajowy Depozyt jest uprawniony do rozwiązania umowy o rejestrację akcji w drodze jednostronnego oświadczenia woli, złożonego spółce.</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3.</w:t>
            </w:r>
            <w:r w:rsidRPr="000937DC">
              <w:rPr>
                <w:rFonts w:ascii="Times New Roman" w:hAnsi="Times New Roman" w:cs="Times New Roman"/>
                <w:sz w:val="20"/>
              </w:rPr>
              <w:tab/>
              <w:t>Wyrejestrowanie akcji z depozytu papierów wartościowych następuje po rozwiązaniu umowy z Krajowym Depozytem.</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4.</w:t>
            </w:r>
            <w:r w:rsidRPr="000937DC">
              <w:rPr>
                <w:rFonts w:ascii="Times New Roman" w:hAnsi="Times New Roman" w:cs="Times New Roman"/>
                <w:sz w:val="20"/>
              </w:rPr>
              <w:tab/>
              <w:t>Uczestnicy kraj owego Depozytu są zobowiązani przekazać spółce, w terminie wskazanym przez Krajowy Depozyt, dane osobowe akcjonariuszy, ze wskazaniem, na dzień wyrejestrowania akcji z depozytu papierów wartościowych, liczby akcji zapisanych na ich rachunkach papierów wartościowych, ze wskazaniem ustanowionych na nich obciążeń oraz osób, na których rzecz obciążenia te ustanowiono.";</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f)</w:t>
            </w:r>
            <w:r w:rsidRPr="000937DC">
              <w:rPr>
                <w:rFonts w:ascii="Times New Roman" w:hAnsi="Times New Roman" w:cs="Times New Roman"/>
                <w:sz w:val="20"/>
              </w:rPr>
              <w:tab/>
              <w:t>Art. 96 ust. 5 otrzymuje brzmienie:</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„W decyzji o wykluczeniu papierów wartościowych z obrotu na rynku regulowanym, Komisja określa termin, nie krótszy niż 14 dni, po upływie którego skutek ten następuje.".</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g)</w:t>
            </w:r>
            <w:r w:rsidRPr="000937DC">
              <w:rPr>
                <w:rFonts w:ascii="Times New Roman" w:hAnsi="Times New Roman" w:cs="Times New Roman"/>
                <w:sz w:val="20"/>
              </w:rPr>
              <w:tab/>
              <w:t>Powyższe zmiany wymagają również dodania przepisu przejściowego, regulującego status spółek, które w świetle proponowanych zmian nie będą objęte definicją spółki publicznej:</w:t>
            </w:r>
          </w:p>
          <w:p w:rsidR="00E63FB4"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„Art. XX. 1. Do spółek, które w dniu wejścia w życie ustawy posiadały status spółki publicznej i których akcje nie były w tym dniu dopuszczone do obrotu na rynku regulowanym lub wprowadzone do obrotu w alternatywnym systemie obrotu stosuje się przepisy ustawy zmienianej w art. YY, dotyczące spółek publicznych. 2. Komisja wydaje zezwolenie na utratę statusu spółki publicznej, o której mowa w ust. 1 po spełnieniu warunków, o których mowa w art. 91 w brzmieniu dotychczasowym.".</w:t>
            </w:r>
          </w:p>
          <w:p w:rsidR="00F01820" w:rsidRDefault="00F01820" w:rsidP="0039053F">
            <w:pPr>
              <w:spacing w:after="0"/>
              <w:jc w:val="both"/>
              <w:rPr>
                <w:rFonts w:ascii="Times New Roman" w:hAnsi="Times New Roman" w:cs="Times New Roman"/>
                <w:sz w:val="20"/>
              </w:rPr>
            </w:pP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 xml:space="preserve">6. Niezależnie od powyższych uwag, UKNF proponuje również rozważenie wprowadzenia dodatkowych zmian przepisów ustawy o ofercie, mających na celu wzmocnienie ochrony inwestorów: </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a) poprzez rozszerzenie instytucji wezwań na spółki, których akcje zostały wprowadzone do obrotu w alternatywnym systemie obrotu. Obecnie obowiązki informacyjne spółek, w zakresie informacji poufnych, których akcje są wprowadzone do alternatywnego systemu obrotu zostały zrównane z obowiązkami spółek z rynku regulowanego, co wskazuje na tendencję przenikania rozwiązań właściwych dla rynku regulowanego do regulacji, obowiązujących w związku z wprowadzeniem akcji do obrotu w alternatywnym systemie obrotu.</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b) wprowadzenie przepisów chroniących akcjonariuszy w przypadku, gdy spółka która w dokumencie informacyjnym związanym z ofertą publiczną złożyła oświadczenie o zamiarze ubiegania się o dopuszczenie akcji do obrotu na rynku regulowanym na podstawie tego dokumentu, a następnie z różnych przyczyn nie doszło do ich dopuszczenia oraz w przypadku wykluczenia spółki z obrotu. Propozycja taka była przedstawiona przez UKNF w projekcie zmiany ustawy - Kodeks spółek handlowych, którego celem miała być zmiana zakresu definicji spółki publicznej i uregulowanie zasad dematerializacji akcji spółek innych niż publiczna. W toku konsultacji tego projektu wywiązała się dyskusja dotycząca proponowanego rozwiązania, która jednak nie przyniosła rezultatów w związku z zaniechaniem dalszych prac nad tym projektem. Zdaniem UKNF warto do tej dyskusji powrócić, w celu wypracowania adekwatnych rozwiązań, w związku z czym przedstawiam poniższą propozycję dodania w ustawie o ofercie art. 98a - 98d:</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"Art. 98a. 1. Z zastrzeżeniem ust. 5, akcjonariusz spółki, która w dokumencie informacyjnym związanym z ofertą publiczną złożyła oświadczenie o zamiarze ubiegania się o dopuszczenie akcji do obrotu na rynku regulowanym na podstawie tego dokumentu, może żądać odkupu akcji objętych lub nabytych przez niego w ofercie publicznej na podstawie tego dokumentu, jeżeli:</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1)</w:t>
            </w:r>
            <w:r w:rsidRPr="000937DC">
              <w:rPr>
                <w:rFonts w:ascii="Times New Roman" w:hAnsi="Times New Roman" w:cs="Times New Roman"/>
                <w:sz w:val="20"/>
              </w:rPr>
              <w:tab/>
              <w:t>spółka odstąpiła od ubiegania się o dopuszczenie lub wprowadzenie akcji do obrotu na rynku regulowanym na podstawie tego dokumentu;</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2)</w:t>
            </w:r>
            <w:r w:rsidRPr="000937DC">
              <w:rPr>
                <w:rFonts w:ascii="Times New Roman" w:hAnsi="Times New Roman" w:cs="Times New Roman"/>
                <w:sz w:val="20"/>
              </w:rPr>
              <w:tab/>
              <w:t>spółka nie wystąpiła z wnioskiem o dopuszczenie akcji do obrotu na rynku regulowanym lub z wnioskiem o wprowadzenie akcji do obrotu na tym rynku w terminie 1 miesiąca od dnia odpowiednio zarejestrowania' podwyższenia kapitału zakładowego spółki - w przypadku akcji nowej emisji, lub przydziału akcji - w przypadku akcji sprzedawanych w ramach oferty publicznej;</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3)</w:t>
            </w:r>
            <w:r w:rsidRPr="000937DC">
              <w:rPr>
                <w:rFonts w:ascii="Times New Roman" w:hAnsi="Times New Roman" w:cs="Times New Roman"/>
                <w:sz w:val="20"/>
              </w:rPr>
              <w:tab/>
              <w:t>spółka prowadząca rynek regulowany odmówiła dopuszczenia lub wprowadzenia akcji do obrotu na rynku regulowanym;</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4)</w:t>
            </w:r>
            <w:r w:rsidRPr="000937DC">
              <w:rPr>
                <w:rFonts w:ascii="Times New Roman" w:hAnsi="Times New Roman" w:cs="Times New Roman"/>
                <w:sz w:val="20"/>
              </w:rPr>
              <w:tab/>
              <w:t>Komisja zakazała ubiegania się o dopuszczenie lub wprowadzenie akcji do obrotu na rynku regulowanym.</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2. Akcjonariusz składa spółce pisemne żądanie odkupu akcji w terminie 3 miesięcy od</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dnia:</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1)</w:t>
            </w:r>
            <w:r w:rsidRPr="000937DC">
              <w:rPr>
                <w:rFonts w:ascii="Times New Roman" w:hAnsi="Times New Roman" w:cs="Times New Roman"/>
                <w:sz w:val="20"/>
              </w:rPr>
              <w:tab/>
              <w:t xml:space="preserve">udostępnienia przez spółkę do publicznej wiadomości aneksu do prospektu, zawierającego informację o rezygnacji z ubiegania się o dopuszczenie lub wprowadzenie akcji do obrotu na rynku regulowanym, upływu </w:t>
            </w:r>
            <w:r w:rsidR="005D7900" w:rsidRPr="000937DC">
              <w:rPr>
                <w:rFonts w:ascii="Times New Roman" w:hAnsi="Times New Roman" w:cs="Times New Roman"/>
                <w:sz w:val="20"/>
              </w:rPr>
              <w:t>terminu</w:t>
            </w:r>
            <w:r w:rsidRPr="000937DC">
              <w:rPr>
                <w:rFonts w:ascii="Times New Roman" w:hAnsi="Times New Roman" w:cs="Times New Roman"/>
                <w:sz w:val="20"/>
              </w:rPr>
              <w:t>, o którym mowa w ust. 1 pkt 2, lub upływu terminu ważności dokumentu informacyjnego związanego z ofertą publiczną - w przypadku odstąpienia przez spółkę od ubiegania się o dopuszczenie lub wprowadzenie akcji do obrotu na rynku regulowanym;</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2)</w:t>
            </w:r>
            <w:r w:rsidRPr="000937DC">
              <w:rPr>
                <w:rFonts w:ascii="Times New Roman" w:hAnsi="Times New Roman" w:cs="Times New Roman"/>
                <w:sz w:val="20"/>
              </w:rPr>
              <w:tab/>
              <w:t>odmowy dopuszczenia lub wprowadzenia akcji do obrotu na rynku regulowanym przez spółkę prowadzącą rynek regulowany; w przypadku zaskarżenia przez spółkę uchwały rady giełdy w trybie art. 32 ust. 4 ustawy o obrocie instrumentami finansowymi, termin biegnie od dnia uprawomocnienia się wyroku sądu oddalającego powództwo; 3) wydania przez Komisję decyzji zakazującej ubiegania się o dopuszczenie lub wprowadzenie akcji do obrotu na rynku regulowanym; w przypadku złożenia przez spółkę skargi do sądu administracyjnego od decyzji Komisji zakazującej ubiegania się o dopuszczenie lub wprowadzenie akcji do obrotu na rynku regulowanym, termin biegnie od dnia uprawomocnienia się wyroku oddalającego skargę.</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3.</w:t>
            </w:r>
            <w:r w:rsidRPr="000937DC">
              <w:rPr>
                <w:rFonts w:ascii="Times New Roman" w:hAnsi="Times New Roman" w:cs="Times New Roman"/>
                <w:sz w:val="20"/>
              </w:rPr>
              <w:tab/>
              <w:t>Spółka dokonuje odkupu akcji na rachunek własny lub na rachunek akcjonariuszy pozostających w spółce, w terminie 30 dni od dnia upływu terminu, o którym mowa w ust. 2.</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4.</w:t>
            </w:r>
            <w:r w:rsidRPr="000937DC">
              <w:rPr>
                <w:rFonts w:ascii="Times New Roman" w:hAnsi="Times New Roman" w:cs="Times New Roman"/>
                <w:sz w:val="20"/>
              </w:rPr>
              <w:tab/>
              <w:t>Cena odkupu akcji nie może być niższa od ceny objęcia lub nabycia akcji w ofercie publicznej.</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5.</w:t>
            </w:r>
            <w:r w:rsidRPr="000937DC">
              <w:rPr>
                <w:rFonts w:ascii="Times New Roman" w:hAnsi="Times New Roman" w:cs="Times New Roman"/>
                <w:sz w:val="20"/>
              </w:rPr>
              <w:tab/>
              <w:t>Członek zarządu lub rady nadzorczej spółki nie może żądać odkupu akcji na podstawie ust. 1.</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Art. 98b. 1. Z zastrzeżeniem ust. 5, akcjonariusz spółki, której akcje zostały bezterminowo wykluczone z obrotu na rynku regulowanym na podstawie art. 96 ust. 1 niniejszej ustawy, art. 20 ust. 3 lub ust. 4b-4c lub art. 176 ust. 1 ustawy o obrocie instrumentami finansowymi, posiadający bezpośrednio, pośrednio lub w porozumieniu, o którym mowa w art. 87 ust. 1 pkt 5, mniej niż 5% ogólnej liczby głosów w spółce publicznej na dzień odpowiednio:</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1)</w:t>
            </w:r>
            <w:r w:rsidRPr="000937DC">
              <w:rPr>
                <w:rFonts w:ascii="Times New Roman" w:hAnsi="Times New Roman" w:cs="Times New Roman"/>
                <w:sz w:val="20"/>
              </w:rPr>
              <w:tab/>
              <w:t>wszczęcia postępowania zakończonego wydaniem przez Komisję decyzji o wykluczeniu,</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2)</w:t>
            </w:r>
            <w:r w:rsidRPr="000937DC">
              <w:rPr>
                <w:rFonts w:ascii="Times New Roman" w:hAnsi="Times New Roman" w:cs="Times New Roman"/>
                <w:sz w:val="20"/>
              </w:rPr>
              <w:tab/>
              <w:t>wszczęcia postępowania w sprawie żądania, o którym mowa w art. 20 ust. 3 ustawy o obrocie instrumentami finansowymi,</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3)</w:t>
            </w:r>
            <w:r w:rsidRPr="000937DC">
              <w:rPr>
                <w:rFonts w:ascii="Times New Roman" w:hAnsi="Times New Roman" w:cs="Times New Roman"/>
                <w:sz w:val="20"/>
              </w:rPr>
              <w:tab/>
              <w:t>podjęcia przez spółkę prowadzącą rynek regulowany decyzji o wykluczeniu akcji z obrotu na rynku regulowanym - może żądać odkupu posiadanych na ten dzień akcji, które zostały wykluczone z obrotu na rynku regulowanym.</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2.</w:t>
            </w:r>
            <w:r w:rsidRPr="000937DC">
              <w:rPr>
                <w:rFonts w:ascii="Times New Roman" w:hAnsi="Times New Roman" w:cs="Times New Roman"/>
                <w:sz w:val="20"/>
              </w:rPr>
              <w:tab/>
              <w:t>Akcjonariusz składa spółce pisemne żądanie odkupu akcji w terminie 3 miesięcy od dnia wykluczenia akcji z obrotu na rynku regulowanym. W przypadku złożenia skargi do sądu administracyjnego od decyzji Komisji wykluczającej lub żądającej wykluczenia akcji z obrotu na rynku regulowanym, termin odkupu biegnie od dnia uprawomocnienia się wyroku oddalającego skargę.</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3.</w:t>
            </w:r>
            <w:r w:rsidRPr="000937DC">
              <w:rPr>
                <w:rFonts w:ascii="Times New Roman" w:hAnsi="Times New Roman" w:cs="Times New Roman"/>
                <w:sz w:val="20"/>
              </w:rPr>
              <w:tab/>
              <w:t>Spółka dokonuje odkupu akcji na rachunek własny lub na rachunek akcjonariuszy pozostających w spółce, w terminie 3 miesięcy od dnia upływu terminu, o którym mowa w ust. 2.</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4.</w:t>
            </w:r>
            <w:r w:rsidRPr="000937DC">
              <w:rPr>
                <w:rFonts w:ascii="Times New Roman" w:hAnsi="Times New Roman" w:cs="Times New Roman"/>
                <w:sz w:val="20"/>
              </w:rPr>
              <w:tab/>
              <w:t>Cena odkupu akcji nie może być niższa od ceny określonej zgodnie z art. 79 ust. 1-3 na dzień wykluczenia akcji z obrotu na rynku regulowanym.</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5.</w:t>
            </w:r>
            <w:r w:rsidRPr="000937DC">
              <w:rPr>
                <w:rFonts w:ascii="Times New Roman" w:hAnsi="Times New Roman" w:cs="Times New Roman"/>
                <w:sz w:val="20"/>
              </w:rPr>
              <w:tab/>
              <w:t>Członek zarządu lub rady nadzorczej spółki nie może żądać odkupu akcji na podstawie ust. 1.</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Art. 98c. Akcjonariusz nie może żądać odkupu akcji w trybie art. 98b, w przypadku ogłoszenia upadłości spółki obejmującej likwidację jej majątku lub wydania postanowienia o oddaleniu wniosku o ogłoszenie upadłości ze względu na to, że majątek spółki nie wystarcza na zaspokojenie kosztów postępowania.</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Art. 98d. 1. Spółka może odmówić odkupu akcji w trybie art. 98b, jeżeli w terminie 1 miesiąca od dnia wykluczenia akcji z obrotu na rynku regulowanym zostało ogłoszone wezwanie do zapisywania się na sprzedaż lub zamianę wszystkich pozostałych akcji tej spółki.</w:t>
            </w:r>
          </w:p>
          <w:p w:rsidR="00E63FB4" w:rsidRPr="000937DC"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2. Do wezwania do zapisywania się na sprzedaż lub zamianę akcji, o którym mowa w ust. 1, stosuje się przepisy art. 77-79, z zastrzeżeniem, że cena w wezwaniu nie może być niższa od ceny określonej zgodnie z art. 79 ust. 1-3 na dzień wykluczenia akcji z obrotu na rynku regulowanym.".</w:t>
            </w:r>
          </w:p>
        </w:tc>
        <w:tc>
          <w:tcPr>
            <w:tcW w:w="4733" w:type="dxa"/>
            <w:tcBorders>
              <w:bottom w:val="single" w:sz="4" w:space="0" w:color="auto"/>
            </w:tcBorders>
          </w:tcPr>
          <w:p w:rsidR="00E63FB4" w:rsidRPr="00947843" w:rsidRDefault="00095AA4" w:rsidP="00095AA4">
            <w:pPr>
              <w:spacing w:line="240" w:lineRule="auto"/>
              <w:jc w:val="both"/>
              <w:rPr>
                <w:rFonts w:ascii="Times New Roman" w:hAnsi="Times New Roman" w:cs="Times New Roman"/>
                <w:sz w:val="20"/>
              </w:rPr>
            </w:pPr>
            <w:r w:rsidRPr="00947843">
              <w:rPr>
                <w:rFonts w:ascii="Times New Roman" w:hAnsi="Times New Roman" w:cs="Times New Roman"/>
                <w:sz w:val="20"/>
              </w:rPr>
              <w:t>Uwaga została uwzględniona: projekt zostanie uzupełniony o zmiany w art. 91 i nast. ustawy o ofercie</w:t>
            </w:r>
            <w:r w:rsidR="00F6329F" w:rsidRPr="00947843">
              <w:rPr>
                <w:rFonts w:ascii="Times New Roman" w:hAnsi="Times New Roman" w:cs="Times New Roman"/>
                <w:sz w:val="20"/>
              </w:rPr>
              <w:t xml:space="preserve"> oraz dodatkowy przepis przejściowy</w:t>
            </w:r>
            <w:r w:rsidRPr="00947843">
              <w:rPr>
                <w:rFonts w:ascii="Times New Roman" w:hAnsi="Times New Roman" w:cs="Times New Roman"/>
                <w:sz w:val="20"/>
              </w:rPr>
              <w:t xml:space="preserve"> na podstawie propozycji KNF.</w:t>
            </w: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274E21" w:rsidRDefault="000D345D" w:rsidP="00095AA4">
            <w:pPr>
              <w:spacing w:line="240" w:lineRule="auto"/>
              <w:jc w:val="both"/>
              <w:rPr>
                <w:rFonts w:ascii="Times New Roman" w:hAnsi="Times New Roman" w:cs="Times New Roman"/>
                <w:color w:val="0070C0"/>
                <w:sz w:val="20"/>
              </w:rPr>
            </w:pPr>
            <w:r>
              <w:rPr>
                <w:rFonts w:ascii="Times New Roman" w:hAnsi="Times New Roman" w:cs="Times New Roman"/>
                <w:color w:val="0070C0"/>
                <w:sz w:val="20"/>
              </w:rPr>
              <w:t xml:space="preserve"> </w:t>
            </w:r>
          </w:p>
          <w:p w:rsidR="00F01820" w:rsidRPr="00274E21" w:rsidRDefault="00274E21" w:rsidP="00095AA4">
            <w:pPr>
              <w:spacing w:line="240" w:lineRule="auto"/>
              <w:jc w:val="both"/>
              <w:rPr>
                <w:rFonts w:ascii="Times New Roman" w:hAnsi="Times New Roman" w:cs="Times New Roman"/>
                <w:sz w:val="20"/>
              </w:rPr>
            </w:pPr>
            <w:r w:rsidRPr="00274E21">
              <w:rPr>
                <w:rFonts w:ascii="Times New Roman" w:hAnsi="Times New Roman" w:cs="Times New Roman"/>
                <w:sz w:val="20"/>
              </w:rPr>
              <w:t>Uwaga nie został</w:t>
            </w:r>
            <w:r w:rsidR="00947843">
              <w:rPr>
                <w:rFonts w:ascii="Times New Roman" w:hAnsi="Times New Roman" w:cs="Times New Roman"/>
                <w:sz w:val="20"/>
              </w:rPr>
              <w:t>a</w:t>
            </w:r>
            <w:r w:rsidRPr="00274E21">
              <w:rPr>
                <w:rFonts w:ascii="Times New Roman" w:hAnsi="Times New Roman" w:cs="Times New Roman"/>
                <w:sz w:val="20"/>
              </w:rPr>
              <w:t xml:space="preserve"> uwzględniona - propozycje</w:t>
            </w:r>
            <w:r w:rsidR="000D345D" w:rsidRPr="00274E21">
              <w:rPr>
                <w:rFonts w:ascii="Times New Roman" w:hAnsi="Times New Roman" w:cs="Times New Roman"/>
                <w:sz w:val="20"/>
              </w:rPr>
              <w:t xml:space="preserve"> wykracza</w:t>
            </w:r>
            <w:r w:rsidRPr="00274E21">
              <w:rPr>
                <w:rFonts w:ascii="Times New Roman" w:hAnsi="Times New Roman" w:cs="Times New Roman"/>
                <w:sz w:val="20"/>
              </w:rPr>
              <w:t>ją</w:t>
            </w:r>
            <w:r w:rsidR="000D345D" w:rsidRPr="00274E21">
              <w:rPr>
                <w:rFonts w:ascii="Times New Roman" w:hAnsi="Times New Roman" w:cs="Times New Roman"/>
                <w:sz w:val="20"/>
              </w:rPr>
              <w:t xml:space="preserve"> poza zakres regulacji</w:t>
            </w:r>
            <w:r w:rsidR="00F01820" w:rsidRPr="00274E21">
              <w:rPr>
                <w:rFonts w:ascii="Times New Roman" w:hAnsi="Times New Roman" w:cs="Times New Roman"/>
                <w:sz w:val="20"/>
              </w:rPr>
              <w:t>.</w:t>
            </w:r>
          </w:p>
          <w:p w:rsidR="00F01820" w:rsidRDefault="00F01820" w:rsidP="00095AA4">
            <w:pPr>
              <w:spacing w:line="240" w:lineRule="auto"/>
              <w:jc w:val="both"/>
              <w:rPr>
                <w:rFonts w:ascii="Times New Roman" w:hAnsi="Times New Roman" w:cs="Times New Roman"/>
                <w:color w:val="0070C0"/>
                <w:sz w:val="20"/>
              </w:rPr>
            </w:pPr>
          </w:p>
          <w:p w:rsidR="00F01820" w:rsidRDefault="00F01820" w:rsidP="00095AA4">
            <w:pPr>
              <w:spacing w:line="240" w:lineRule="auto"/>
              <w:jc w:val="both"/>
              <w:rPr>
                <w:rFonts w:ascii="Times New Roman" w:hAnsi="Times New Roman" w:cs="Times New Roman"/>
                <w:color w:val="0070C0"/>
                <w:sz w:val="20"/>
              </w:rPr>
            </w:pPr>
          </w:p>
          <w:p w:rsidR="00F01820" w:rsidRPr="00536FC4" w:rsidRDefault="00F01820" w:rsidP="00095AA4">
            <w:pPr>
              <w:spacing w:line="240" w:lineRule="auto"/>
              <w:jc w:val="both"/>
              <w:rPr>
                <w:rFonts w:ascii="Times New Roman" w:hAnsi="Times New Roman" w:cs="Times New Roman"/>
                <w:color w:val="0070C0"/>
                <w:sz w:val="20"/>
              </w:rPr>
            </w:pPr>
          </w:p>
        </w:tc>
      </w:tr>
      <w:tr w:rsidR="000A50DC" w:rsidRPr="000937DC" w:rsidTr="007244A4">
        <w:trPr>
          <w:trHeight w:val="990"/>
        </w:trPr>
        <w:tc>
          <w:tcPr>
            <w:tcW w:w="572" w:type="dxa"/>
          </w:tcPr>
          <w:p w:rsidR="00E63FB4" w:rsidRPr="000937DC" w:rsidRDefault="00363A59" w:rsidP="0039053F">
            <w:pPr>
              <w:rPr>
                <w:rFonts w:ascii="Times New Roman" w:hAnsi="Times New Roman" w:cs="Times New Roman"/>
                <w:sz w:val="20"/>
              </w:rPr>
            </w:pPr>
            <w:r w:rsidRPr="000937DC">
              <w:rPr>
                <w:rFonts w:ascii="Times New Roman" w:hAnsi="Times New Roman" w:cs="Times New Roman"/>
                <w:sz w:val="20"/>
              </w:rPr>
              <w:t>7</w:t>
            </w:r>
            <w:r w:rsidR="00CF20CD" w:rsidRPr="000937DC">
              <w:rPr>
                <w:rFonts w:ascii="Times New Roman" w:hAnsi="Times New Roman" w:cs="Times New Roman"/>
                <w:sz w:val="20"/>
              </w:rPr>
              <w:t>5</w:t>
            </w:r>
            <w:r w:rsidRPr="000937DC">
              <w:rPr>
                <w:rFonts w:ascii="Times New Roman" w:hAnsi="Times New Roman" w:cs="Times New Roman"/>
                <w:sz w:val="20"/>
              </w:rPr>
              <w:t>.</w:t>
            </w:r>
          </w:p>
        </w:tc>
        <w:tc>
          <w:tcPr>
            <w:tcW w:w="2177" w:type="dxa"/>
          </w:tcPr>
          <w:p w:rsidR="00E63FB4" w:rsidRPr="000937DC" w:rsidRDefault="00E63FB4" w:rsidP="0039053F">
            <w:pPr>
              <w:rPr>
                <w:rFonts w:ascii="Times New Roman" w:hAnsi="Times New Roman" w:cs="Times New Roman"/>
                <w:b/>
                <w:sz w:val="20"/>
              </w:rPr>
            </w:pPr>
            <w:r w:rsidRPr="000937DC">
              <w:rPr>
                <w:rFonts w:ascii="Times New Roman" w:hAnsi="Times New Roman" w:cs="Times New Roman"/>
                <w:b/>
                <w:sz w:val="20"/>
              </w:rPr>
              <w:t>Ustawa  z dnia 29 lipca 2005 r. o obrocie instrumentami finansowymi</w:t>
            </w:r>
          </w:p>
        </w:tc>
        <w:tc>
          <w:tcPr>
            <w:tcW w:w="2179" w:type="dxa"/>
            <w:gridSpan w:val="2"/>
          </w:tcPr>
          <w:p w:rsidR="00E63FB4" w:rsidRPr="000937DC" w:rsidRDefault="00E63FB4" w:rsidP="0039053F">
            <w:pPr>
              <w:jc w:val="center"/>
              <w:rPr>
                <w:rFonts w:ascii="Times New Roman" w:hAnsi="Times New Roman" w:cs="Times New Roman"/>
                <w:b/>
                <w:sz w:val="20"/>
              </w:rPr>
            </w:pPr>
            <w:r w:rsidRPr="000937DC">
              <w:rPr>
                <w:rFonts w:ascii="Times New Roman" w:hAnsi="Times New Roman" w:cs="Times New Roman"/>
                <w:b/>
                <w:sz w:val="20"/>
              </w:rPr>
              <w:t>Krajowy Depozyt Papierów Wartościowych</w:t>
            </w:r>
          </w:p>
        </w:tc>
        <w:tc>
          <w:tcPr>
            <w:tcW w:w="5953" w:type="dxa"/>
          </w:tcPr>
          <w:p w:rsidR="00E63FB4" w:rsidRPr="000937DC" w:rsidRDefault="0096636B" w:rsidP="0039053F">
            <w:pPr>
              <w:spacing w:after="0"/>
              <w:jc w:val="both"/>
              <w:rPr>
                <w:rFonts w:ascii="Times New Roman" w:hAnsi="Times New Roman" w:cs="Times New Roman"/>
                <w:sz w:val="20"/>
              </w:rPr>
            </w:pPr>
            <w:r>
              <w:rPr>
                <w:rFonts w:ascii="Times New Roman" w:hAnsi="Times New Roman" w:cs="Times New Roman"/>
                <w:sz w:val="20"/>
              </w:rPr>
              <w:t>W</w:t>
            </w:r>
            <w:r w:rsidR="00E63FB4" w:rsidRPr="000937DC">
              <w:rPr>
                <w:rFonts w:ascii="Times New Roman" w:hAnsi="Times New Roman" w:cs="Times New Roman"/>
                <w:sz w:val="20"/>
              </w:rPr>
              <w:t>idzimy potrzebę dodania nowego, przedstawionego poniżej, art. 6a do ustawy o obrocie instrumentami finansowymi, w celu umożliwienia płynnego i bezpiecznego przenoszenia akcji spółek niepublicznych z rejestru akcjonariuszy do depozytu papierów wartościowych prowadzonego przez KDPW, w razie powzięcia takiego zamiaru przez spółkę (stanie się to szczególnie istotne w przypadku, gdy dotychczasowa spółka niepubliczna będzie zamierzała doprowadzić do dopuszczenia jej akcji do obrotu na rynku regulowanym, albo do wprowadzenia ich do alternatywnego systemu obrotu).</w:t>
            </w:r>
          </w:p>
          <w:p w:rsidR="00E63FB4" w:rsidRDefault="00E63FB4" w:rsidP="0039053F">
            <w:pPr>
              <w:spacing w:after="0"/>
              <w:jc w:val="both"/>
              <w:rPr>
                <w:rFonts w:ascii="Times New Roman" w:hAnsi="Times New Roman" w:cs="Times New Roman"/>
                <w:sz w:val="20"/>
              </w:rPr>
            </w:pPr>
            <w:r w:rsidRPr="000937DC">
              <w:rPr>
                <w:rFonts w:ascii="Times New Roman" w:hAnsi="Times New Roman" w:cs="Times New Roman"/>
                <w:sz w:val="20"/>
              </w:rPr>
              <w:t>„Art.  6a. W przypadku akcji rejestrowanych w rejestrze akcjonariuszy, zapisy w tym rejestrze uzyskują znaczenie prawne zapisów na rachunkach papierów wartościowych i przestają się do niego stosować przepisy ustawy z dnia 15 września 2000 r. - Kodeks spółek handlowych dotyczące rejestru akcjonariuszy, z chwilą zarejestrowania tych akcji w depozycie papierów wartościowych.”.</w:t>
            </w:r>
          </w:p>
          <w:p w:rsidR="00ED2D1E" w:rsidRPr="000937DC" w:rsidRDefault="00ED2D1E" w:rsidP="0039053F">
            <w:pPr>
              <w:spacing w:after="0"/>
              <w:jc w:val="both"/>
              <w:rPr>
                <w:rFonts w:ascii="Times New Roman" w:hAnsi="Times New Roman" w:cs="Times New Roman"/>
                <w:sz w:val="20"/>
              </w:rPr>
            </w:pPr>
          </w:p>
          <w:p w:rsidR="00E63FB4" w:rsidRPr="000937DC" w:rsidRDefault="00E63FB4" w:rsidP="0039053F">
            <w:pPr>
              <w:spacing w:after="0" w:line="240" w:lineRule="auto"/>
              <w:jc w:val="both"/>
              <w:rPr>
                <w:rFonts w:ascii="Times New Roman" w:hAnsi="Times New Roman" w:cs="Times New Roman"/>
                <w:sz w:val="20"/>
              </w:rPr>
            </w:pPr>
          </w:p>
          <w:p w:rsidR="00E63FB4" w:rsidRPr="000937DC" w:rsidRDefault="00E63FB4" w:rsidP="0039053F">
            <w:pPr>
              <w:spacing w:after="0" w:line="240" w:lineRule="auto"/>
              <w:jc w:val="both"/>
              <w:rPr>
                <w:rFonts w:ascii="Times New Roman" w:hAnsi="Times New Roman" w:cs="Times New Roman"/>
                <w:sz w:val="20"/>
              </w:rPr>
            </w:pPr>
            <w:r w:rsidRPr="000937DC">
              <w:rPr>
                <w:rFonts w:ascii="Times New Roman" w:hAnsi="Times New Roman" w:cs="Times New Roman"/>
                <w:sz w:val="20"/>
              </w:rPr>
              <w:t>Ponadto, w związku z art. 328</w:t>
            </w:r>
            <w:r w:rsidRPr="000937DC">
              <w:rPr>
                <w:rFonts w:ascii="Times New Roman" w:hAnsi="Times New Roman" w:cs="Times New Roman"/>
                <w:sz w:val="20"/>
                <w:vertAlign w:val="superscript"/>
              </w:rPr>
              <w:t>13</w:t>
            </w:r>
            <w:r w:rsidRPr="000937DC">
              <w:rPr>
                <w:rFonts w:ascii="Times New Roman" w:hAnsi="Times New Roman" w:cs="Times New Roman"/>
                <w:sz w:val="20"/>
              </w:rPr>
              <w:t xml:space="preserve"> K.s.h należałoby dodać w art. 150 ust. 1 ustawy o obrocie instrumentami finansowymi nowy punkt stanowiący, że nie narusza obowiązku zachowania tajemnicy zawodowej przekazanie spółce przez podmiot prowadzący rachunki papierów wartościowych informacji stanowiącej taką tajemnicę w zakresie i w przypadku określonych w art.  328</w:t>
            </w:r>
            <w:r w:rsidRPr="000937DC">
              <w:rPr>
                <w:rFonts w:ascii="Times New Roman" w:hAnsi="Times New Roman" w:cs="Times New Roman"/>
                <w:sz w:val="20"/>
                <w:vertAlign w:val="superscript"/>
              </w:rPr>
              <w:t>13</w:t>
            </w:r>
            <w:r w:rsidRPr="000937DC">
              <w:rPr>
                <w:rFonts w:ascii="Times New Roman" w:hAnsi="Times New Roman" w:cs="Times New Roman"/>
                <w:sz w:val="20"/>
              </w:rPr>
              <w:t xml:space="preserve"> K.s.h.</w:t>
            </w:r>
          </w:p>
        </w:tc>
        <w:tc>
          <w:tcPr>
            <w:tcW w:w="4733" w:type="dxa"/>
          </w:tcPr>
          <w:p w:rsidR="00D133E7" w:rsidRPr="00947843" w:rsidRDefault="00405B5F" w:rsidP="00D133E7">
            <w:pPr>
              <w:spacing w:line="240" w:lineRule="auto"/>
              <w:jc w:val="both"/>
              <w:rPr>
                <w:rFonts w:ascii="Times New Roman" w:hAnsi="Times New Roman" w:cs="Times New Roman"/>
                <w:sz w:val="20"/>
              </w:rPr>
            </w:pPr>
            <w:r w:rsidRPr="00947843">
              <w:rPr>
                <w:rFonts w:ascii="Times New Roman" w:hAnsi="Times New Roman" w:cs="Times New Roman"/>
                <w:sz w:val="20"/>
              </w:rPr>
              <w:t xml:space="preserve">Uwaga została uwzględniona: projekt zostanie uzupełniony o </w:t>
            </w:r>
            <w:r w:rsidR="00542FCF" w:rsidRPr="00947843">
              <w:rPr>
                <w:rFonts w:ascii="Times New Roman" w:hAnsi="Times New Roman" w:cs="Times New Roman"/>
                <w:sz w:val="20"/>
              </w:rPr>
              <w:t xml:space="preserve">odpowiednie </w:t>
            </w:r>
            <w:r w:rsidRPr="00947843">
              <w:rPr>
                <w:rFonts w:ascii="Times New Roman" w:hAnsi="Times New Roman" w:cs="Times New Roman"/>
                <w:sz w:val="20"/>
              </w:rPr>
              <w:t>zmian</w:t>
            </w:r>
            <w:r w:rsidR="00542FCF" w:rsidRPr="00947843">
              <w:rPr>
                <w:rFonts w:ascii="Times New Roman" w:hAnsi="Times New Roman" w:cs="Times New Roman"/>
                <w:sz w:val="20"/>
              </w:rPr>
              <w:t>y na podstawie propozycji  przedstawionych przez KDPW</w:t>
            </w:r>
            <w:r w:rsidR="00D133E7" w:rsidRPr="00947843">
              <w:rPr>
                <w:rFonts w:ascii="Times New Roman" w:hAnsi="Times New Roman" w:cs="Times New Roman"/>
                <w:sz w:val="20"/>
              </w:rPr>
              <w:t xml:space="preserve"> (vide także ustalenia dot. uwagi z pkt 25 niniejszej tabeli).</w:t>
            </w:r>
          </w:p>
          <w:p w:rsidR="00741B18" w:rsidRDefault="00741B18" w:rsidP="00D133E7">
            <w:pPr>
              <w:spacing w:line="240" w:lineRule="auto"/>
              <w:jc w:val="both"/>
              <w:rPr>
                <w:rFonts w:ascii="Times New Roman" w:hAnsi="Times New Roman" w:cs="Times New Roman"/>
                <w:color w:val="0070C0"/>
                <w:sz w:val="20"/>
              </w:rPr>
            </w:pPr>
          </w:p>
          <w:p w:rsidR="00741B18" w:rsidRDefault="00741B18" w:rsidP="00D133E7">
            <w:pPr>
              <w:spacing w:line="240" w:lineRule="auto"/>
              <w:jc w:val="both"/>
              <w:rPr>
                <w:rFonts w:ascii="Times New Roman" w:hAnsi="Times New Roman" w:cs="Times New Roman"/>
                <w:color w:val="0070C0"/>
                <w:sz w:val="20"/>
              </w:rPr>
            </w:pPr>
          </w:p>
          <w:p w:rsidR="00741B18" w:rsidRDefault="00741B18" w:rsidP="00D133E7">
            <w:pPr>
              <w:spacing w:line="240" w:lineRule="auto"/>
              <w:jc w:val="both"/>
              <w:rPr>
                <w:rFonts w:ascii="Times New Roman" w:hAnsi="Times New Roman" w:cs="Times New Roman"/>
                <w:color w:val="0070C0"/>
                <w:sz w:val="20"/>
              </w:rPr>
            </w:pPr>
          </w:p>
          <w:p w:rsidR="00741B18" w:rsidRDefault="00741B18" w:rsidP="00D133E7">
            <w:pPr>
              <w:spacing w:line="240" w:lineRule="auto"/>
              <w:jc w:val="both"/>
              <w:rPr>
                <w:rFonts w:ascii="Times New Roman" w:hAnsi="Times New Roman" w:cs="Times New Roman"/>
                <w:color w:val="0070C0"/>
                <w:sz w:val="20"/>
              </w:rPr>
            </w:pPr>
          </w:p>
          <w:p w:rsidR="00741B18" w:rsidRDefault="00741B18" w:rsidP="00D133E7">
            <w:pPr>
              <w:spacing w:line="240" w:lineRule="auto"/>
              <w:jc w:val="both"/>
              <w:rPr>
                <w:rFonts w:ascii="Times New Roman" w:hAnsi="Times New Roman" w:cs="Times New Roman"/>
                <w:color w:val="0070C0"/>
                <w:sz w:val="20"/>
              </w:rPr>
            </w:pPr>
          </w:p>
          <w:p w:rsidR="00741B18" w:rsidRDefault="00741B18" w:rsidP="00D133E7">
            <w:pPr>
              <w:spacing w:line="240" w:lineRule="auto"/>
              <w:jc w:val="both"/>
              <w:rPr>
                <w:rFonts w:ascii="Times New Roman" w:hAnsi="Times New Roman" w:cs="Times New Roman"/>
                <w:color w:val="0070C0"/>
                <w:sz w:val="20"/>
              </w:rPr>
            </w:pPr>
          </w:p>
          <w:p w:rsidR="0096636B" w:rsidRDefault="0096636B" w:rsidP="00741B18">
            <w:pPr>
              <w:spacing w:line="240" w:lineRule="auto"/>
              <w:jc w:val="both"/>
              <w:rPr>
                <w:rFonts w:ascii="Times New Roman" w:hAnsi="Times New Roman" w:cs="Times New Roman"/>
                <w:color w:val="FF0000"/>
                <w:sz w:val="20"/>
              </w:rPr>
            </w:pPr>
          </w:p>
          <w:p w:rsidR="00302152" w:rsidRDefault="00302152" w:rsidP="00741B18">
            <w:pPr>
              <w:spacing w:line="240" w:lineRule="auto"/>
              <w:jc w:val="both"/>
              <w:rPr>
                <w:rFonts w:ascii="Times New Roman" w:hAnsi="Times New Roman" w:cs="Times New Roman"/>
                <w:color w:val="FF0000"/>
                <w:sz w:val="20"/>
              </w:rPr>
            </w:pPr>
          </w:p>
          <w:p w:rsidR="007244A4" w:rsidRPr="00E64FC8" w:rsidRDefault="00741B18" w:rsidP="00741B18">
            <w:pPr>
              <w:spacing w:line="240" w:lineRule="auto"/>
              <w:jc w:val="both"/>
              <w:rPr>
                <w:rFonts w:ascii="Times New Roman" w:hAnsi="Times New Roman" w:cs="Times New Roman"/>
                <w:sz w:val="20"/>
              </w:rPr>
            </w:pPr>
            <w:r w:rsidRPr="00AF64D8">
              <w:rPr>
                <w:rFonts w:ascii="Times New Roman" w:hAnsi="Times New Roman" w:cs="Times New Roman"/>
                <w:sz w:val="20"/>
              </w:rPr>
              <w:t>Uwaga została uwzględniona: projekt zostanie uzupełniony także o zmian</w:t>
            </w:r>
            <w:r w:rsidR="006B2B72" w:rsidRPr="00AF64D8">
              <w:rPr>
                <w:rFonts w:ascii="Times New Roman" w:hAnsi="Times New Roman" w:cs="Times New Roman"/>
                <w:sz w:val="20"/>
              </w:rPr>
              <w:t>ę</w:t>
            </w:r>
            <w:r w:rsidRPr="00AF64D8">
              <w:rPr>
                <w:rFonts w:ascii="Times New Roman" w:hAnsi="Times New Roman" w:cs="Times New Roman"/>
                <w:sz w:val="20"/>
              </w:rPr>
              <w:t xml:space="preserve"> w art. 150 ustawy o obrocie, przy czym</w:t>
            </w:r>
            <w:r w:rsidR="006B2B72" w:rsidRPr="00AF64D8">
              <w:rPr>
                <w:rFonts w:ascii="Times New Roman" w:hAnsi="Times New Roman" w:cs="Times New Roman"/>
                <w:sz w:val="20"/>
              </w:rPr>
              <w:t xml:space="preserve"> będzie ona szersza niż proponowana przez KDPW </w:t>
            </w:r>
            <w:r w:rsidR="00C005A0" w:rsidRPr="00AF64D8">
              <w:rPr>
                <w:rFonts w:ascii="Times New Roman" w:hAnsi="Times New Roman" w:cs="Times New Roman"/>
                <w:sz w:val="20"/>
              </w:rPr>
              <w:t>–</w:t>
            </w:r>
            <w:r w:rsidR="006B2B72" w:rsidRPr="00AF64D8">
              <w:rPr>
                <w:rFonts w:ascii="Times New Roman" w:hAnsi="Times New Roman" w:cs="Times New Roman"/>
                <w:sz w:val="20"/>
              </w:rPr>
              <w:t xml:space="preserve"> </w:t>
            </w:r>
            <w:r w:rsidR="00C005A0" w:rsidRPr="00AF64D8">
              <w:rPr>
                <w:rFonts w:ascii="Times New Roman" w:hAnsi="Times New Roman" w:cs="Times New Roman"/>
                <w:sz w:val="20"/>
              </w:rPr>
              <w:t xml:space="preserve">dodatkowy punkt będzie wskazywał, że nie narusza obowiązku zachowania tajemnicy zawodowej również przekazanie spółce lub jej akcjonariuszowi przez podmiot prowadzący </w:t>
            </w:r>
            <w:r w:rsidR="00F5234C" w:rsidRPr="00AF64D8">
              <w:rPr>
                <w:rFonts w:ascii="Times New Roman" w:hAnsi="Times New Roman" w:cs="Times New Roman"/>
                <w:sz w:val="20"/>
              </w:rPr>
              <w:t>rej</w:t>
            </w:r>
            <w:r w:rsidR="00E64FC8" w:rsidRPr="00AF64D8">
              <w:rPr>
                <w:rFonts w:ascii="Times New Roman" w:hAnsi="Times New Roman" w:cs="Times New Roman"/>
                <w:sz w:val="20"/>
              </w:rPr>
              <w:t>e</w:t>
            </w:r>
            <w:r w:rsidR="00F5234C" w:rsidRPr="00AF64D8">
              <w:rPr>
                <w:rFonts w:ascii="Times New Roman" w:hAnsi="Times New Roman" w:cs="Times New Roman"/>
                <w:sz w:val="20"/>
              </w:rPr>
              <w:t xml:space="preserve">str akcjonariuszy informacji </w:t>
            </w:r>
            <w:r w:rsidR="00E64FC8" w:rsidRPr="00AF64D8">
              <w:rPr>
                <w:rFonts w:ascii="Times New Roman" w:hAnsi="Times New Roman" w:cs="Times New Roman"/>
                <w:sz w:val="20"/>
              </w:rPr>
              <w:t>stanowiącej</w:t>
            </w:r>
            <w:r w:rsidR="00C005A0" w:rsidRPr="00AF64D8">
              <w:rPr>
                <w:rFonts w:ascii="Times New Roman" w:hAnsi="Times New Roman" w:cs="Times New Roman"/>
                <w:sz w:val="20"/>
              </w:rPr>
              <w:t xml:space="preserve"> taką tajemnicę </w:t>
            </w:r>
            <w:r w:rsidR="00F5234C" w:rsidRPr="00AF64D8">
              <w:rPr>
                <w:rFonts w:ascii="Times New Roman" w:hAnsi="Times New Roman" w:cs="Times New Roman"/>
                <w:sz w:val="20"/>
              </w:rPr>
              <w:t xml:space="preserve">w przypadku i </w:t>
            </w:r>
            <w:r w:rsidR="00C005A0" w:rsidRPr="00AF64D8">
              <w:rPr>
                <w:rFonts w:ascii="Times New Roman" w:hAnsi="Times New Roman" w:cs="Times New Roman"/>
                <w:sz w:val="20"/>
              </w:rPr>
              <w:t>w zakresie określony w art.  328</w:t>
            </w:r>
            <w:r w:rsidR="00F5234C" w:rsidRPr="00AF64D8">
              <w:rPr>
                <w:rFonts w:ascii="Times New Roman" w:hAnsi="Times New Roman" w:cs="Times New Roman"/>
                <w:sz w:val="20"/>
                <w:vertAlign w:val="superscript"/>
              </w:rPr>
              <w:t>6</w:t>
            </w:r>
            <w:r w:rsidR="00C005A0" w:rsidRPr="00AF64D8">
              <w:rPr>
                <w:rFonts w:ascii="Times New Roman" w:hAnsi="Times New Roman" w:cs="Times New Roman"/>
                <w:sz w:val="20"/>
              </w:rPr>
              <w:t xml:space="preserve"> K.s.h.</w:t>
            </w:r>
          </w:p>
        </w:tc>
      </w:tr>
      <w:tr w:rsidR="0070446C" w:rsidRPr="000937DC" w:rsidTr="0070446C">
        <w:trPr>
          <w:trHeight w:val="5155"/>
        </w:trPr>
        <w:tc>
          <w:tcPr>
            <w:tcW w:w="572" w:type="dxa"/>
          </w:tcPr>
          <w:p w:rsidR="0070446C" w:rsidRPr="000937DC" w:rsidRDefault="0070446C" w:rsidP="0039053F">
            <w:pPr>
              <w:rPr>
                <w:rFonts w:ascii="Times New Roman" w:hAnsi="Times New Roman" w:cs="Times New Roman"/>
                <w:sz w:val="20"/>
              </w:rPr>
            </w:pPr>
            <w:r>
              <w:rPr>
                <w:rFonts w:ascii="Times New Roman" w:hAnsi="Times New Roman" w:cs="Times New Roman"/>
                <w:sz w:val="20"/>
              </w:rPr>
              <w:t>76.</w:t>
            </w:r>
          </w:p>
        </w:tc>
        <w:tc>
          <w:tcPr>
            <w:tcW w:w="2177" w:type="dxa"/>
          </w:tcPr>
          <w:p w:rsidR="0070446C" w:rsidRPr="000937DC" w:rsidRDefault="00B556EF" w:rsidP="00870A43">
            <w:pPr>
              <w:rPr>
                <w:rFonts w:ascii="Times New Roman" w:hAnsi="Times New Roman" w:cs="Times New Roman"/>
                <w:b/>
                <w:sz w:val="20"/>
              </w:rPr>
            </w:pPr>
            <w:r>
              <w:rPr>
                <w:rFonts w:ascii="Times New Roman" w:hAnsi="Times New Roman" w:cs="Times New Roman"/>
                <w:b/>
                <w:sz w:val="20"/>
              </w:rPr>
              <w:t xml:space="preserve">Konieczność uwzględnienia - w ramach projektu - także </w:t>
            </w:r>
            <w:r w:rsidR="00870A43">
              <w:rPr>
                <w:rFonts w:ascii="Times New Roman" w:hAnsi="Times New Roman" w:cs="Times New Roman"/>
                <w:b/>
                <w:sz w:val="20"/>
              </w:rPr>
              <w:t xml:space="preserve">problemu </w:t>
            </w:r>
            <w:r>
              <w:rPr>
                <w:rFonts w:ascii="Times New Roman" w:hAnsi="Times New Roman" w:cs="Times New Roman"/>
                <w:b/>
                <w:sz w:val="20"/>
              </w:rPr>
              <w:t>potrącenia wierzytelności</w:t>
            </w:r>
            <w:r w:rsidR="00870A43">
              <w:rPr>
                <w:rFonts w:ascii="Times New Roman" w:hAnsi="Times New Roman" w:cs="Times New Roman"/>
                <w:b/>
                <w:sz w:val="20"/>
              </w:rPr>
              <w:t xml:space="preserve"> pozornych lub niepełnowartościowych</w:t>
            </w:r>
            <w:r>
              <w:rPr>
                <w:rFonts w:ascii="Times New Roman" w:hAnsi="Times New Roman" w:cs="Times New Roman"/>
                <w:b/>
                <w:sz w:val="20"/>
              </w:rPr>
              <w:t xml:space="preserve"> i </w:t>
            </w:r>
            <w:r w:rsidR="00870A43">
              <w:rPr>
                <w:rFonts w:ascii="Times New Roman" w:hAnsi="Times New Roman" w:cs="Times New Roman"/>
                <w:b/>
                <w:sz w:val="20"/>
              </w:rPr>
              <w:t xml:space="preserve">ich </w:t>
            </w:r>
            <w:r>
              <w:rPr>
                <w:rFonts w:ascii="Times New Roman" w:hAnsi="Times New Roman" w:cs="Times New Roman"/>
                <w:b/>
                <w:sz w:val="20"/>
              </w:rPr>
              <w:t>konwersji na kapitał zakładowy</w:t>
            </w:r>
            <w:r w:rsidR="00870A43">
              <w:rPr>
                <w:rFonts w:ascii="Times New Roman" w:hAnsi="Times New Roman" w:cs="Times New Roman"/>
                <w:b/>
                <w:sz w:val="20"/>
              </w:rPr>
              <w:t xml:space="preserve"> spółki publicznej</w:t>
            </w:r>
          </w:p>
        </w:tc>
        <w:tc>
          <w:tcPr>
            <w:tcW w:w="2179" w:type="dxa"/>
            <w:gridSpan w:val="2"/>
          </w:tcPr>
          <w:p w:rsidR="0070446C" w:rsidRPr="000937DC" w:rsidRDefault="0070446C" w:rsidP="0039053F">
            <w:pPr>
              <w:jc w:val="center"/>
              <w:rPr>
                <w:rFonts w:ascii="Times New Roman" w:hAnsi="Times New Roman" w:cs="Times New Roman"/>
                <w:b/>
                <w:sz w:val="20"/>
              </w:rPr>
            </w:pPr>
            <w:r w:rsidRPr="0070446C">
              <w:rPr>
                <w:rFonts w:ascii="Times New Roman" w:hAnsi="Times New Roman" w:cs="Times New Roman"/>
                <w:b/>
                <w:sz w:val="20"/>
              </w:rPr>
              <w:t>Komisja Nadzoru Finansowego</w:t>
            </w:r>
          </w:p>
        </w:tc>
        <w:tc>
          <w:tcPr>
            <w:tcW w:w="5953" w:type="dxa"/>
          </w:tcPr>
          <w:p w:rsidR="0070446C" w:rsidRPr="00250621" w:rsidRDefault="00B556EF" w:rsidP="00250621">
            <w:pPr>
              <w:spacing w:after="0"/>
              <w:jc w:val="both"/>
              <w:rPr>
                <w:rFonts w:ascii="Times New Roman" w:hAnsi="Times New Roman" w:cs="Times New Roman"/>
                <w:sz w:val="20"/>
              </w:rPr>
            </w:pPr>
            <w:r w:rsidRPr="00250621">
              <w:rPr>
                <w:rFonts w:ascii="Times New Roman" w:hAnsi="Times New Roman" w:cs="Times New Roman"/>
                <w:sz w:val="20"/>
              </w:rPr>
              <w:t xml:space="preserve">Konieczność uregulowania w </w:t>
            </w:r>
            <w:r w:rsidR="003E5C35">
              <w:rPr>
                <w:rFonts w:ascii="Times New Roman" w:hAnsi="Times New Roman" w:cs="Times New Roman"/>
                <w:sz w:val="20"/>
              </w:rPr>
              <w:t>k</w:t>
            </w:r>
            <w:r w:rsidRPr="00250621">
              <w:rPr>
                <w:rFonts w:ascii="Times New Roman" w:hAnsi="Times New Roman" w:cs="Times New Roman"/>
                <w:sz w:val="20"/>
              </w:rPr>
              <w:t>.s.h. kwestii udziału biegłego rewidenta w przypadkach pokrywania kapitału zakładowego poprzez potrącanie wierzytelności subskrybenta wobec spółki z wierzytelnością spółki z tytułu wpłat na akcje</w:t>
            </w:r>
            <w:r w:rsidR="003E5C35">
              <w:rPr>
                <w:rFonts w:ascii="Times New Roman" w:hAnsi="Times New Roman" w:cs="Times New Roman"/>
                <w:sz w:val="20"/>
              </w:rPr>
              <w:t>, doprecyzowania kwestii pozbawienia prawa poboru akcjonariuszy spółki publicznej, a także zawężenia kręgu osób uprawnionych do objęcia warrantów subskrypcyjnych w spółkach publicznych.</w:t>
            </w:r>
          </w:p>
        </w:tc>
        <w:tc>
          <w:tcPr>
            <w:tcW w:w="4733" w:type="dxa"/>
          </w:tcPr>
          <w:p w:rsidR="0070446C" w:rsidRPr="00947843" w:rsidRDefault="00250621" w:rsidP="00D133E7">
            <w:pPr>
              <w:spacing w:line="240" w:lineRule="auto"/>
              <w:jc w:val="both"/>
              <w:rPr>
                <w:rFonts w:ascii="Times New Roman" w:hAnsi="Times New Roman" w:cs="Times New Roman"/>
                <w:sz w:val="20"/>
              </w:rPr>
            </w:pPr>
            <w:r>
              <w:rPr>
                <w:rFonts w:ascii="Times New Roman" w:hAnsi="Times New Roman" w:cs="Times New Roman"/>
                <w:sz w:val="20"/>
              </w:rPr>
              <w:t>Uwaga nie została uwzględniona: wykracza ona istotnie poza zakres przedmiotowego projektu.</w:t>
            </w:r>
          </w:p>
        </w:tc>
      </w:tr>
    </w:tbl>
    <w:p w:rsidR="00946A76" w:rsidRPr="000937DC" w:rsidRDefault="0039053F">
      <w:pPr>
        <w:rPr>
          <w:rFonts w:ascii="Times New Roman" w:hAnsi="Times New Roman" w:cs="Times New Roman"/>
          <w:sz w:val="20"/>
        </w:rPr>
      </w:pPr>
      <w:r w:rsidRPr="000937DC">
        <w:rPr>
          <w:rFonts w:ascii="Times New Roman" w:hAnsi="Times New Roman" w:cs="Times New Roman"/>
          <w:sz w:val="20"/>
        </w:rPr>
        <w:br w:type="textWrapping" w:clear="all"/>
      </w:r>
    </w:p>
    <w:sectPr w:rsidR="00946A76" w:rsidRPr="000937DC" w:rsidSect="00FE27B2">
      <w:footerReference w:type="default" r:id="rId9"/>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6B8" w:rsidRDefault="00F206B8" w:rsidP="006379BB">
      <w:pPr>
        <w:spacing w:after="0" w:line="240" w:lineRule="auto"/>
      </w:pPr>
      <w:r>
        <w:separator/>
      </w:r>
    </w:p>
  </w:endnote>
  <w:endnote w:type="continuationSeparator" w:id="0">
    <w:p w:rsidR="00F206B8" w:rsidRDefault="00F206B8" w:rsidP="00637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20002A87" w:usb1="00000000" w:usb2="00000000"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altName w:val="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4329576"/>
      <w:docPartObj>
        <w:docPartGallery w:val="Page Numbers (Bottom of Page)"/>
        <w:docPartUnique/>
      </w:docPartObj>
    </w:sdtPr>
    <w:sdtEndPr/>
    <w:sdtContent>
      <w:p w:rsidR="007C0CB3" w:rsidRDefault="007C0CB3">
        <w:pPr>
          <w:pStyle w:val="Stopka"/>
          <w:jc w:val="center"/>
        </w:pPr>
        <w:r>
          <w:fldChar w:fldCharType="begin"/>
        </w:r>
        <w:r>
          <w:instrText>PAGE   \* MERGEFORMAT</w:instrText>
        </w:r>
        <w:r>
          <w:fldChar w:fldCharType="separate"/>
        </w:r>
        <w:r w:rsidR="00FF1211">
          <w:rPr>
            <w:noProof/>
          </w:rPr>
          <w:t>2</w:t>
        </w:r>
        <w:r>
          <w:fldChar w:fldCharType="end"/>
        </w:r>
      </w:p>
    </w:sdtContent>
  </w:sdt>
  <w:p w:rsidR="007C0CB3" w:rsidRDefault="007C0CB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6B8" w:rsidRDefault="00F206B8" w:rsidP="006379BB">
      <w:pPr>
        <w:spacing w:after="0" w:line="240" w:lineRule="auto"/>
      </w:pPr>
      <w:r>
        <w:separator/>
      </w:r>
    </w:p>
  </w:footnote>
  <w:footnote w:type="continuationSeparator" w:id="0">
    <w:p w:rsidR="00F206B8" w:rsidRDefault="00F206B8" w:rsidP="006379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853F4"/>
    <w:multiLevelType w:val="hybridMultilevel"/>
    <w:tmpl w:val="20247FF6"/>
    <w:lvl w:ilvl="0" w:tplc="D848DF40">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4008CB"/>
    <w:multiLevelType w:val="hybridMultilevel"/>
    <w:tmpl w:val="2A4C31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6D86172"/>
    <w:multiLevelType w:val="hybridMultilevel"/>
    <w:tmpl w:val="FB7211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A76"/>
    <w:rsid w:val="00000FB6"/>
    <w:rsid w:val="000036C1"/>
    <w:rsid w:val="0000382D"/>
    <w:rsid w:val="00003C72"/>
    <w:rsid w:val="00003C8D"/>
    <w:rsid w:val="00007198"/>
    <w:rsid w:val="000101D9"/>
    <w:rsid w:val="00010AAE"/>
    <w:rsid w:val="00011784"/>
    <w:rsid w:val="0001580E"/>
    <w:rsid w:val="00017607"/>
    <w:rsid w:val="000179D0"/>
    <w:rsid w:val="00020083"/>
    <w:rsid w:val="000217BC"/>
    <w:rsid w:val="00022087"/>
    <w:rsid w:val="00022C1E"/>
    <w:rsid w:val="000233FF"/>
    <w:rsid w:val="00026842"/>
    <w:rsid w:val="000269FF"/>
    <w:rsid w:val="000309B6"/>
    <w:rsid w:val="00030E52"/>
    <w:rsid w:val="00033D20"/>
    <w:rsid w:val="00034CA6"/>
    <w:rsid w:val="00034E10"/>
    <w:rsid w:val="00035889"/>
    <w:rsid w:val="0003590A"/>
    <w:rsid w:val="000367FE"/>
    <w:rsid w:val="00040B8A"/>
    <w:rsid w:val="00040FCE"/>
    <w:rsid w:val="000413CE"/>
    <w:rsid w:val="00044FD1"/>
    <w:rsid w:val="00046F9F"/>
    <w:rsid w:val="000470B5"/>
    <w:rsid w:val="000470C5"/>
    <w:rsid w:val="00047904"/>
    <w:rsid w:val="00052DD6"/>
    <w:rsid w:val="000530C6"/>
    <w:rsid w:val="0005318B"/>
    <w:rsid w:val="00054C9F"/>
    <w:rsid w:val="00055004"/>
    <w:rsid w:val="00057C30"/>
    <w:rsid w:val="0006164A"/>
    <w:rsid w:val="00061B48"/>
    <w:rsid w:val="0006397A"/>
    <w:rsid w:val="00064521"/>
    <w:rsid w:val="00064A43"/>
    <w:rsid w:val="00067C26"/>
    <w:rsid w:val="00070B37"/>
    <w:rsid w:val="00071E39"/>
    <w:rsid w:val="00071E90"/>
    <w:rsid w:val="00076F32"/>
    <w:rsid w:val="000800FC"/>
    <w:rsid w:val="00080351"/>
    <w:rsid w:val="00081AF8"/>
    <w:rsid w:val="00081E68"/>
    <w:rsid w:val="00083F5D"/>
    <w:rsid w:val="00085C85"/>
    <w:rsid w:val="000905E6"/>
    <w:rsid w:val="00091A58"/>
    <w:rsid w:val="00092C10"/>
    <w:rsid w:val="00092F56"/>
    <w:rsid w:val="0009325F"/>
    <w:rsid w:val="000937DC"/>
    <w:rsid w:val="0009419B"/>
    <w:rsid w:val="00094ED3"/>
    <w:rsid w:val="00095AA4"/>
    <w:rsid w:val="00096700"/>
    <w:rsid w:val="00096F71"/>
    <w:rsid w:val="00097249"/>
    <w:rsid w:val="000972EB"/>
    <w:rsid w:val="000A0368"/>
    <w:rsid w:val="000A48C4"/>
    <w:rsid w:val="000A50DC"/>
    <w:rsid w:val="000B1945"/>
    <w:rsid w:val="000B1DDC"/>
    <w:rsid w:val="000B3C76"/>
    <w:rsid w:val="000B50B4"/>
    <w:rsid w:val="000B5431"/>
    <w:rsid w:val="000B6DC4"/>
    <w:rsid w:val="000C03B9"/>
    <w:rsid w:val="000C0831"/>
    <w:rsid w:val="000C0FE5"/>
    <w:rsid w:val="000C1990"/>
    <w:rsid w:val="000C5DAE"/>
    <w:rsid w:val="000D0E41"/>
    <w:rsid w:val="000D15BD"/>
    <w:rsid w:val="000D1E81"/>
    <w:rsid w:val="000D250D"/>
    <w:rsid w:val="000D319B"/>
    <w:rsid w:val="000D31C2"/>
    <w:rsid w:val="000D345D"/>
    <w:rsid w:val="000D3AE0"/>
    <w:rsid w:val="000D3DD0"/>
    <w:rsid w:val="000D3EB9"/>
    <w:rsid w:val="000D4204"/>
    <w:rsid w:val="000D42ED"/>
    <w:rsid w:val="000D44B8"/>
    <w:rsid w:val="000D54EE"/>
    <w:rsid w:val="000D77E2"/>
    <w:rsid w:val="000D7B88"/>
    <w:rsid w:val="000D7E86"/>
    <w:rsid w:val="000E07C7"/>
    <w:rsid w:val="000E0D51"/>
    <w:rsid w:val="000E1630"/>
    <w:rsid w:val="000E342C"/>
    <w:rsid w:val="000E5936"/>
    <w:rsid w:val="000E6AC1"/>
    <w:rsid w:val="000E6C01"/>
    <w:rsid w:val="000F1634"/>
    <w:rsid w:val="000F178A"/>
    <w:rsid w:val="000F1D13"/>
    <w:rsid w:val="000F264B"/>
    <w:rsid w:val="000F3149"/>
    <w:rsid w:val="000F396A"/>
    <w:rsid w:val="000F3F43"/>
    <w:rsid w:val="000F47D4"/>
    <w:rsid w:val="000F4989"/>
    <w:rsid w:val="000F4D0B"/>
    <w:rsid w:val="000F5596"/>
    <w:rsid w:val="000F56CE"/>
    <w:rsid w:val="000F621B"/>
    <w:rsid w:val="000F72D7"/>
    <w:rsid w:val="00100872"/>
    <w:rsid w:val="00100CB9"/>
    <w:rsid w:val="00101243"/>
    <w:rsid w:val="00106C6D"/>
    <w:rsid w:val="00111B53"/>
    <w:rsid w:val="00111D4C"/>
    <w:rsid w:val="00112A9F"/>
    <w:rsid w:val="00112C48"/>
    <w:rsid w:val="001146E8"/>
    <w:rsid w:val="00115197"/>
    <w:rsid w:val="00115574"/>
    <w:rsid w:val="00115D6C"/>
    <w:rsid w:val="0011690B"/>
    <w:rsid w:val="00117DEC"/>
    <w:rsid w:val="00122CA1"/>
    <w:rsid w:val="0012308B"/>
    <w:rsid w:val="00123175"/>
    <w:rsid w:val="001243C3"/>
    <w:rsid w:val="00124BCB"/>
    <w:rsid w:val="00126608"/>
    <w:rsid w:val="001302A6"/>
    <w:rsid w:val="00131480"/>
    <w:rsid w:val="0013296A"/>
    <w:rsid w:val="00133873"/>
    <w:rsid w:val="00134350"/>
    <w:rsid w:val="0013533A"/>
    <w:rsid w:val="0013673B"/>
    <w:rsid w:val="00136FA8"/>
    <w:rsid w:val="001417D6"/>
    <w:rsid w:val="00142609"/>
    <w:rsid w:val="0014399E"/>
    <w:rsid w:val="00145C77"/>
    <w:rsid w:val="00146D27"/>
    <w:rsid w:val="00147294"/>
    <w:rsid w:val="0014775A"/>
    <w:rsid w:val="00150006"/>
    <w:rsid w:val="00150B9D"/>
    <w:rsid w:val="00150D6B"/>
    <w:rsid w:val="00151965"/>
    <w:rsid w:val="0015337E"/>
    <w:rsid w:val="00154319"/>
    <w:rsid w:val="00154E96"/>
    <w:rsid w:val="001550B9"/>
    <w:rsid w:val="00155CFC"/>
    <w:rsid w:val="00157FEF"/>
    <w:rsid w:val="00162822"/>
    <w:rsid w:val="00163AE3"/>
    <w:rsid w:val="00163F59"/>
    <w:rsid w:val="00166779"/>
    <w:rsid w:val="00171929"/>
    <w:rsid w:val="001724F0"/>
    <w:rsid w:val="001728F3"/>
    <w:rsid w:val="00172BE6"/>
    <w:rsid w:val="00173687"/>
    <w:rsid w:val="00175E64"/>
    <w:rsid w:val="00177687"/>
    <w:rsid w:val="001801D6"/>
    <w:rsid w:val="001838FE"/>
    <w:rsid w:val="0018510F"/>
    <w:rsid w:val="00185567"/>
    <w:rsid w:val="001857AA"/>
    <w:rsid w:val="001925E6"/>
    <w:rsid w:val="00193C3F"/>
    <w:rsid w:val="00196BFF"/>
    <w:rsid w:val="00196C23"/>
    <w:rsid w:val="00197274"/>
    <w:rsid w:val="001A0F86"/>
    <w:rsid w:val="001A1719"/>
    <w:rsid w:val="001A1F1C"/>
    <w:rsid w:val="001A5937"/>
    <w:rsid w:val="001A728A"/>
    <w:rsid w:val="001B02A0"/>
    <w:rsid w:val="001B2FDF"/>
    <w:rsid w:val="001B4568"/>
    <w:rsid w:val="001B5C44"/>
    <w:rsid w:val="001B7328"/>
    <w:rsid w:val="001C2181"/>
    <w:rsid w:val="001C4166"/>
    <w:rsid w:val="001C4724"/>
    <w:rsid w:val="001C47BC"/>
    <w:rsid w:val="001C5DAA"/>
    <w:rsid w:val="001C6D0A"/>
    <w:rsid w:val="001D018E"/>
    <w:rsid w:val="001D1BBC"/>
    <w:rsid w:val="001D3DF6"/>
    <w:rsid w:val="001D58CE"/>
    <w:rsid w:val="001D5CA8"/>
    <w:rsid w:val="001D5FB3"/>
    <w:rsid w:val="001D7F4E"/>
    <w:rsid w:val="001E2ABB"/>
    <w:rsid w:val="001E3C5D"/>
    <w:rsid w:val="001E4E1C"/>
    <w:rsid w:val="001E7B89"/>
    <w:rsid w:val="001F24FE"/>
    <w:rsid w:val="001F34B8"/>
    <w:rsid w:val="001F4403"/>
    <w:rsid w:val="001F4590"/>
    <w:rsid w:val="001F4724"/>
    <w:rsid w:val="001F7E78"/>
    <w:rsid w:val="00200577"/>
    <w:rsid w:val="00201425"/>
    <w:rsid w:val="00202AAC"/>
    <w:rsid w:val="002049D9"/>
    <w:rsid w:val="0020529C"/>
    <w:rsid w:val="00205D80"/>
    <w:rsid w:val="00206033"/>
    <w:rsid w:val="00206A62"/>
    <w:rsid w:val="00206CC5"/>
    <w:rsid w:val="00206D8F"/>
    <w:rsid w:val="00207135"/>
    <w:rsid w:val="002122B1"/>
    <w:rsid w:val="0021310E"/>
    <w:rsid w:val="00222673"/>
    <w:rsid w:val="00222764"/>
    <w:rsid w:val="00224433"/>
    <w:rsid w:val="002248D6"/>
    <w:rsid w:val="00224DD5"/>
    <w:rsid w:val="00224E2A"/>
    <w:rsid w:val="00227A92"/>
    <w:rsid w:val="00230A53"/>
    <w:rsid w:val="002404D5"/>
    <w:rsid w:val="00241DA4"/>
    <w:rsid w:val="002424AE"/>
    <w:rsid w:val="002450AC"/>
    <w:rsid w:val="00245358"/>
    <w:rsid w:val="00245927"/>
    <w:rsid w:val="0024778F"/>
    <w:rsid w:val="00247B21"/>
    <w:rsid w:val="00250621"/>
    <w:rsid w:val="00251762"/>
    <w:rsid w:val="002521AB"/>
    <w:rsid w:val="00253BDC"/>
    <w:rsid w:val="00254D7D"/>
    <w:rsid w:val="00255B11"/>
    <w:rsid w:val="00257F80"/>
    <w:rsid w:val="00257FC5"/>
    <w:rsid w:val="00260AA5"/>
    <w:rsid w:val="00263D22"/>
    <w:rsid w:val="00264D00"/>
    <w:rsid w:val="00265694"/>
    <w:rsid w:val="002674DD"/>
    <w:rsid w:val="00267BCA"/>
    <w:rsid w:val="00267F17"/>
    <w:rsid w:val="002704AD"/>
    <w:rsid w:val="00272612"/>
    <w:rsid w:val="00273F80"/>
    <w:rsid w:val="00274CED"/>
    <w:rsid w:val="00274E21"/>
    <w:rsid w:val="00275316"/>
    <w:rsid w:val="00275AF7"/>
    <w:rsid w:val="00277A47"/>
    <w:rsid w:val="00280661"/>
    <w:rsid w:val="00281195"/>
    <w:rsid w:val="00281698"/>
    <w:rsid w:val="0028176F"/>
    <w:rsid w:val="00281B8B"/>
    <w:rsid w:val="00281E01"/>
    <w:rsid w:val="00282DBC"/>
    <w:rsid w:val="00282E49"/>
    <w:rsid w:val="002840A6"/>
    <w:rsid w:val="00284EA5"/>
    <w:rsid w:val="002902CD"/>
    <w:rsid w:val="002905A6"/>
    <w:rsid w:val="0029287C"/>
    <w:rsid w:val="00293120"/>
    <w:rsid w:val="00294D5E"/>
    <w:rsid w:val="0029505C"/>
    <w:rsid w:val="00295C17"/>
    <w:rsid w:val="00297861"/>
    <w:rsid w:val="002A0865"/>
    <w:rsid w:val="002A0E01"/>
    <w:rsid w:val="002A1589"/>
    <w:rsid w:val="002A275F"/>
    <w:rsid w:val="002A7313"/>
    <w:rsid w:val="002A7454"/>
    <w:rsid w:val="002A76EC"/>
    <w:rsid w:val="002B3775"/>
    <w:rsid w:val="002C05C9"/>
    <w:rsid w:val="002C1770"/>
    <w:rsid w:val="002C1A66"/>
    <w:rsid w:val="002C305E"/>
    <w:rsid w:val="002C439B"/>
    <w:rsid w:val="002C47D4"/>
    <w:rsid w:val="002C57E7"/>
    <w:rsid w:val="002C6FF6"/>
    <w:rsid w:val="002C7AE6"/>
    <w:rsid w:val="002D0182"/>
    <w:rsid w:val="002D0B6D"/>
    <w:rsid w:val="002D0C1F"/>
    <w:rsid w:val="002D0E82"/>
    <w:rsid w:val="002D18C5"/>
    <w:rsid w:val="002D22F5"/>
    <w:rsid w:val="002D2F43"/>
    <w:rsid w:val="002D4844"/>
    <w:rsid w:val="002D5027"/>
    <w:rsid w:val="002D53CB"/>
    <w:rsid w:val="002D684C"/>
    <w:rsid w:val="002D7493"/>
    <w:rsid w:val="002D7554"/>
    <w:rsid w:val="002D7EBA"/>
    <w:rsid w:val="002E0685"/>
    <w:rsid w:val="002E2CB1"/>
    <w:rsid w:val="002E5589"/>
    <w:rsid w:val="002E601D"/>
    <w:rsid w:val="002E6EEE"/>
    <w:rsid w:val="002E7B12"/>
    <w:rsid w:val="002F2892"/>
    <w:rsid w:val="002F39C2"/>
    <w:rsid w:val="002F3F0C"/>
    <w:rsid w:val="002F4680"/>
    <w:rsid w:val="002F5565"/>
    <w:rsid w:val="003014EF"/>
    <w:rsid w:val="00301AAE"/>
    <w:rsid w:val="00302152"/>
    <w:rsid w:val="0030243E"/>
    <w:rsid w:val="003032AF"/>
    <w:rsid w:val="0030553E"/>
    <w:rsid w:val="00305E1F"/>
    <w:rsid w:val="00306E8E"/>
    <w:rsid w:val="003104E5"/>
    <w:rsid w:val="0031062A"/>
    <w:rsid w:val="003114C1"/>
    <w:rsid w:val="00311BE0"/>
    <w:rsid w:val="00312130"/>
    <w:rsid w:val="003131FF"/>
    <w:rsid w:val="003142EF"/>
    <w:rsid w:val="0031596C"/>
    <w:rsid w:val="00315A64"/>
    <w:rsid w:val="0032138A"/>
    <w:rsid w:val="0032408D"/>
    <w:rsid w:val="00324ABB"/>
    <w:rsid w:val="00326923"/>
    <w:rsid w:val="00326B3A"/>
    <w:rsid w:val="0032743C"/>
    <w:rsid w:val="00327BF0"/>
    <w:rsid w:val="0033579F"/>
    <w:rsid w:val="00335FEB"/>
    <w:rsid w:val="0033725C"/>
    <w:rsid w:val="00340AB3"/>
    <w:rsid w:val="00341FD8"/>
    <w:rsid w:val="00343E30"/>
    <w:rsid w:val="003441E3"/>
    <w:rsid w:val="00344470"/>
    <w:rsid w:val="003452E7"/>
    <w:rsid w:val="00346ADC"/>
    <w:rsid w:val="00347A44"/>
    <w:rsid w:val="003506CA"/>
    <w:rsid w:val="0035156B"/>
    <w:rsid w:val="0035334B"/>
    <w:rsid w:val="00353E02"/>
    <w:rsid w:val="0035401F"/>
    <w:rsid w:val="00357BDD"/>
    <w:rsid w:val="0036138A"/>
    <w:rsid w:val="00362A6C"/>
    <w:rsid w:val="00363A59"/>
    <w:rsid w:val="00363B52"/>
    <w:rsid w:val="00363C6E"/>
    <w:rsid w:val="00363DB1"/>
    <w:rsid w:val="00364D23"/>
    <w:rsid w:val="003706E4"/>
    <w:rsid w:val="00370DEF"/>
    <w:rsid w:val="003710EF"/>
    <w:rsid w:val="00371232"/>
    <w:rsid w:val="00371A5D"/>
    <w:rsid w:val="00371BA8"/>
    <w:rsid w:val="003734CC"/>
    <w:rsid w:val="00373507"/>
    <w:rsid w:val="00374889"/>
    <w:rsid w:val="003768B3"/>
    <w:rsid w:val="003813E9"/>
    <w:rsid w:val="00381C26"/>
    <w:rsid w:val="00382E18"/>
    <w:rsid w:val="00383CEF"/>
    <w:rsid w:val="00383D46"/>
    <w:rsid w:val="0038404D"/>
    <w:rsid w:val="0038561A"/>
    <w:rsid w:val="003859B7"/>
    <w:rsid w:val="0038613A"/>
    <w:rsid w:val="003865B6"/>
    <w:rsid w:val="003869BE"/>
    <w:rsid w:val="003876A9"/>
    <w:rsid w:val="0039053F"/>
    <w:rsid w:val="0039189C"/>
    <w:rsid w:val="00392E17"/>
    <w:rsid w:val="003948F7"/>
    <w:rsid w:val="0039518E"/>
    <w:rsid w:val="0039658B"/>
    <w:rsid w:val="00396695"/>
    <w:rsid w:val="003A479B"/>
    <w:rsid w:val="003A5495"/>
    <w:rsid w:val="003A5D39"/>
    <w:rsid w:val="003A6429"/>
    <w:rsid w:val="003A6752"/>
    <w:rsid w:val="003B026B"/>
    <w:rsid w:val="003B1C0C"/>
    <w:rsid w:val="003B1D1A"/>
    <w:rsid w:val="003B3190"/>
    <w:rsid w:val="003B3D87"/>
    <w:rsid w:val="003B47C7"/>
    <w:rsid w:val="003B51C0"/>
    <w:rsid w:val="003B5228"/>
    <w:rsid w:val="003B65D1"/>
    <w:rsid w:val="003B6AEC"/>
    <w:rsid w:val="003B6C65"/>
    <w:rsid w:val="003B7A7B"/>
    <w:rsid w:val="003C0C50"/>
    <w:rsid w:val="003C28DB"/>
    <w:rsid w:val="003C2C46"/>
    <w:rsid w:val="003C374B"/>
    <w:rsid w:val="003C5F8A"/>
    <w:rsid w:val="003C693C"/>
    <w:rsid w:val="003C6E8C"/>
    <w:rsid w:val="003D2A2A"/>
    <w:rsid w:val="003D3811"/>
    <w:rsid w:val="003D3956"/>
    <w:rsid w:val="003D3D8F"/>
    <w:rsid w:val="003D5620"/>
    <w:rsid w:val="003D5F72"/>
    <w:rsid w:val="003D6725"/>
    <w:rsid w:val="003E14A5"/>
    <w:rsid w:val="003E1867"/>
    <w:rsid w:val="003E2173"/>
    <w:rsid w:val="003E21AD"/>
    <w:rsid w:val="003E21DE"/>
    <w:rsid w:val="003E42C9"/>
    <w:rsid w:val="003E5C35"/>
    <w:rsid w:val="003F12B6"/>
    <w:rsid w:val="003F1F3F"/>
    <w:rsid w:val="003F2ACE"/>
    <w:rsid w:val="003F3ED7"/>
    <w:rsid w:val="003F5248"/>
    <w:rsid w:val="004007D6"/>
    <w:rsid w:val="00400E91"/>
    <w:rsid w:val="0040189C"/>
    <w:rsid w:val="00401C97"/>
    <w:rsid w:val="004022C4"/>
    <w:rsid w:val="0040273B"/>
    <w:rsid w:val="004050C0"/>
    <w:rsid w:val="00405B53"/>
    <w:rsid w:val="00405B5F"/>
    <w:rsid w:val="00406CA6"/>
    <w:rsid w:val="00407D7E"/>
    <w:rsid w:val="00410A48"/>
    <w:rsid w:val="00411F5D"/>
    <w:rsid w:val="00412B48"/>
    <w:rsid w:val="004139AD"/>
    <w:rsid w:val="00413BF4"/>
    <w:rsid w:val="00414973"/>
    <w:rsid w:val="00415717"/>
    <w:rsid w:val="00416A20"/>
    <w:rsid w:val="00420153"/>
    <w:rsid w:val="00420829"/>
    <w:rsid w:val="00420EBB"/>
    <w:rsid w:val="004212C4"/>
    <w:rsid w:val="00421374"/>
    <w:rsid w:val="004215CF"/>
    <w:rsid w:val="00424407"/>
    <w:rsid w:val="00424E53"/>
    <w:rsid w:val="0043303A"/>
    <w:rsid w:val="00433B01"/>
    <w:rsid w:val="0043415B"/>
    <w:rsid w:val="00434872"/>
    <w:rsid w:val="00442D36"/>
    <w:rsid w:val="00443844"/>
    <w:rsid w:val="004454B1"/>
    <w:rsid w:val="0044629D"/>
    <w:rsid w:val="00447A5D"/>
    <w:rsid w:val="00447FA4"/>
    <w:rsid w:val="00450B2D"/>
    <w:rsid w:val="0045285B"/>
    <w:rsid w:val="0045412E"/>
    <w:rsid w:val="00454369"/>
    <w:rsid w:val="00454EC9"/>
    <w:rsid w:val="00454F18"/>
    <w:rsid w:val="004603F2"/>
    <w:rsid w:val="00463A54"/>
    <w:rsid w:val="004654E0"/>
    <w:rsid w:val="00465936"/>
    <w:rsid w:val="004713CA"/>
    <w:rsid w:val="004718DD"/>
    <w:rsid w:val="0047317C"/>
    <w:rsid w:val="00473DAF"/>
    <w:rsid w:val="00476065"/>
    <w:rsid w:val="004760B7"/>
    <w:rsid w:val="0047615F"/>
    <w:rsid w:val="00476589"/>
    <w:rsid w:val="00476F87"/>
    <w:rsid w:val="00477B4A"/>
    <w:rsid w:val="004818CD"/>
    <w:rsid w:val="004819EE"/>
    <w:rsid w:val="00481D4A"/>
    <w:rsid w:val="00484F48"/>
    <w:rsid w:val="004853A1"/>
    <w:rsid w:val="00486E4E"/>
    <w:rsid w:val="00487CF8"/>
    <w:rsid w:val="0049075D"/>
    <w:rsid w:val="004918DC"/>
    <w:rsid w:val="0049281A"/>
    <w:rsid w:val="00495F6C"/>
    <w:rsid w:val="004A057E"/>
    <w:rsid w:val="004A05C3"/>
    <w:rsid w:val="004A097E"/>
    <w:rsid w:val="004A0F40"/>
    <w:rsid w:val="004A2320"/>
    <w:rsid w:val="004A3E73"/>
    <w:rsid w:val="004A4C4D"/>
    <w:rsid w:val="004A4EC7"/>
    <w:rsid w:val="004A62CE"/>
    <w:rsid w:val="004B1216"/>
    <w:rsid w:val="004B33A9"/>
    <w:rsid w:val="004B39CA"/>
    <w:rsid w:val="004B5B89"/>
    <w:rsid w:val="004B7493"/>
    <w:rsid w:val="004B7EE2"/>
    <w:rsid w:val="004C0881"/>
    <w:rsid w:val="004C0A44"/>
    <w:rsid w:val="004C1D52"/>
    <w:rsid w:val="004C3059"/>
    <w:rsid w:val="004C3408"/>
    <w:rsid w:val="004C4292"/>
    <w:rsid w:val="004C4497"/>
    <w:rsid w:val="004C600E"/>
    <w:rsid w:val="004C6D22"/>
    <w:rsid w:val="004C6F83"/>
    <w:rsid w:val="004D0918"/>
    <w:rsid w:val="004D157F"/>
    <w:rsid w:val="004D1C02"/>
    <w:rsid w:val="004D210C"/>
    <w:rsid w:val="004D2FF7"/>
    <w:rsid w:val="004D328A"/>
    <w:rsid w:val="004D4AAA"/>
    <w:rsid w:val="004D58DB"/>
    <w:rsid w:val="004D60E9"/>
    <w:rsid w:val="004E2A01"/>
    <w:rsid w:val="004E42A6"/>
    <w:rsid w:val="004E5121"/>
    <w:rsid w:val="004E5CE0"/>
    <w:rsid w:val="004E5DE3"/>
    <w:rsid w:val="004F0395"/>
    <w:rsid w:val="004F0BAD"/>
    <w:rsid w:val="004F2302"/>
    <w:rsid w:val="004F2506"/>
    <w:rsid w:val="004F25B5"/>
    <w:rsid w:val="004F2E94"/>
    <w:rsid w:val="004F3FFA"/>
    <w:rsid w:val="004F5915"/>
    <w:rsid w:val="004F774B"/>
    <w:rsid w:val="00501007"/>
    <w:rsid w:val="00504332"/>
    <w:rsid w:val="00504997"/>
    <w:rsid w:val="00504D1F"/>
    <w:rsid w:val="00506C3B"/>
    <w:rsid w:val="005131D3"/>
    <w:rsid w:val="00513F71"/>
    <w:rsid w:val="00516050"/>
    <w:rsid w:val="005170AA"/>
    <w:rsid w:val="00517CD1"/>
    <w:rsid w:val="00523F31"/>
    <w:rsid w:val="00525138"/>
    <w:rsid w:val="005256D6"/>
    <w:rsid w:val="00525C9C"/>
    <w:rsid w:val="00525EC0"/>
    <w:rsid w:val="00526FDF"/>
    <w:rsid w:val="00527AE3"/>
    <w:rsid w:val="0053029C"/>
    <w:rsid w:val="005309E7"/>
    <w:rsid w:val="00531938"/>
    <w:rsid w:val="00533189"/>
    <w:rsid w:val="005333C1"/>
    <w:rsid w:val="00534B8B"/>
    <w:rsid w:val="005352F6"/>
    <w:rsid w:val="00536FC4"/>
    <w:rsid w:val="00540958"/>
    <w:rsid w:val="00541502"/>
    <w:rsid w:val="005418F2"/>
    <w:rsid w:val="00542B16"/>
    <w:rsid w:val="00542FCF"/>
    <w:rsid w:val="00543D61"/>
    <w:rsid w:val="00544175"/>
    <w:rsid w:val="00546036"/>
    <w:rsid w:val="0054787E"/>
    <w:rsid w:val="00550862"/>
    <w:rsid w:val="00550A7C"/>
    <w:rsid w:val="0055151D"/>
    <w:rsid w:val="005533BA"/>
    <w:rsid w:val="00555BF6"/>
    <w:rsid w:val="005605FB"/>
    <w:rsid w:val="00560B31"/>
    <w:rsid w:val="00560D6F"/>
    <w:rsid w:val="005618A7"/>
    <w:rsid w:val="00561F7D"/>
    <w:rsid w:val="00563BBD"/>
    <w:rsid w:val="00565AD4"/>
    <w:rsid w:val="00567EB9"/>
    <w:rsid w:val="0057473D"/>
    <w:rsid w:val="00577E30"/>
    <w:rsid w:val="005833D1"/>
    <w:rsid w:val="00583530"/>
    <w:rsid w:val="005850DC"/>
    <w:rsid w:val="00585D22"/>
    <w:rsid w:val="005871EA"/>
    <w:rsid w:val="005931C2"/>
    <w:rsid w:val="00593E40"/>
    <w:rsid w:val="00596E09"/>
    <w:rsid w:val="00596FB4"/>
    <w:rsid w:val="005A0C15"/>
    <w:rsid w:val="005A118D"/>
    <w:rsid w:val="005A13E0"/>
    <w:rsid w:val="005A1B87"/>
    <w:rsid w:val="005A30D9"/>
    <w:rsid w:val="005A30FE"/>
    <w:rsid w:val="005A4A26"/>
    <w:rsid w:val="005A53DF"/>
    <w:rsid w:val="005A5577"/>
    <w:rsid w:val="005A5EBF"/>
    <w:rsid w:val="005A5F02"/>
    <w:rsid w:val="005A5FED"/>
    <w:rsid w:val="005A6D42"/>
    <w:rsid w:val="005A728C"/>
    <w:rsid w:val="005A7340"/>
    <w:rsid w:val="005A78B0"/>
    <w:rsid w:val="005B0583"/>
    <w:rsid w:val="005B1B6D"/>
    <w:rsid w:val="005B1D27"/>
    <w:rsid w:val="005B5CB2"/>
    <w:rsid w:val="005B60E6"/>
    <w:rsid w:val="005B64D8"/>
    <w:rsid w:val="005C0BEE"/>
    <w:rsid w:val="005C1803"/>
    <w:rsid w:val="005C34B1"/>
    <w:rsid w:val="005C41E4"/>
    <w:rsid w:val="005C4D22"/>
    <w:rsid w:val="005C69C4"/>
    <w:rsid w:val="005C7694"/>
    <w:rsid w:val="005D0A63"/>
    <w:rsid w:val="005D16B4"/>
    <w:rsid w:val="005D2459"/>
    <w:rsid w:val="005D44BE"/>
    <w:rsid w:val="005D5A36"/>
    <w:rsid w:val="005D5B9B"/>
    <w:rsid w:val="005D725E"/>
    <w:rsid w:val="005D7900"/>
    <w:rsid w:val="005D7F53"/>
    <w:rsid w:val="005E298C"/>
    <w:rsid w:val="005E64E2"/>
    <w:rsid w:val="005E6E20"/>
    <w:rsid w:val="005F2BA8"/>
    <w:rsid w:val="005F41FB"/>
    <w:rsid w:val="005F60C0"/>
    <w:rsid w:val="005F708A"/>
    <w:rsid w:val="006003F7"/>
    <w:rsid w:val="006102A7"/>
    <w:rsid w:val="006104AA"/>
    <w:rsid w:val="00612772"/>
    <w:rsid w:val="00612FF5"/>
    <w:rsid w:val="00613D79"/>
    <w:rsid w:val="0061443D"/>
    <w:rsid w:val="00615596"/>
    <w:rsid w:val="00615AEE"/>
    <w:rsid w:val="00615F85"/>
    <w:rsid w:val="0061703D"/>
    <w:rsid w:val="00621A27"/>
    <w:rsid w:val="00621F9B"/>
    <w:rsid w:val="00623694"/>
    <w:rsid w:val="00623E11"/>
    <w:rsid w:val="0062451A"/>
    <w:rsid w:val="0062485C"/>
    <w:rsid w:val="00624FFD"/>
    <w:rsid w:val="00625A7E"/>
    <w:rsid w:val="00626745"/>
    <w:rsid w:val="00626EEF"/>
    <w:rsid w:val="00627197"/>
    <w:rsid w:val="00632192"/>
    <w:rsid w:val="00633175"/>
    <w:rsid w:val="00635946"/>
    <w:rsid w:val="00635D97"/>
    <w:rsid w:val="006379BB"/>
    <w:rsid w:val="00642921"/>
    <w:rsid w:val="00643308"/>
    <w:rsid w:val="00643E5D"/>
    <w:rsid w:val="00644552"/>
    <w:rsid w:val="006445B2"/>
    <w:rsid w:val="0064705B"/>
    <w:rsid w:val="006506F4"/>
    <w:rsid w:val="00653C77"/>
    <w:rsid w:val="00655805"/>
    <w:rsid w:val="00657E94"/>
    <w:rsid w:val="00660CA7"/>
    <w:rsid w:val="00661BE3"/>
    <w:rsid w:val="00661CB9"/>
    <w:rsid w:val="006644C5"/>
    <w:rsid w:val="00666BDB"/>
    <w:rsid w:val="006705F8"/>
    <w:rsid w:val="00670862"/>
    <w:rsid w:val="00670FB6"/>
    <w:rsid w:val="006730F6"/>
    <w:rsid w:val="0067393C"/>
    <w:rsid w:val="00673E76"/>
    <w:rsid w:val="00674B5C"/>
    <w:rsid w:val="006768FE"/>
    <w:rsid w:val="00676E4C"/>
    <w:rsid w:val="00677215"/>
    <w:rsid w:val="00677283"/>
    <w:rsid w:val="00677529"/>
    <w:rsid w:val="006775FC"/>
    <w:rsid w:val="00677789"/>
    <w:rsid w:val="00677B88"/>
    <w:rsid w:val="00681301"/>
    <w:rsid w:val="00683360"/>
    <w:rsid w:val="00685039"/>
    <w:rsid w:val="006867A6"/>
    <w:rsid w:val="00686A1A"/>
    <w:rsid w:val="00686E5F"/>
    <w:rsid w:val="00696502"/>
    <w:rsid w:val="00697E43"/>
    <w:rsid w:val="00697F0B"/>
    <w:rsid w:val="006A08E5"/>
    <w:rsid w:val="006A0E58"/>
    <w:rsid w:val="006A11D0"/>
    <w:rsid w:val="006A255A"/>
    <w:rsid w:val="006A5530"/>
    <w:rsid w:val="006A63F2"/>
    <w:rsid w:val="006B01CC"/>
    <w:rsid w:val="006B1190"/>
    <w:rsid w:val="006B2B72"/>
    <w:rsid w:val="006B54B5"/>
    <w:rsid w:val="006C103E"/>
    <w:rsid w:val="006C1F03"/>
    <w:rsid w:val="006C2C50"/>
    <w:rsid w:val="006C486A"/>
    <w:rsid w:val="006C4DA4"/>
    <w:rsid w:val="006C5444"/>
    <w:rsid w:val="006C68D1"/>
    <w:rsid w:val="006C7091"/>
    <w:rsid w:val="006D138F"/>
    <w:rsid w:val="006D2673"/>
    <w:rsid w:val="006D3E45"/>
    <w:rsid w:val="006D5098"/>
    <w:rsid w:val="006D73DE"/>
    <w:rsid w:val="006E03C5"/>
    <w:rsid w:val="006E0E38"/>
    <w:rsid w:val="006E16A1"/>
    <w:rsid w:val="006E18E7"/>
    <w:rsid w:val="006E4323"/>
    <w:rsid w:val="006E6682"/>
    <w:rsid w:val="006F1F7C"/>
    <w:rsid w:val="006F21A0"/>
    <w:rsid w:val="006F3C0E"/>
    <w:rsid w:val="006F5152"/>
    <w:rsid w:val="006F5E7F"/>
    <w:rsid w:val="006F6119"/>
    <w:rsid w:val="006F65B7"/>
    <w:rsid w:val="00700BD1"/>
    <w:rsid w:val="00700BF9"/>
    <w:rsid w:val="00701873"/>
    <w:rsid w:val="0070332F"/>
    <w:rsid w:val="00703572"/>
    <w:rsid w:val="00703BDF"/>
    <w:rsid w:val="0070446C"/>
    <w:rsid w:val="0070593A"/>
    <w:rsid w:val="007078D9"/>
    <w:rsid w:val="00711EC2"/>
    <w:rsid w:val="00715A40"/>
    <w:rsid w:val="00715B10"/>
    <w:rsid w:val="007244A4"/>
    <w:rsid w:val="00724FCE"/>
    <w:rsid w:val="007250CC"/>
    <w:rsid w:val="00726137"/>
    <w:rsid w:val="007263C9"/>
    <w:rsid w:val="00731819"/>
    <w:rsid w:val="00732456"/>
    <w:rsid w:val="00732AA2"/>
    <w:rsid w:val="00734233"/>
    <w:rsid w:val="00735636"/>
    <w:rsid w:val="007362F2"/>
    <w:rsid w:val="00741B18"/>
    <w:rsid w:val="00742D2C"/>
    <w:rsid w:val="00747414"/>
    <w:rsid w:val="0075189E"/>
    <w:rsid w:val="00752629"/>
    <w:rsid w:val="0075600A"/>
    <w:rsid w:val="00756BA0"/>
    <w:rsid w:val="00757B08"/>
    <w:rsid w:val="00757FD2"/>
    <w:rsid w:val="00760CC2"/>
    <w:rsid w:val="0076112E"/>
    <w:rsid w:val="00761506"/>
    <w:rsid w:val="007629A9"/>
    <w:rsid w:val="007631C4"/>
    <w:rsid w:val="007643D7"/>
    <w:rsid w:val="00766B34"/>
    <w:rsid w:val="00770781"/>
    <w:rsid w:val="00770F57"/>
    <w:rsid w:val="007728E5"/>
    <w:rsid w:val="007732C4"/>
    <w:rsid w:val="0077335E"/>
    <w:rsid w:val="007742D2"/>
    <w:rsid w:val="00774BBD"/>
    <w:rsid w:val="0077500A"/>
    <w:rsid w:val="007766D1"/>
    <w:rsid w:val="007834FA"/>
    <w:rsid w:val="00785045"/>
    <w:rsid w:val="00785E51"/>
    <w:rsid w:val="00786F3A"/>
    <w:rsid w:val="00790072"/>
    <w:rsid w:val="00790A35"/>
    <w:rsid w:val="00793ECC"/>
    <w:rsid w:val="007954B2"/>
    <w:rsid w:val="00795703"/>
    <w:rsid w:val="00795CA2"/>
    <w:rsid w:val="00795EDB"/>
    <w:rsid w:val="00796FF5"/>
    <w:rsid w:val="007976C2"/>
    <w:rsid w:val="007A098E"/>
    <w:rsid w:val="007A1DB4"/>
    <w:rsid w:val="007A2EC6"/>
    <w:rsid w:val="007A3362"/>
    <w:rsid w:val="007A3DA7"/>
    <w:rsid w:val="007A5D04"/>
    <w:rsid w:val="007A64FF"/>
    <w:rsid w:val="007A6D3A"/>
    <w:rsid w:val="007B0B55"/>
    <w:rsid w:val="007B2459"/>
    <w:rsid w:val="007B356D"/>
    <w:rsid w:val="007B4122"/>
    <w:rsid w:val="007B4DA2"/>
    <w:rsid w:val="007B4E4D"/>
    <w:rsid w:val="007B51C7"/>
    <w:rsid w:val="007B5DF3"/>
    <w:rsid w:val="007B68B2"/>
    <w:rsid w:val="007B6A6D"/>
    <w:rsid w:val="007B7FBC"/>
    <w:rsid w:val="007C0CA1"/>
    <w:rsid w:val="007C0CB3"/>
    <w:rsid w:val="007C2CC7"/>
    <w:rsid w:val="007C4FA5"/>
    <w:rsid w:val="007C6E73"/>
    <w:rsid w:val="007D0319"/>
    <w:rsid w:val="007D1667"/>
    <w:rsid w:val="007D19E3"/>
    <w:rsid w:val="007D2F14"/>
    <w:rsid w:val="007D528E"/>
    <w:rsid w:val="007D530D"/>
    <w:rsid w:val="007D61DD"/>
    <w:rsid w:val="007D631F"/>
    <w:rsid w:val="007E2206"/>
    <w:rsid w:val="007E3531"/>
    <w:rsid w:val="007E3D96"/>
    <w:rsid w:val="007E697B"/>
    <w:rsid w:val="007F0674"/>
    <w:rsid w:val="007F088B"/>
    <w:rsid w:val="007F093A"/>
    <w:rsid w:val="007F26B8"/>
    <w:rsid w:val="007F3CB6"/>
    <w:rsid w:val="007F455B"/>
    <w:rsid w:val="007F4EA2"/>
    <w:rsid w:val="007F58D6"/>
    <w:rsid w:val="007F6322"/>
    <w:rsid w:val="007F7395"/>
    <w:rsid w:val="007F7853"/>
    <w:rsid w:val="007F7C97"/>
    <w:rsid w:val="0080017A"/>
    <w:rsid w:val="0080100A"/>
    <w:rsid w:val="008017B1"/>
    <w:rsid w:val="00803729"/>
    <w:rsid w:val="0080675F"/>
    <w:rsid w:val="00806DB0"/>
    <w:rsid w:val="008111A9"/>
    <w:rsid w:val="008128A9"/>
    <w:rsid w:val="00813B48"/>
    <w:rsid w:val="00813DD0"/>
    <w:rsid w:val="0081794F"/>
    <w:rsid w:val="0082036F"/>
    <w:rsid w:val="008203F5"/>
    <w:rsid w:val="00820CEF"/>
    <w:rsid w:val="00821E18"/>
    <w:rsid w:val="00822A54"/>
    <w:rsid w:val="0082475F"/>
    <w:rsid w:val="0082649A"/>
    <w:rsid w:val="00826BD3"/>
    <w:rsid w:val="00827A6C"/>
    <w:rsid w:val="00830733"/>
    <w:rsid w:val="008314BC"/>
    <w:rsid w:val="008319C5"/>
    <w:rsid w:val="00831A29"/>
    <w:rsid w:val="00831C01"/>
    <w:rsid w:val="00831DA3"/>
    <w:rsid w:val="00832AC7"/>
    <w:rsid w:val="00834543"/>
    <w:rsid w:val="00834692"/>
    <w:rsid w:val="008348D4"/>
    <w:rsid w:val="00841358"/>
    <w:rsid w:val="00844338"/>
    <w:rsid w:val="00844943"/>
    <w:rsid w:val="0084650A"/>
    <w:rsid w:val="008466CE"/>
    <w:rsid w:val="00847644"/>
    <w:rsid w:val="008478AA"/>
    <w:rsid w:val="0085194B"/>
    <w:rsid w:val="008527BC"/>
    <w:rsid w:val="008567DD"/>
    <w:rsid w:val="008569C4"/>
    <w:rsid w:val="00856DB7"/>
    <w:rsid w:val="008577F7"/>
    <w:rsid w:val="00857944"/>
    <w:rsid w:val="00860151"/>
    <w:rsid w:val="0086089F"/>
    <w:rsid w:val="008637AE"/>
    <w:rsid w:val="00864914"/>
    <w:rsid w:val="0086511E"/>
    <w:rsid w:val="00865CA3"/>
    <w:rsid w:val="00865FD3"/>
    <w:rsid w:val="008662D8"/>
    <w:rsid w:val="00866EB8"/>
    <w:rsid w:val="0086723F"/>
    <w:rsid w:val="008701CE"/>
    <w:rsid w:val="00870A43"/>
    <w:rsid w:val="00870BAF"/>
    <w:rsid w:val="0087206A"/>
    <w:rsid w:val="0087259A"/>
    <w:rsid w:val="008733EB"/>
    <w:rsid w:val="00875326"/>
    <w:rsid w:val="008758E8"/>
    <w:rsid w:val="008768AE"/>
    <w:rsid w:val="00876A90"/>
    <w:rsid w:val="00876CBD"/>
    <w:rsid w:val="008773B6"/>
    <w:rsid w:val="0087782E"/>
    <w:rsid w:val="008801AD"/>
    <w:rsid w:val="00881847"/>
    <w:rsid w:val="00881F91"/>
    <w:rsid w:val="00882905"/>
    <w:rsid w:val="00884A49"/>
    <w:rsid w:val="008854F7"/>
    <w:rsid w:val="008858B2"/>
    <w:rsid w:val="00886C94"/>
    <w:rsid w:val="00887AEB"/>
    <w:rsid w:val="008907A0"/>
    <w:rsid w:val="008923F9"/>
    <w:rsid w:val="00894179"/>
    <w:rsid w:val="008950F5"/>
    <w:rsid w:val="0089617E"/>
    <w:rsid w:val="00896265"/>
    <w:rsid w:val="008962B9"/>
    <w:rsid w:val="0089662D"/>
    <w:rsid w:val="00896B33"/>
    <w:rsid w:val="00897BB5"/>
    <w:rsid w:val="00897E58"/>
    <w:rsid w:val="008A2719"/>
    <w:rsid w:val="008A3D39"/>
    <w:rsid w:val="008A4E51"/>
    <w:rsid w:val="008A5423"/>
    <w:rsid w:val="008A619C"/>
    <w:rsid w:val="008A6FD3"/>
    <w:rsid w:val="008B18FF"/>
    <w:rsid w:val="008B1CFF"/>
    <w:rsid w:val="008B1E4F"/>
    <w:rsid w:val="008B515A"/>
    <w:rsid w:val="008B5A89"/>
    <w:rsid w:val="008B5C72"/>
    <w:rsid w:val="008B5D3F"/>
    <w:rsid w:val="008B72A8"/>
    <w:rsid w:val="008B7DC2"/>
    <w:rsid w:val="008B7F4E"/>
    <w:rsid w:val="008C0537"/>
    <w:rsid w:val="008C0BBA"/>
    <w:rsid w:val="008C1FC3"/>
    <w:rsid w:val="008C2670"/>
    <w:rsid w:val="008C3940"/>
    <w:rsid w:val="008C514D"/>
    <w:rsid w:val="008C6B6F"/>
    <w:rsid w:val="008C6C1B"/>
    <w:rsid w:val="008D1BC6"/>
    <w:rsid w:val="008D26A8"/>
    <w:rsid w:val="008D346D"/>
    <w:rsid w:val="008D3EB0"/>
    <w:rsid w:val="008D4BEF"/>
    <w:rsid w:val="008D6FA7"/>
    <w:rsid w:val="008E01EE"/>
    <w:rsid w:val="008E0C7D"/>
    <w:rsid w:val="008E2FE4"/>
    <w:rsid w:val="008E30FE"/>
    <w:rsid w:val="008E4566"/>
    <w:rsid w:val="008E47A7"/>
    <w:rsid w:val="008E4A3D"/>
    <w:rsid w:val="008E51CB"/>
    <w:rsid w:val="008F411D"/>
    <w:rsid w:val="008F5980"/>
    <w:rsid w:val="008F5F0C"/>
    <w:rsid w:val="00900BFC"/>
    <w:rsid w:val="0090153D"/>
    <w:rsid w:val="00902EDF"/>
    <w:rsid w:val="00904BE8"/>
    <w:rsid w:val="00905EA4"/>
    <w:rsid w:val="00911E20"/>
    <w:rsid w:val="0091326A"/>
    <w:rsid w:val="00913E3E"/>
    <w:rsid w:val="0091412E"/>
    <w:rsid w:val="00914672"/>
    <w:rsid w:val="00915C25"/>
    <w:rsid w:val="009208ED"/>
    <w:rsid w:val="00921CD6"/>
    <w:rsid w:val="00922821"/>
    <w:rsid w:val="00924026"/>
    <w:rsid w:val="009275FF"/>
    <w:rsid w:val="00931D9D"/>
    <w:rsid w:val="0093219B"/>
    <w:rsid w:val="00933BC9"/>
    <w:rsid w:val="00933EA9"/>
    <w:rsid w:val="0093558E"/>
    <w:rsid w:val="00937BDA"/>
    <w:rsid w:val="0094058C"/>
    <w:rsid w:val="00941575"/>
    <w:rsid w:val="009440B2"/>
    <w:rsid w:val="00944141"/>
    <w:rsid w:val="00945E75"/>
    <w:rsid w:val="00945EA4"/>
    <w:rsid w:val="009465E9"/>
    <w:rsid w:val="00946A76"/>
    <w:rsid w:val="00946AB7"/>
    <w:rsid w:val="00947843"/>
    <w:rsid w:val="009519E6"/>
    <w:rsid w:val="00951E7D"/>
    <w:rsid w:val="00952C71"/>
    <w:rsid w:val="00955359"/>
    <w:rsid w:val="009556E5"/>
    <w:rsid w:val="00956186"/>
    <w:rsid w:val="0095631A"/>
    <w:rsid w:val="00957012"/>
    <w:rsid w:val="00957784"/>
    <w:rsid w:val="009617F3"/>
    <w:rsid w:val="00961F1F"/>
    <w:rsid w:val="0096455E"/>
    <w:rsid w:val="0096529A"/>
    <w:rsid w:val="009653F1"/>
    <w:rsid w:val="00965C47"/>
    <w:rsid w:val="00966129"/>
    <w:rsid w:val="0096636B"/>
    <w:rsid w:val="00966719"/>
    <w:rsid w:val="00971988"/>
    <w:rsid w:val="009734C1"/>
    <w:rsid w:val="00973920"/>
    <w:rsid w:val="0097507D"/>
    <w:rsid w:val="009758D9"/>
    <w:rsid w:val="009771FB"/>
    <w:rsid w:val="00977C03"/>
    <w:rsid w:val="009805E9"/>
    <w:rsid w:val="009840C6"/>
    <w:rsid w:val="009846BE"/>
    <w:rsid w:val="0099105C"/>
    <w:rsid w:val="00991B7C"/>
    <w:rsid w:val="00992C71"/>
    <w:rsid w:val="00992D39"/>
    <w:rsid w:val="00993B5B"/>
    <w:rsid w:val="00993F25"/>
    <w:rsid w:val="00995DCB"/>
    <w:rsid w:val="00997243"/>
    <w:rsid w:val="00997685"/>
    <w:rsid w:val="00997BBB"/>
    <w:rsid w:val="009A1B83"/>
    <w:rsid w:val="009A1D0B"/>
    <w:rsid w:val="009A35D5"/>
    <w:rsid w:val="009A40A1"/>
    <w:rsid w:val="009B1633"/>
    <w:rsid w:val="009B26BC"/>
    <w:rsid w:val="009B3493"/>
    <w:rsid w:val="009B52AC"/>
    <w:rsid w:val="009B54F8"/>
    <w:rsid w:val="009C1E2A"/>
    <w:rsid w:val="009C2027"/>
    <w:rsid w:val="009C39A1"/>
    <w:rsid w:val="009C3A66"/>
    <w:rsid w:val="009C5AAF"/>
    <w:rsid w:val="009C6EBF"/>
    <w:rsid w:val="009D3CC8"/>
    <w:rsid w:val="009D616F"/>
    <w:rsid w:val="009D617C"/>
    <w:rsid w:val="009E015E"/>
    <w:rsid w:val="009E0CF8"/>
    <w:rsid w:val="009E12D1"/>
    <w:rsid w:val="009E268E"/>
    <w:rsid w:val="009E2E2A"/>
    <w:rsid w:val="009E3366"/>
    <w:rsid w:val="009E6069"/>
    <w:rsid w:val="009E68A7"/>
    <w:rsid w:val="009E753D"/>
    <w:rsid w:val="009E7C42"/>
    <w:rsid w:val="009F04C9"/>
    <w:rsid w:val="009F0879"/>
    <w:rsid w:val="009F1D85"/>
    <w:rsid w:val="009F1FFC"/>
    <w:rsid w:val="009F4BF5"/>
    <w:rsid w:val="00A002A8"/>
    <w:rsid w:val="00A04C0F"/>
    <w:rsid w:val="00A04C5E"/>
    <w:rsid w:val="00A0512A"/>
    <w:rsid w:val="00A07E91"/>
    <w:rsid w:val="00A11FD2"/>
    <w:rsid w:val="00A12734"/>
    <w:rsid w:val="00A12A4D"/>
    <w:rsid w:val="00A13819"/>
    <w:rsid w:val="00A13B37"/>
    <w:rsid w:val="00A15CB9"/>
    <w:rsid w:val="00A16279"/>
    <w:rsid w:val="00A20151"/>
    <w:rsid w:val="00A21C4D"/>
    <w:rsid w:val="00A22321"/>
    <w:rsid w:val="00A249DC"/>
    <w:rsid w:val="00A24F5C"/>
    <w:rsid w:val="00A2513A"/>
    <w:rsid w:val="00A25524"/>
    <w:rsid w:val="00A26BB7"/>
    <w:rsid w:val="00A30D33"/>
    <w:rsid w:val="00A31616"/>
    <w:rsid w:val="00A34ED9"/>
    <w:rsid w:val="00A35A54"/>
    <w:rsid w:val="00A3659B"/>
    <w:rsid w:val="00A36E74"/>
    <w:rsid w:val="00A372B7"/>
    <w:rsid w:val="00A376ED"/>
    <w:rsid w:val="00A42380"/>
    <w:rsid w:val="00A45581"/>
    <w:rsid w:val="00A45597"/>
    <w:rsid w:val="00A50A04"/>
    <w:rsid w:val="00A50ACF"/>
    <w:rsid w:val="00A513B1"/>
    <w:rsid w:val="00A53258"/>
    <w:rsid w:val="00A53F4D"/>
    <w:rsid w:val="00A565AC"/>
    <w:rsid w:val="00A576E0"/>
    <w:rsid w:val="00A616E0"/>
    <w:rsid w:val="00A618A4"/>
    <w:rsid w:val="00A61DDB"/>
    <w:rsid w:val="00A64AE2"/>
    <w:rsid w:val="00A64EC3"/>
    <w:rsid w:val="00A65358"/>
    <w:rsid w:val="00A67804"/>
    <w:rsid w:val="00A67C84"/>
    <w:rsid w:val="00A70B71"/>
    <w:rsid w:val="00A72213"/>
    <w:rsid w:val="00A730AB"/>
    <w:rsid w:val="00A731FE"/>
    <w:rsid w:val="00A73848"/>
    <w:rsid w:val="00A75131"/>
    <w:rsid w:val="00A752BB"/>
    <w:rsid w:val="00A760F7"/>
    <w:rsid w:val="00A802B3"/>
    <w:rsid w:val="00A808A8"/>
    <w:rsid w:val="00A80F7B"/>
    <w:rsid w:val="00A82C4F"/>
    <w:rsid w:val="00A832F1"/>
    <w:rsid w:val="00A847D0"/>
    <w:rsid w:val="00A853B5"/>
    <w:rsid w:val="00A86969"/>
    <w:rsid w:val="00A87C80"/>
    <w:rsid w:val="00A87E94"/>
    <w:rsid w:val="00A911E3"/>
    <w:rsid w:val="00A94B3C"/>
    <w:rsid w:val="00A95143"/>
    <w:rsid w:val="00A95568"/>
    <w:rsid w:val="00A958BD"/>
    <w:rsid w:val="00A960C4"/>
    <w:rsid w:val="00A96D38"/>
    <w:rsid w:val="00A97F2A"/>
    <w:rsid w:val="00AA0895"/>
    <w:rsid w:val="00AA1233"/>
    <w:rsid w:val="00AA33B1"/>
    <w:rsid w:val="00AA5B6C"/>
    <w:rsid w:val="00AA7CAD"/>
    <w:rsid w:val="00AB5ED5"/>
    <w:rsid w:val="00AC0505"/>
    <w:rsid w:val="00AC0714"/>
    <w:rsid w:val="00AC0F1C"/>
    <w:rsid w:val="00AC1D8F"/>
    <w:rsid w:val="00AC2FFD"/>
    <w:rsid w:val="00AC41BF"/>
    <w:rsid w:val="00AC6A60"/>
    <w:rsid w:val="00AD28E3"/>
    <w:rsid w:val="00AD4CC2"/>
    <w:rsid w:val="00AD5B15"/>
    <w:rsid w:val="00AD730F"/>
    <w:rsid w:val="00AD77F0"/>
    <w:rsid w:val="00AE2ECF"/>
    <w:rsid w:val="00AE4967"/>
    <w:rsid w:val="00AE74C3"/>
    <w:rsid w:val="00AE7D75"/>
    <w:rsid w:val="00AF0F82"/>
    <w:rsid w:val="00AF3B71"/>
    <w:rsid w:val="00AF53C8"/>
    <w:rsid w:val="00AF6349"/>
    <w:rsid w:val="00AF64D8"/>
    <w:rsid w:val="00AF6C8E"/>
    <w:rsid w:val="00B01B58"/>
    <w:rsid w:val="00B01C7B"/>
    <w:rsid w:val="00B02597"/>
    <w:rsid w:val="00B026CB"/>
    <w:rsid w:val="00B0427F"/>
    <w:rsid w:val="00B056B7"/>
    <w:rsid w:val="00B06B4A"/>
    <w:rsid w:val="00B10348"/>
    <w:rsid w:val="00B10A7F"/>
    <w:rsid w:val="00B11469"/>
    <w:rsid w:val="00B131F4"/>
    <w:rsid w:val="00B17EF2"/>
    <w:rsid w:val="00B2037F"/>
    <w:rsid w:val="00B207C7"/>
    <w:rsid w:val="00B23610"/>
    <w:rsid w:val="00B26A40"/>
    <w:rsid w:val="00B3095E"/>
    <w:rsid w:val="00B30A38"/>
    <w:rsid w:val="00B32DC3"/>
    <w:rsid w:val="00B34136"/>
    <w:rsid w:val="00B3548E"/>
    <w:rsid w:val="00B35F1D"/>
    <w:rsid w:val="00B36574"/>
    <w:rsid w:val="00B37BFA"/>
    <w:rsid w:val="00B41C18"/>
    <w:rsid w:val="00B442D4"/>
    <w:rsid w:val="00B44539"/>
    <w:rsid w:val="00B4474A"/>
    <w:rsid w:val="00B44774"/>
    <w:rsid w:val="00B4616F"/>
    <w:rsid w:val="00B50F98"/>
    <w:rsid w:val="00B51F08"/>
    <w:rsid w:val="00B5201A"/>
    <w:rsid w:val="00B53001"/>
    <w:rsid w:val="00B53D58"/>
    <w:rsid w:val="00B55431"/>
    <w:rsid w:val="00B554CE"/>
    <w:rsid w:val="00B556EF"/>
    <w:rsid w:val="00B566B1"/>
    <w:rsid w:val="00B567F1"/>
    <w:rsid w:val="00B62F93"/>
    <w:rsid w:val="00B6435F"/>
    <w:rsid w:val="00B64E9E"/>
    <w:rsid w:val="00B65210"/>
    <w:rsid w:val="00B66F4F"/>
    <w:rsid w:val="00B67B47"/>
    <w:rsid w:val="00B67C77"/>
    <w:rsid w:val="00B71BBE"/>
    <w:rsid w:val="00B71CEF"/>
    <w:rsid w:val="00B71D68"/>
    <w:rsid w:val="00B73D57"/>
    <w:rsid w:val="00B742B5"/>
    <w:rsid w:val="00B7444B"/>
    <w:rsid w:val="00B74AF4"/>
    <w:rsid w:val="00B7761E"/>
    <w:rsid w:val="00B82CAD"/>
    <w:rsid w:val="00B83A41"/>
    <w:rsid w:val="00B85D30"/>
    <w:rsid w:val="00B85E22"/>
    <w:rsid w:val="00B90817"/>
    <w:rsid w:val="00B90D78"/>
    <w:rsid w:val="00B947E1"/>
    <w:rsid w:val="00B96084"/>
    <w:rsid w:val="00B96155"/>
    <w:rsid w:val="00B96DA9"/>
    <w:rsid w:val="00BA1F46"/>
    <w:rsid w:val="00BA4104"/>
    <w:rsid w:val="00BA4D0A"/>
    <w:rsid w:val="00BA70A7"/>
    <w:rsid w:val="00BB099B"/>
    <w:rsid w:val="00BB3656"/>
    <w:rsid w:val="00BB658A"/>
    <w:rsid w:val="00BB726C"/>
    <w:rsid w:val="00BB7409"/>
    <w:rsid w:val="00BB78A5"/>
    <w:rsid w:val="00BC02A1"/>
    <w:rsid w:val="00BC036E"/>
    <w:rsid w:val="00BC0383"/>
    <w:rsid w:val="00BC067A"/>
    <w:rsid w:val="00BC0C73"/>
    <w:rsid w:val="00BC0F33"/>
    <w:rsid w:val="00BC17DB"/>
    <w:rsid w:val="00BC46B3"/>
    <w:rsid w:val="00BD0374"/>
    <w:rsid w:val="00BD6BDF"/>
    <w:rsid w:val="00BD6F0B"/>
    <w:rsid w:val="00BE0ED1"/>
    <w:rsid w:val="00BE11E1"/>
    <w:rsid w:val="00BE2774"/>
    <w:rsid w:val="00BE4658"/>
    <w:rsid w:val="00BE4848"/>
    <w:rsid w:val="00BE4F21"/>
    <w:rsid w:val="00BE643D"/>
    <w:rsid w:val="00BE685B"/>
    <w:rsid w:val="00BE7413"/>
    <w:rsid w:val="00BF0465"/>
    <w:rsid w:val="00BF3B1D"/>
    <w:rsid w:val="00BF4003"/>
    <w:rsid w:val="00BF44AA"/>
    <w:rsid w:val="00BF5472"/>
    <w:rsid w:val="00BF6BE6"/>
    <w:rsid w:val="00BF76B9"/>
    <w:rsid w:val="00C005A0"/>
    <w:rsid w:val="00C007C3"/>
    <w:rsid w:val="00C01481"/>
    <w:rsid w:val="00C03760"/>
    <w:rsid w:val="00C048B9"/>
    <w:rsid w:val="00C051B0"/>
    <w:rsid w:val="00C06B63"/>
    <w:rsid w:val="00C12A6E"/>
    <w:rsid w:val="00C1339F"/>
    <w:rsid w:val="00C1575C"/>
    <w:rsid w:val="00C15F0A"/>
    <w:rsid w:val="00C16ADB"/>
    <w:rsid w:val="00C20C44"/>
    <w:rsid w:val="00C20D01"/>
    <w:rsid w:val="00C233FC"/>
    <w:rsid w:val="00C2397D"/>
    <w:rsid w:val="00C2497B"/>
    <w:rsid w:val="00C25DD4"/>
    <w:rsid w:val="00C2628D"/>
    <w:rsid w:val="00C266CE"/>
    <w:rsid w:val="00C26AE1"/>
    <w:rsid w:val="00C275AF"/>
    <w:rsid w:val="00C27D9A"/>
    <w:rsid w:val="00C309F2"/>
    <w:rsid w:val="00C30F8D"/>
    <w:rsid w:val="00C3154F"/>
    <w:rsid w:val="00C34D6A"/>
    <w:rsid w:val="00C36D57"/>
    <w:rsid w:val="00C37BF7"/>
    <w:rsid w:val="00C46259"/>
    <w:rsid w:val="00C51BC1"/>
    <w:rsid w:val="00C528DB"/>
    <w:rsid w:val="00C5331C"/>
    <w:rsid w:val="00C53472"/>
    <w:rsid w:val="00C54E32"/>
    <w:rsid w:val="00C57DEB"/>
    <w:rsid w:val="00C611FA"/>
    <w:rsid w:val="00C65DBA"/>
    <w:rsid w:val="00C67C28"/>
    <w:rsid w:val="00C67DCB"/>
    <w:rsid w:val="00C70E42"/>
    <w:rsid w:val="00C710D9"/>
    <w:rsid w:val="00C71508"/>
    <w:rsid w:val="00C72FE5"/>
    <w:rsid w:val="00C74896"/>
    <w:rsid w:val="00C7572F"/>
    <w:rsid w:val="00C81468"/>
    <w:rsid w:val="00C82458"/>
    <w:rsid w:val="00C8249C"/>
    <w:rsid w:val="00C85B67"/>
    <w:rsid w:val="00C86604"/>
    <w:rsid w:val="00C87F92"/>
    <w:rsid w:val="00C9057F"/>
    <w:rsid w:val="00C9543B"/>
    <w:rsid w:val="00C96665"/>
    <w:rsid w:val="00CA028D"/>
    <w:rsid w:val="00CA059C"/>
    <w:rsid w:val="00CA1986"/>
    <w:rsid w:val="00CA2D47"/>
    <w:rsid w:val="00CA3B85"/>
    <w:rsid w:val="00CB19DA"/>
    <w:rsid w:val="00CB2229"/>
    <w:rsid w:val="00CB41C9"/>
    <w:rsid w:val="00CB4387"/>
    <w:rsid w:val="00CB4E1A"/>
    <w:rsid w:val="00CB5353"/>
    <w:rsid w:val="00CB57B6"/>
    <w:rsid w:val="00CB5E17"/>
    <w:rsid w:val="00CC19F0"/>
    <w:rsid w:val="00CC3A88"/>
    <w:rsid w:val="00CC5A86"/>
    <w:rsid w:val="00CC628B"/>
    <w:rsid w:val="00CC6D76"/>
    <w:rsid w:val="00CC714F"/>
    <w:rsid w:val="00CC730C"/>
    <w:rsid w:val="00CC7B1F"/>
    <w:rsid w:val="00CD0CFF"/>
    <w:rsid w:val="00CD0E37"/>
    <w:rsid w:val="00CD1E69"/>
    <w:rsid w:val="00CD1F79"/>
    <w:rsid w:val="00CD2BEF"/>
    <w:rsid w:val="00CD43B2"/>
    <w:rsid w:val="00CD4A27"/>
    <w:rsid w:val="00CD5106"/>
    <w:rsid w:val="00CE1E13"/>
    <w:rsid w:val="00CE28E0"/>
    <w:rsid w:val="00CE3F7C"/>
    <w:rsid w:val="00CE6293"/>
    <w:rsid w:val="00CF20CD"/>
    <w:rsid w:val="00CF5480"/>
    <w:rsid w:val="00CF7E1C"/>
    <w:rsid w:val="00D02E69"/>
    <w:rsid w:val="00D0336C"/>
    <w:rsid w:val="00D036E4"/>
    <w:rsid w:val="00D03CB7"/>
    <w:rsid w:val="00D0664F"/>
    <w:rsid w:val="00D07282"/>
    <w:rsid w:val="00D07458"/>
    <w:rsid w:val="00D10E0B"/>
    <w:rsid w:val="00D11F99"/>
    <w:rsid w:val="00D12ACA"/>
    <w:rsid w:val="00D12B4D"/>
    <w:rsid w:val="00D12C4A"/>
    <w:rsid w:val="00D12D37"/>
    <w:rsid w:val="00D133E7"/>
    <w:rsid w:val="00D13BAD"/>
    <w:rsid w:val="00D179BE"/>
    <w:rsid w:val="00D17BFF"/>
    <w:rsid w:val="00D2181F"/>
    <w:rsid w:val="00D22ABA"/>
    <w:rsid w:val="00D22E9D"/>
    <w:rsid w:val="00D2473A"/>
    <w:rsid w:val="00D2547D"/>
    <w:rsid w:val="00D262B1"/>
    <w:rsid w:val="00D274E4"/>
    <w:rsid w:val="00D27AFB"/>
    <w:rsid w:val="00D27C3C"/>
    <w:rsid w:val="00D31281"/>
    <w:rsid w:val="00D312E0"/>
    <w:rsid w:val="00D317F0"/>
    <w:rsid w:val="00D335C1"/>
    <w:rsid w:val="00D346AD"/>
    <w:rsid w:val="00D36623"/>
    <w:rsid w:val="00D37136"/>
    <w:rsid w:val="00D40E11"/>
    <w:rsid w:val="00D4197B"/>
    <w:rsid w:val="00D45F2F"/>
    <w:rsid w:val="00D4744F"/>
    <w:rsid w:val="00D518CC"/>
    <w:rsid w:val="00D52ABA"/>
    <w:rsid w:val="00D548FC"/>
    <w:rsid w:val="00D5628E"/>
    <w:rsid w:val="00D56D48"/>
    <w:rsid w:val="00D56FF0"/>
    <w:rsid w:val="00D60142"/>
    <w:rsid w:val="00D627AB"/>
    <w:rsid w:val="00D636AC"/>
    <w:rsid w:val="00D64338"/>
    <w:rsid w:val="00D64B3A"/>
    <w:rsid w:val="00D65E8E"/>
    <w:rsid w:val="00D66D00"/>
    <w:rsid w:val="00D673CF"/>
    <w:rsid w:val="00D70CD3"/>
    <w:rsid w:val="00D71634"/>
    <w:rsid w:val="00D76A24"/>
    <w:rsid w:val="00D80123"/>
    <w:rsid w:val="00D801F1"/>
    <w:rsid w:val="00D82895"/>
    <w:rsid w:val="00D83252"/>
    <w:rsid w:val="00D8347E"/>
    <w:rsid w:val="00D844F7"/>
    <w:rsid w:val="00D845A2"/>
    <w:rsid w:val="00D84CCD"/>
    <w:rsid w:val="00D863FE"/>
    <w:rsid w:val="00D90AE6"/>
    <w:rsid w:val="00D90D8D"/>
    <w:rsid w:val="00D91060"/>
    <w:rsid w:val="00D92EA7"/>
    <w:rsid w:val="00D932FE"/>
    <w:rsid w:val="00D94A22"/>
    <w:rsid w:val="00D9518B"/>
    <w:rsid w:val="00D976EF"/>
    <w:rsid w:val="00D9790E"/>
    <w:rsid w:val="00DA5FFD"/>
    <w:rsid w:val="00DA7C27"/>
    <w:rsid w:val="00DA7D35"/>
    <w:rsid w:val="00DA7E9F"/>
    <w:rsid w:val="00DB0F62"/>
    <w:rsid w:val="00DB1756"/>
    <w:rsid w:val="00DB2034"/>
    <w:rsid w:val="00DB340F"/>
    <w:rsid w:val="00DB3668"/>
    <w:rsid w:val="00DB3B81"/>
    <w:rsid w:val="00DB3C21"/>
    <w:rsid w:val="00DB44B8"/>
    <w:rsid w:val="00DB60A4"/>
    <w:rsid w:val="00DB61CE"/>
    <w:rsid w:val="00DB65F9"/>
    <w:rsid w:val="00DC03F1"/>
    <w:rsid w:val="00DC0BE9"/>
    <w:rsid w:val="00DC1CA4"/>
    <w:rsid w:val="00DC2000"/>
    <w:rsid w:val="00DC2FFD"/>
    <w:rsid w:val="00DC3DA4"/>
    <w:rsid w:val="00DC5318"/>
    <w:rsid w:val="00DC7742"/>
    <w:rsid w:val="00DD020F"/>
    <w:rsid w:val="00DD1AB7"/>
    <w:rsid w:val="00DD2166"/>
    <w:rsid w:val="00DD36FD"/>
    <w:rsid w:val="00DD3969"/>
    <w:rsid w:val="00DD3AFB"/>
    <w:rsid w:val="00DD488D"/>
    <w:rsid w:val="00DD544B"/>
    <w:rsid w:val="00DD5725"/>
    <w:rsid w:val="00DD5A81"/>
    <w:rsid w:val="00DD6B4B"/>
    <w:rsid w:val="00DE0C82"/>
    <w:rsid w:val="00DE1431"/>
    <w:rsid w:val="00DE4A95"/>
    <w:rsid w:val="00DE69EA"/>
    <w:rsid w:val="00DE7EEA"/>
    <w:rsid w:val="00DF159C"/>
    <w:rsid w:val="00DF2164"/>
    <w:rsid w:val="00DF23F4"/>
    <w:rsid w:val="00DF2F7F"/>
    <w:rsid w:val="00DF3C37"/>
    <w:rsid w:val="00DF5731"/>
    <w:rsid w:val="00DF68F6"/>
    <w:rsid w:val="00DF6F4E"/>
    <w:rsid w:val="00DF7201"/>
    <w:rsid w:val="00E00694"/>
    <w:rsid w:val="00E06CC3"/>
    <w:rsid w:val="00E07526"/>
    <w:rsid w:val="00E120FB"/>
    <w:rsid w:val="00E13049"/>
    <w:rsid w:val="00E1468D"/>
    <w:rsid w:val="00E20515"/>
    <w:rsid w:val="00E239E7"/>
    <w:rsid w:val="00E24070"/>
    <w:rsid w:val="00E24BA5"/>
    <w:rsid w:val="00E25664"/>
    <w:rsid w:val="00E268F7"/>
    <w:rsid w:val="00E3070F"/>
    <w:rsid w:val="00E30A3E"/>
    <w:rsid w:val="00E30AFC"/>
    <w:rsid w:val="00E31D2D"/>
    <w:rsid w:val="00E31F8F"/>
    <w:rsid w:val="00E325E3"/>
    <w:rsid w:val="00E34C73"/>
    <w:rsid w:val="00E34CFF"/>
    <w:rsid w:val="00E35FE5"/>
    <w:rsid w:val="00E37B31"/>
    <w:rsid w:val="00E40011"/>
    <w:rsid w:val="00E415DC"/>
    <w:rsid w:val="00E420BB"/>
    <w:rsid w:val="00E43077"/>
    <w:rsid w:val="00E4369B"/>
    <w:rsid w:val="00E436A7"/>
    <w:rsid w:val="00E43997"/>
    <w:rsid w:val="00E444F7"/>
    <w:rsid w:val="00E45DF2"/>
    <w:rsid w:val="00E46D1D"/>
    <w:rsid w:val="00E46E18"/>
    <w:rsid w:val="00E4730C"/>
    <w:rsid w:val="00E50079"/>
    <w:rsid w:val="00E510AD"/>
    <w:rsid w:val="00E5391B"/>
    <w:rsid w:val="00E54653"/>
    <w:rsid w:val="00E55094"/>
    <w:rsid w:val="00E557CA"/>
    <w:rsid w:val="00E55F57"/>
    <w:rsid w:val="00E560C9"/>
    <w:rsid w:val="00E56C6A"/>
    <w:rsid w:val="00E5776F"/>
    <w:rsid w:val="00E609AC"/>
    <w:rsid w:val="00E63657"/>
    <w:rsid w:val="00E639D5"/>
    <w:rsid w:val="00E63FB4"/>
    <w:rsid w:val="00E64FC8"/>
    <w:rsid w:val="00E66224"/>
    <w:rsid w:val="00E6674D"/>
    <w:rsid w:val="00E6773D"/>
    <w:rsid w:val="00E7082F"/>
    <w:rsid w:val="00E72602"/>
    <w:rsid w:val="00E7283E"/>
    <w:rsid w:val="00E75DB4"/>
    <w:rsid w:val="00E76BB4"/>
    <w:rsid w:val="00E771F8"/>
    <w:rsid w:val="00E80075"/>
    <w:rsid w:val="00E81122"/>
    <w:rsid w:val="00E856A3"/>
    <w:rsid w:val="00E86019"/>
    <w:rsid w:val="00E873C1"/>
    <w:rsid w:val="00E9055A"/>
    <w:rsid w:val="00E90E81"/>
    <w:rsid w:val="00E92BDF"/>
    <w:rsid w:val="00E9509C"/>
    <w:rsid w:val="00E951EE"/>
    <w:rsid w:val="00E95FAA"/>
    <w:rsid w:val="00E96254"/>
    <w:rsid w:val="00EA15BC"/>
    <w:rsid w:val="00EA1EEB"/>
    <w:rsid w:val="00EA25A5"/>
    <w:rsid w:val="00EA3D69"/>
    <w:rsid w:val="00EA3F0E"/>
    <w:rsid w:val="00EA5543"/>
    <w:rsid w:val="00EA73DC"/>
    <w:rsid w:val="00EA755C"/>
    <w:rsid w:val="00EB270B"/>
    <w:rsid w:val="00EB3B15"/>
    <w:rsid w:val="00EB3D71"/>
    <w:rsid w:val="00EB4981"/>
    <w:rsid w:val="00EB538E"/>
    <w:rsid w:val="00EB691E"/>
    <w:rsid w:val="00EC15CF"/>
    <w:rsid w:val="00EC1DE6"/>
    <w:rsid w:val="00EC357D"/>
    <w:rsid w:val="00EC3608"/>
    <w:rsid w:val="00EC4077"/>
    <w:rsid w:val="00EC40DF"/>
    <w:rsid w:val="00EC51D3"/>
    <w:rsid w:val="00EC647F"/>
    <w:rsid w:val="00EC6522"/>
    <w:rsid w:val="00ED112C"/>
    <w:rsid w:val="00ED2D1E"/>
    <w:rsid w:val="00ED4198"/>
    <w:rsid w:val="00ED4BE0"/>
    <w:rsid w:val="00EE0543"/>
    <w:rsid w:val="00EE2B0D"/>
    <w:rsid w:val="00EE486B"/>
    <w:rsid w:val="00EE5AC5"/>
    <w:rsid w:val="00EE739D"/>
    <w:rsid w:val="00EE761E"/>
    <w:rsid w:val="00EE79E9"/>
    <w:rsid w:val="00EE7ED4"/>
    <w:rsid w:val="00EF1DC2"/>
    <w:rsid w:val="00EF3412"/>
    <w:rsid w:val="00EF34C6"/>
    <w:rsid w:val="00EF3C91"/>
    <w:rsid w:val="00EF4062"/>
    <w:rsid w:val="00EF4CDA"/>
    <w:rsid w:val="00EF5116"/>
    <w:rsid w:val="00EF661D"/>
    <w:rsid w:val="00EF79A9"/>
    <w:rsid w:val="00F00A25"/>
    <w:rsid w:val="00F00FC6"/>
    <w:rsid w:val="00F01820"/>
    <w:rsid w:val="00F018BD"/>
    <w:rsid w:val="00F01A58"/>
    <w:rsid w:val="00F04344"/>
    <w:rsid w:val="00F05110"/>
    <w:rsid w:val="00F05684"/>
    <w:rsid w:val="00F06677"/>
    <w:rsid w:val="00F07630"/>
    <w:rsid w:val="00F111A0"/>
    <w:rsid w:val="00F1133B"/>
    <w:rsid w:val="00F146DB"/>
    <w:rsid w:val="00F17230"/>
    <w:rsid w:val="00F206B8"/>
    <w:rsid w:val="00F21EB2"/>
    <w:rsid w:val="00F2404F"/>
    <w:rsid w:val="00F31A8C"/>
    <w:rsid w:val="00F31CE9"/>
    <w:rsid w:val="00F37375"/>
    <w:rsid w:val="00F3750E"/>
    <w:rsid w:val="00F42A87"/>
    <w:rsid w:val="00F442E9"/>
    <w:rsid w:val="00F50F66"/>
    <w:rsid w:val="00F51CC7"/>
    <w:rsid w:val="00F5234C"/>
    <w:rsid w:val="00F52A81"/>
    <w:rsid w:val="00F530D7"/>
    <w:rsid w:val="00F547FA"/>
    <w:rsid w:val="00F55D41"/>
    <w:rsid w:val="00F564CC"/>
    <w:rsid w:val="00F60A32"/>
    <w:rsid w:val="00F60CC9"/>
    <w:rsid w:val="00F61605"/>
    <w:rsid w:val="00F62CBF"/>
    <w:rsid w:val="00F6329F"/>
    <w:rsid w:val="00F648A8"/>
    <w:rsid w:val="00F65040"/>
    <w:rsid w:val="00F667F0"/>
    <w:rsid w:val="00F67D05"/>
    <w:rsid w:val="00F70553"/>
    <w:rsid w:val="00F7120F"/>
    <w:rsid w:val="00F72EB7"/>
    <w:rsid w:val="00F74443"/>
    <w:rsid w:val="00F7497E"/>
    <w:rsid w:val="00F76273"/>
    <w:rsid w:val="00F8000E"/>
    <w:rsid w:val="00F801FE"/>
    <w:rsid w:val="00F80865"/>
    <w:rsid w:val="00F8377C"/>
    <w:rsid w:val="00F83B51"/>
    <w:rsid w:val="00F84725"/>
    <w:rsid w:val="00F84D7D"/>
    <w:rsid w:val="00F860FA"/>
    <w:rsid w:val="00F9016E"/>
    <w:rsid w:val="00F90BF6"/>
    <w:rsid w:val="00F91CCA"/>
    <w:rsid w:val="00F9227F"/>
    <w:rsid w:val="00F964A5"/>
    <w:rsid w:val="00F974CA"/>
    <w:rsid w:val="00F97BB1"/>
    <w:rsid w:val="00FA0470"/>
    <w:rsid w:val="00FA1F97"/>
    <w:rsid w:val="00FA3148"/>
    <w:rsid w:val="00FA6EBB"/>
    <w:rsid w:val="00FA75A8"/>
    <w:rsid w:val="00FA7DCE"/>
    <w:rsid w:val="00FB0B97"/>
    <w:rsid w:val="00FB27EC"/>
    <w:rsid w:val="00FB2892"/>
    <w:rsid w:val="00FB31DA"/>
    <w:rsid w:val="00FB4CA8"/>
    <w:rsid w:val="00FB53B0"/>
    <w:rsid w:val="00FB572F"/>
    <w:rsid w:val="00FB6470"/>
    <w:rsid w:val="00FB6AB5"/>
    <w:rsid w:val="00FC0D91"/>
    <w:rsid w:val="00FC2E8C"/>
    <w:rsid w:val="00FC3157"/>
    <w:rsid w:val="00FC4A53"/>
    <w:rsid w:val="00FC50A4"/>
    <w:rsid w:val="00FD0439"/>
    <w:rsid w:val="00FD3A64"/>
    <w:rsid w:val="00FD3F9D"/>
    <w:rsid w:val="00FD47D9"/>
    <w:rsid w:val="00FD4867"/>
    <w:rsid w:val="00FD63BB"/>
    <w:rsid w:val="00FD6D87"/>
    <w:rsid w:val="00FD7588"/>
    <w:rsid w:val="00FD7DCD"/>
    <w:rsid w:val="00FE043F"/>
    <w:rsid w:val="00FE0692"/>
    <w:rsid w:val="00FE27B2"/>
    <w:rsid w:val="00FE51EC"/>
    <w:rsid w:val="00FE60FB"/>
    <w:rsid w:val="00FE719D"/>
    <w:rsid w:val="00FF1211"/>
    <w:rsid w:val="00FF30BD"/>
    <w:rsid w:val="00FF4859"/>
    <w:rsid w:val="00FF6206"/>
    <w:rsid w:val="00FF72D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72D7"/>
  </w:style>
  <w:style w:type="paragraph" w:styleId="Nagwek1">
    <w:name w:val="heading 1"/>
    <w:basedOn w:val="Normalny"/>
    <w:next w:val="Normalny"/>
    <w:link w:val="Nagwek1Znak"/>
    <w:uiPriority w:val="9"/>
    <w:qFormat/>
    <w:rsid w:val="000F72D7"/>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0F72D7"/>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semiHidden/>
    <w:unhideWhenUsed/>
    <w:qFormat/>
    <w:rsid w:val="000F72D7"/>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semiHidden/>
    <w:unhideWhenUsed/>
    <w:qFormat/>
    <w:rsid w:val="000F72D7"/>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semiHidden/>
    <w:unhideWhenUsed/>
    <w:qFormat/>
    <w:rsid w:val="000F72D7"/>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semiHidden/>
    <w:unhideWhenUsed/>
    <w:qFormat/>
    <w:rsid w:val="000F72D7"/>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semiHidden/>
    <w:unhideWhenUsed/>
    <w:qFormat/>
    <w:rsid w:val="000F72D7"/>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0F72D7"/>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0F72D7"/>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DNONIKtreodnonika">
    <w:name w:val="ODNOŚNIK – treść odnośnika"/>
    <w:uiPriority w:val="19"/>
    <w:rsid w:val="001F4403"/>
    <w:pPr>
      <w:ind w:left="284" w:hanging="284"/>
      <w:jc w:val="both"/>
    </w:pPr>
    <w:rPr>
      <w:rFonts w:ascii="Times New Roman" w:eastAsia="Times New Roman" w:hAnsi="Times New Roman" w:cs="Arial"/>
      <w:sz w:val="20"/>
      <w:szCs w:val="20"/>
      <w:lang w:eastAsia="pl-PL"/>
    </w:rPr>
  </w:style>
  <w:style w:type="table" w:styleId="Tabela-Siatka">
    <w:name w:val="Table Grid"/>
    <w:basedOn w:val="Standardowy"/>
    <w:uiPriority w:val="59"/>
    <w:rsid w:val="00946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basedOn w:val="Normalny"/>
    <w:uiPriority w:val="1"/>
    <w:qFormat/>
    <w:rsid w:val="000F72D7"/>
    <w:pPr>
      <w:spacing w:after="0" w:line="240" w:lineRule="auto"/>
    </w:pPr>
  </w:style>
  <w:style w:type="character" w:customStyle="1" w:styleId="Nagwek1Znak">
    <w:name w:val="Nagłówek 1 Znak"/>
    <w:basedOn w:val="Domylnaczcionkaakapitu"/>
    <w:link w:val="Nagwek1"/>
    <w:uiPriority w:val="9"/>
    <w:rsid w:val="000F72D7"/>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0F72D7"/>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semiHidden/>
    <w:rsid w:val="000F72D7"/>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semiHidden/>
    <w:rsid w:val="000F72D7"/>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0F72D7"/>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0F72D7"/>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0F72D7"/>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0F72D7"/>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0F72D7"/>
    <w:rPr>
      <w:rFonts w:asciiTheme="majorHAnsi" w:eastAsiaTheme="majorEastAsia" w:hAnsiTheme="majorHAnsi" w:cstheme="majorBidi"/>
      <w:i/>
      <w:iCs/>
      <w:spacing w:val="5"/>
      <w:sz w:val="20"/>
      <w:szCs w:val="20"/>
    </w:rPr>
  </w:style>
  <w:style w:type="paragraph" w:styleId="Tytu">
    <w:name w:val="Title"/>
    <w:basedOn w:val="Normalny"/>
    <w:next w:val="Normalny"/>
    <w:link w:val="TytuZnak"/>
    <w:uiPriority w:val="10"/>
    <w:qFormat/>
    <w:rsid w:val="000F72D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0F72D7"/>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0F72D7"/>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0F72D7"/>
    <w:rPr>
      <w:rFonts w:asciiTheme="majorHAnsi" w:eastAsiaTheme="majorEastAsia" w:hAnsiTheme="majorHAnsi" w:cstheme="majorBidi"/>
      <w:i/>
      <w:iCs/>
      <w:spacing w:val="13"/>
      <w:sz w:val="24"/>
      <w:szCs w:val="24"/>
    </w:rPr>
  </w:style>
  <w:style w:type="character" w:styleId="Pogrubienie">
    <w:name w:val="Strong"/>
    <w:uiPriority w:val="22"/>
    <w:qFormat/>
    <w:rsid w:val="000F72D7"/>
    <w:rPr>
      <w:b/>
      <w:bCs/>
    </w:rPr>
  </w:style>
  <w:style w:type="character" w:styleId="Uwydatnienie">
    <w:name w:val="Emphasis"/>
    <w:uiPriority w:val="20"/>
    <w:qFormat/>
    <w:rsid w:val="000F72D7"/>
    <w:rPr>
      <w:b/>
      <w:bCs/>
      <w:i/>
      <w:iCs/>
      <w:spacing w:val="10"/>
      <w:bdr w:val="none" w:sz="0" w:space="0" w:color="auto"/>
      <w:shd w:val="clear" w:color="auto" w:fill="auto"/>
    </w:rPr>
  </w:style>
  <w:style w:type="paragraph" w:styleId="Akapitzlist">
    <w:name w:val="List Paragraph"/>
    <w:basedOn w:val="Normalny"/>
    <w:uiPriority w:val="34"/>
    <w:qFormat/>
    <w:rsid w:val="000F72D7"/>
    <w:pPr>
      <w:ind w:left="720"/>
      <w:contextualSpacing/>
    </w:pPr>
  </w:style>
  <w:style w:type="paragraph" w:styleId="Cytat">
    <w:name w:val="Quote"/>
    <w:basedOn w:val="Normalny"/>
    <w:next w:val="Normalny"/>
    <w:link w:val="CytatZnak"/>
    <w:uiPriority w:val="29"/>
    <w:qFormat/>
    <w:rsid w:val="000F72D7"/>
    <w:pPr>
      <w:spacing w:before="200" w:after="0"/>
      <w:ind w:left="360" w:right="360"/>
    </w:pPr>
    <w:rPr>
      <w:i/>
      <w:iCs/>
    </w:rPr>
  </w:style>
  <w:style w:type="character" w:customStyle="1" w:styleId="CytatZnak">
    <w:name w:val="Cytat Znak"/>
    <w:basedOn w:val="Domylnaczcionkaakapitu"/>
    <w:link w:val="Cytat"/>
    <w:uiPriority w:val="29"/>
    <w:rsid w:val="000F72D7"/>
    <w:rPr>
      <w:i/>
      <w:iCs/>
    </w:rPr>
  </w:style>
  <w:style w:type="paragraph" w:styleId="Cytatintensywny">
    <w:name w:val="Intense Quote"/>
    <w:basedOn w:val="Normalny"/>
    <w:next w:val="Normalny"/>
    <w:link w:val="CytatintensywnyZnak"/>
    <w:uiPriority w:val="30"/>
    <w:qFormat/>
    <w:rsid w:val="000F72D7"/>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0F72D7"/>
    <w:rPr>
      <w:b/>
      <w:bCs/>
      <w:i/>
      <w:iCs/>
    </w:rPr>
  </w:style>
  <w:style w:type="character" w:styleId="Wyrnieniedelikatne">
    <w:name w:val="Subtle Emphasis"/>
    <w:uiPriority w:val="19"/>
    <w:qFormat/>
    <w:rsid w:val="000F72D7"/>
    <w:rPr>
      <w:i/>
      <w:iCs/>
    </w:rPr>
  </w:style>
  <w:style w:type="character" w:styleId="Wyrnienieintensywne">
    <w:name w:val="Intense Emphasis"/>
    <w:uiPriority w:val="21"/>
    <w:qFormat/>
    <w:rsid w:val="000F72D7"/>
    <w:rPr>
      <w:b/>
      <w:bCs/>
    </w:rPr>
  </w:style>
  <w:style w:type="character" w:styleId="Odwoaniedelikatne">
    <w:name w:val="Subtle Reference"/>
    <w:uiPriority w:val="31"/>
    <w:qFormat/>
    <w:rsid w:val="000F72D7"/>
    <w:rPr>
      <w:smallCaps/>
    </w:rPr>
  </w:style>
  <w:style w:type="character" w:styleId="Odwoanieintensywne">
    <w:name w:val="Intense Reference"/>
    <w:uiPriority w:val="32"/>
    <w:qFormat/>
    <w:rsid w:val="000F72D7"/>
    <w:rPr>
      <w:smallCaps/>
      <w:spacing w:val="5"/>
      <w:u w:val="single"/>
    </w:rPr>
  </w:style>
  <w:style w:type="character" w:styleId="Tytuksiki">
    <w:name w:val="Book Title"/>
    <w:uiPriority w:val="33"/>
    <w:qFormat/>
    <w:rsid w:val="000F72D7"/>
    <w:rPr>
      <w:i/>
      <w:iCs/>
      <w:smallCaps/>
      <w:spacing w:val="5"/>
    </w:rPr>
  </w:style>
  <w:style w:type="paragraph" w:styleId="Nagwekspisutreci">
    <w:name w:val="TOC Heading"/>
    <w:basedOn w:val="Nagwek1"/>
    <w:next w:val="Normalny"/>
    <w:uiPriority w:val="39"/>
    <w:semiHidden/>
    <w:unhideWhenUsed/>
    <w:qFormat/>
    <w:rsid w:val="000F72D7"/>
    <w:pPr>
      <w:outlineLvl w:val="9"/>
    </w:pPr>
    <w:rPr>
      <w:lang w:bidi="en-US"/>
    </w:rPr>
  </w:style>
  <w:style w:type="paragraph" w:styleId="Tekstprzypisukocowego">
    <w:name w:val="endnote text"/>
    <w:basedOn w:val="Normalny"/>
    <w:link w:val="TekstprzypisukocowegoZnak"/>
    <w:uiPriority w:val="99"/>
    <w:semiHidden/>
    <w:unhideWhenUsed/>
    <w:rsid w:val="006379B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379BB"/>
    <w:rPr>
      <w:sz w:val="20"/>
      <w:szCs w:val="20"/>
    </w:rPr>
  </w:style>
  <w:style w:type="character" w:styleId="Odwoanieprzypisukocowego">
    <w:name w:val="endnote reference"/>
    <w:basedOn w:val="Domylnaczcionkaakapitu"/>
    <w:uiPriority w:val="99"/>
    <w:semiHidden/>
    <w:unhideWhenUsed/>
    <w:rsid w:val="006379BB"/>
    <w:rPr>
      <w:vertAlign w:val="superscript"/>
    </w:rPr>
  </w:style>
  <w:style w:type="paragraph" w:styleId="Tekstprzypisudolnego">
    <w:name w:val="footnote text"/>
    <w:basedOn w:val="Normalny"/>
    <w:link w:val="TekstprzypisudolnegoZnak"/>
    <w:uiPriority w:val="99"/>
    <w:semiHidden/>
    <w:unhideWhenUsed/>
    <w:rsid w:val="004A3E7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A3E73"/>
    <w:rPr>
      <w:sz w:val="20"/>
      <w:szCs w:val="20"/>
    </w:rPr>
  </w:style>
  <w:style w:type="character" w:styleId="Odwoanieprzypisudolnego">
    <w:name w:val="footnote reference"/>
    <w:basedOn w:val="Domylnaczcionkaakapitu"/>
    <w:uiPriority w:val="99"/>
    <w:semiHidden/>
    <w:unhideWhenUsed/>
    <w:rsid w:val="004A3E73"/>
    <w:rPr>
      <w:vertAlign w:val="superscript"/>
    </w:rPr>
  </w:style>
  <w:style w:type="paragraph" w:styleId="Nagwek">
    <w:name w:val="header"/>
    <w:basedOn w:val="Normalny"/>
    <w:link w:val="NagwekZnak"/>
    <w:uiPriority w:val="99"/>
    <w:unhideWhenUsed/>
    <w:rsid w:val="00715A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A40"/>
  </w:style>
  <w:style w:type="paragraph" w:styleId="Stopka">
    <w:name w:val="footer"/>
    <w:basedOn w:val="Normalny"/>
    <w:link w:val="StopkaZnak"/>
    <w:uiPriority w:val="99"/>
    <w:unhideWhenUsed/>
    <w:rsid w:val="00715A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A40"/>
  </w:style>
  <w:style w:type="paragraph" w:styleId="Tekstdymka">
    <w:name w:val="Balloon Text"/>
    <w:basedOn w:val="Normalny"/>
    <w:link w:val="TekstdymkaZnak"/>
    <w:uiPriority w:val="99"/>
    <w:semiHidden/>
    <w:unhideWhenUsed/>
    <w:rsid w:val="003B31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31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72D7"/>
  </w:style>
  <w:style w:type="paragraph" w:styleId="Nagwek1">
    <w:name w:val="heading 1"/>
    <w:basedOn w:val="Normalny"/>
    <w:next w:val="Normalny"/>
    <w:link w:val="Nagwek1Znak"/>
    <w:uiPriority w:val="9"/>
    <w:qFormat/>
    <w:rsid w:val="000F72D7"/>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0F72D7"/>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semiHidden/>
    <w:unhideWhenUsed/>
    <w:qFormat/>
    <w:rsid w:val="000F72D7"/>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semiHidden/>
    <w:unhideWhenUsed/>
    <w:qFormat/>
    <w:rsid w:val="000F72D7"/>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semiHidden/>
    <w:unhideWhenUsed/>
    <w:qFormat/>
    <w:rsid w:val="000F72D7"/>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semiHidden/>
    <w:unhideWhenUsed/>
    <w:qFormat/>
    <w:rsid w:val="000F72D7"/>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semiHidden/>
    <w:unhideWhenUsed/>
    <w:qFormat/>
    <w:rsid w:val="000F72D7"/>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0F72D7"/>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0F72D7"/>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DNONIKtreodnonika">
    <w:name w:val="ODNOŚNIK – treść odnośnika"/>
    <w:uiPriority w:val="19"/>
    <w:rsid w:val="001F4403"/>
    <w:pPr>
      <w:ind w:left="284" w:hanging="284"/>
      <w:jc w:val="both"/>
    </w:pPr>
    <w:rPr>
      <w:rFonts w:ascii="Times New Roman" w:eastAsia="Times New Roman" w:hAnsi="Times New Roman" w:cs="Arial"/>
      <w:sz w:val="20"/>
      <w:szCs w:val="20"/>
      <w:lang w:eastAsia="pl-PL"/>
    </w:rPr>
  </w:style>
  <w:style w:type="table" w:styleId="Tabela-Siatka">
    <w:name w:val="Table Grid"/>
    <w:basedOn w:val="Standardowy"/>
    <w:uiPriority w:val="59"/>
    <w:rsid w:val="00946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basedOn w:val="Normalny"/>
    <w:uiPriority w:val="1"/>
    <w:qFormat/>
    <w:rsid w:val="000F72D7"/>
    <w:pPr>
      <w:spacing w:after="0" w:line="240" w:lineRule="auto"/>
    </w:pPr>
  </w:style>
  <w:style w:type="character" w:customStyle="1" w:styleId="Nagwek1Znak">
    <w:name w:val="Nagłówek 1 Znak"/>
    <w:basedOn w:val="Domylnaczcionkaakapitu"/>
    <w:link w:val="Nagwek1"/>
    <w:uiPriority w:val="9"/>
    <w:rsid w:val="000F72D7"/>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0F72D7"/>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semiHidden/>
    <w:rsid w:val="000F72D7"/>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semiHidden/>
    <w:rsid w:val="000F72D7"/>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0F72D7"/>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0F72D7"/>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0F72D7"/>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0F72D7"/>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0F72D7"/>
    <w:rPr>
      <w:rFonts w:asciiTheme="majorHAnsi" w:eastAsiaTheme="majorEastAsia" w:hAnsiTheme="majorHAnsi" w:cstheme="majorBidi"/>
      <w:i/>
      <w:iCs/>
      <w:spacing w:val="5"/>
      <w:sz w:val="20"/>
      <w:szCs w:val="20"/>
    </w:rPr>
  </w:style>
  <w:style w:type="paragraph" w:styleId="Tytu">
    <w:name w:val="Title"/>
    <w:basedOn w:val="Normalny"/>
    <w:next w:val="Normalny"/>
    <w:link w:val="TytuZnak"/>
    <w:uiPriority w:val="10"/>
    <w:qFormat/>
    <w:rsid w:val="000F72D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0F72D7"/>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0F72D7"/>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0F72D7"/>
    <w:rPr>
      <w:rFonts w:asciiTheme="majorHAnsi" w:eastAsiaTheme="majorEastAsia" w:hAnsiTheme="majorHAnsi" w:cstheme="majorBidi"/>
      <w:i/>
      <w:iCs/>
      <w:spacing w:val="13"/>
      <w:sz w:val="24"/>
      <w:szCs w:val="24"/>
    </w:rPr>
  </w:style>
  <w:style w:type="character" w:styleId="Pogrubienie">
    <w:name w:val="Strong"/>
    <w:uiPriority w:val="22"/>
    <w:qFormat/>
    <w:rsid w:val="000F72D7"/>
    <w:rPr>
      <w:b/>
      <w:bCs/>
    </w:rPr>
  </w:style>
  <w:style w:type="character" w:styleId="Uwydatnienie">
    <w:name w:val="Emphasis"/>
    <w:uiPriority w:val="20"/>
    <w:qFormat/>
    <w:rsid w:val="000F72D7"/>
    <w:rPr>
      <w:b/>
      <w:bCs/>
      <w:i/>
      <w:iCs/>
      <w:spacing w:val="10"/>
      <w:bdr w:val="none" w:sz="0" w:space="0" w:color="auto"/>
      <w:shd w:val="clear" w:color="auto" w:fill="auto"/>
    </w:rPr>
  </w:style>
  <w:style w:type="paragraph" w:styleId="Akapitzlist">
    <w:name w:val="List Paragraph"/>
    <w:basedOn w:val="Normalny"/>
    <w:uiPriority w:val="34"/>
    <w:qFormat/>
    <w:rsid w:val="000F72D7"/>
    <w:pPr>
      <w:ind w:left="720"/>
      <w:contextualSpacing/>
    </w:pPr>
  </w:style>
  <w:style w:type="paragraph" w:styleId="Cytat">
    <w:name w:val="Quote"/>
    <w:basedOn w:val="Normalny"/>
    <w:next w:val="Normalny"/>
    <w:link w:val="CytatZnak"/>
    <w:uiPriority w:val="29"/>
    <w:qFormat/>
    <w:rsid w:val="000F72D7"/>
    <w:pPr>
      <w:spacing w:before="200" w:after="0"/>
      <w:ind w:left="360" w:right="360"/>
    </w:pPr>
    <w:rPr>
      <w:i/>
      <w:iCs/>
    </w:rPr>
  </w:style>
  <w:style w:type="character" w:customStyle="1" w:styleId="CytatZnak">
    <w:name w:val="Cytat Znak"/>
    <w:basedOn w:val="Domylnaczcionkaakapitu"/>
    <w:link w:val="Cytat"/>
    <w:uiPriority w:val="29"/>
    <w:rsid w:val="000F72D7"/>
    <w:rPr>
      <w:i/>
      <w:iCs/>
    </w:rPr>
  </w:style>
  <w:style w:type="paragraph" w:styleId="Cytatintensywny">
    <w:name w:val="Intense Quote"/>
    <w:basedOn w:val="Normalny"/>
    <w:next w:val="Normalny"/>
    <w:link w:val="CytatintensywnyZnak"/>
    <w:uiPriority w:val="30"/>
    <w:qFormat/>
    <w:rsid w:val="000F72D7"/>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0F72D7"/>
    <w:rPr>
      <w:b/>
      <w:bCs/>
      <w:i/>
      <w:iCs/>
    </w:rPr>
  </w:style>
  <w:style w:type="character" w:styleId="Wyrnieniedelikatne">
    <w:name w:val="Subtle Emphasis"/>
    <w:uiPriority w:val="19"/>
    <w:qFormat/>
    <w:rsid w:val="000F72D7"/>
    <w:rPr>
      <w:i/>
      <w:iCs/>
    </w:rPr>
  </w:style>
  <w:style w:type="character" w:styleId="Wyrnienieintensywne">
    <w:name w:val="Intense Emphasis"/>
    <w:uiPriority w:val="21"/>
    <w:qFormat/>
    <w:rsid w:val="000F72D7"/>
    <w:rPr>
      <w:b/>
      <w:bCs/>
    </w:rPr>
  </w:style>
  <w:style w:type="character" w:styleId="Odwoaniedelikatne">
    <w:name w:val="Subtle Reference"/>
    <w:uiPriority w:val="31"/>
    <w:qFormat/>
    <w:rsid w:val="000F72D7"/>
    <w:rPr>
      <w:smallCaps/>
    </w:rPr>
  </w:style>
  <w:style w:type="character" w:styleId="Odwoanieintensywne">
    <w:name w:val="Intense Reference"/>
    <w:uiPriority w:val="32"/>
    <w:qFormat/>
    <w:rsid w:val="000F72D7"/>
    <w:rPr>
      <w:smallCaps/>
      <w:spacing w:val="5"/>
      <w:u w:val="single"/>
    </w:rPr>
  </w:style>
  <w:style w:type="character" w:styleId="Tytuksiki">
    <w:name w:val="Book Title"/>
    <w:uiPriority w:val="33"/>
    <w:qFormat/>
    <w:rsid w:val="000F72D7"/>
    <w:rPr>
      <w:i/>
      <w:iCs/>
      <w:smallCaps/>
      <w:spacing w:val="5"/>
    </w:rPr>
  </w:style>
  <w:style w:type="paragraph" w:styleId="Nagwekspisutreci">
    <w:name w:val="TOC Heading"/>
    <w:basedOn w:val="Nagwek1"/>
    <w:next w:val="Normalny"/>
    <w:uiPriority w:val="39"/>
    <w:semiHidden/>
    <w:unhideWhenUsed/>
    <w:qFormat/>
    <w:rsid w:val="000F72D7"/>
    <w:pPr>
      <w:outlineLvl w:val="9"/>
    </w:pPr>
    <w:rPr>
      <w:lang w:bidi="en-US"/>
    </w:rPr>
  </w:style>
  <w:style w:type="paragraph" w:styleId="Tekstprzypisukocowego">
    <w:name w:val="endnote text"/>
    <w:basedOn w:val="Normalny"/>
    <w:link w:val="TekstprzypisukocowegoZnak"/>
    <w:uiPriority w:val="99"/>
    <w:semiHidden/>
    <w:unhideWhenUsed/>
    <w:rsid w:val="006379B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379BB"/>
    <w:rPr>
      <w:sz w:val="20"/>
      <w:szCs w:val="20"/>
    </w:rPr>
  </w:style>
  <w:style w:type="character" w:styleId="Odwoanieprzypisukocowego">
    <w:name w:val="endnote reference"/>
    <w:basedOn w:val="Domylnaczcionkaakapitu"/>
    <w:uiPriority w:val="99"/>
    <w:semiHidden/>
    <w:unhideWhenUsed/>
    <w:rsid w:val="006379BB"/>
    <w:rPr>
      <w:vertAlign w:val="superscript"/>
    </w:rPr>
  </w:style>
  <w:style w:type="paragraph" w:styleId="Tekstprzypisudolnego">
    <w:name w:val="footnote text"/>
    <w:basedOn w:val="Normalny"/>
    <w:link w:val="TekstprzypisudolnegoZnak"/>
    <w:uiPriority w:val="99"/>
    <w:semiHidden/>
    <w:unhideWhenUsed/>
    <w:rsid w:val="004A3E7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A3E73"/>
    <w:rPr>
      <w:sz w:val="20"/>
      <w:szCs w:val="20"/>
    </w:rPr>
  </w:style>
  <w:style w:type="character" w:styleId="Odwoanieprzypisudolnego">
    <w:name w:val="footnote reference"/>
    <w:basedOn w:val="Domylnaczcionkaakapitu"/>
    <w:uiPriority w:val="99"/>
    <w:semiHidden/>
    <w:unhideWhenUsed/>
    <w:rsid w:val="004A3E73"/>
    <w:rPr>
      <w:vertAlign w:val="superscript"/>
    </w:rPr>
  </w:style>
  <w:style w:type="paragraph" w:styleId="Nagwek">
    <w:name w:val="header"/>
    <w:basedOn w:val="Normalny"/>
    <w:link w:val="NagwekZnak"/>
    <w:uiPriority w:val="99"/>
    <w:unhideWhenUsed/>
    <w:rsid w:val="00715A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A40"/>
  </w:style>
  <w:style w:type="paragraph" w:styleId="Stopka">
    <w:name w:val="footer"/>
    <w:basedOn w:val="Normalny"/>
    <w:link w:val="StopkaZnak"/>
    <w:uiPriority w:val="99"/>
    <w:unhideWhenUsed/>
    <w:rsid w:val="00715A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A40"/>
  </w:style>
  <w:style w:type="paragraph" w:styleId="Tekstdymka">
    <w:name w:val="Balloon Text"/>
    <w:basedOn w:val="Normalny"/>
    <w:link w:val="TekstdymkaZnak"/>
    <w:uiPriority w:val="99"/>
    <w:semiHidden/>
    <w:unhideWhenUsed/>
    <w:rsid w:val="003B31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31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180884">
      <w:bodyDiv w:val="1"/>
      <w:marLeft w:val="0"/>
      <w:marRight w:val="0"/>
      <w:marTop w:val="0"/>
      <w:marBottom w:val="0"/>
      <w:divBdr>
        <w:top w:val="none" w:sz="0" w:space="0" w:color="auto"/>
        <w:left w:val="none" w:sz="0" w:space="0" w:color="auto"/>
        <w:bottom w:val="none" w:sz="0" w:space="0" w:color="auto"/>
        <w:right w:val="none" w:sz="0" w:space="0" w:color="auto"/>
      </w:divBdr>
    </w:div>
    <w:div w:id="73311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Energetyczny">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FB15A68-DCEB-4667-9BCC-FD0F4A635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17843</Words>
  <Characters>107059</Characters>
  <Application>Microsoft Office Word</Application>
  <DocSecurity>0</DocSecurity>
  <Lines>892</Lines>
  <Paragraphs>249</Paragraphs>
  <ScaleCrop>false</ScaleCrop>
  <HeadingPairs>
    <vt:vector size="2" baseType="variant">
      <vt:variant>
        <vt:lpstr>Tytuł</vt:lpstr>
      </vt:variant>
      <vt:variant>
        <vt:i4>1</vt:i4>
      </vt:variant>
    </vt:vector>
  </HeadingPairs>
  <TitlesOfParts>
    <vt:vector size="1" baseType="lpstr">
      <vt:lpstr/>
    </vt:vector>
  </TitlesOfParts>
  <Company>MS</Company>
  <LinksUpToDate>false</LinksUpToDate>
  <CharactersWithSpaces>124653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Dąbrowska Magdalena</dc:creator>
  <cp:lastModifiedBy>Perczyński Piotr  (DL)</cp:lastModifiedBy>
  <cp:revision>2</cp:revision>
  <cp:lastPrinted>2018-01-04T13:40:00Z</cp:lastPrinted>
  <dcterms:created xsi:type="dcterms:W3CDTF">2019-01-24T15:06:00Z</dcterms:created>
  <dcterms:modified xsi:type="dcterms:W3CDTF">2019-01-24T15:06:00Z</dcterms:modified>
</cp:coreProperties>
</file>